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9C65D3" w14:textId="77777777" w:rsidR="0024279E" w:rsidRPr="00603221" w:rsidRDefault="0024279E" w:rsidP="0024279E">
      <w:pPr>
        <w:jc w:val="center"/>
        <w:rPr>
          <w:b/>
          <w:sz w:val="32"/>
          <w:szCs w:val="32"/>
          <w:lang w:val="el-GR"/>
        </w:rPr>
      </w:pPr>
      <w:r w:rsidRPr="00603221">
        <w:rPr>
          <w:b/>
          <w:sz w:val="32"/>
          <w:szCs w:val="32"/>
          <w:lang w:val="el-GR"/>
        </w:rPr>
        <w:t>Διακήρυξη</w:t>
      </w:r>
    </w:p>
    <w:p w14:paraId="54FB2FA2"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435F4DD7" w14:textId="77777777"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896B2E" w:rsidRPr="00896B2E">
        <w:rPr>
          <w:b/>
          <w:sz w:val="32"/>
          <w:szCs w:val="32"/>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00484BD1">
        <w:rPr>
          <w:b/>
          <w:sz w:val="32"/>
          <w:szCs w:val="32"/>
          <w:lang w:val="el-GR"/>
        </w:rPr>
        <w:t>»</w:t>
      </w:r>
      <w:r w:rsidRPr="008063A1">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3F770C" w14:paraId="5EBF54FB" w14:textId="77777777" w:rsidTr="00EF0725">
        <w:tc>
          <w:tcPr>
            <w:tcW w:w="2830" w:type="dxa"/>
            <w:shd w:val="clear" w:color="auto" w:fill="auto"/>
            <w:vAlign w:val="center"/>
          </w:tcPr>
          <w:p w14:paraId="3A3A11D7" w14:textId="77777777"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60CB2BB0"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6D57DCD2" w14:textId="77777777" w:rsidR="001F455A" w:rsidRPr="00274473" w:rsidRDefault="001F455A" w:rsidP="00994167">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w:t>
            </w:r>
            <w:r w:rsidR="00896B2E">
              <w:rPr>
                <w:rFonts w:cs="Tahoma"/>
                <w:sz w:val="22"/>
                <w:szCs w:val="22"/>
              </w:rPr>
              <w:t>172</w:t>
            </w:r>
            <w:r w:rsidR="00D70DF4">
              <w:rPr>
                <w:rFonts w:cs="Tahoma"/>
                <w:sz w:val="22"/>
                <w:szCs w:val="22"/>
              </w:rPr>
              <w:t>.</w:t>
            </w:r>
            <w:r w:rsidR="00896B2E">
              <w:rPr>
                <w:rFonts w:cs="Tahoma"/>
                <w:sz w:val="22"/>
                <w:szCs w:val="22"/>
              </w:rPr>
              <w:t>00</w:t>
            </w:r>
            <w:r w:rsidR="00D86293" w:rsidRPr="00D86293">
              <w:rPr>
                <w:rFonts w:cs="Tahoma"/>
                <w:sz w:val="22"/>
                <w:szCs w:val="22"/>
              </w:rPr>
              <w:t>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86293" w:rsidRPr="00D86293">
              <w:rPr>
                <w:rFonts w:cs="Tahoma"/>
                <w:sz w:val="22"/>
                <w:szCs w:val="22"/>
              </w:rPr>
              <w:t>€</w:t>
            </w:r>
            <w:r w:rsidR="00896B2E">
              <w:rPr>
                <w:rFonts w:cs="Tahoma"/>
                <w:sz w:val="22"/>
                <w:szCs w:val="22"/>
              </w:rPr>
              <w:t>213</w:t>
            </w:r>
            <w:r w:rsidR="00D70DF4">
              <w:rPr>
                <w:rFonts w:cs="Tahoma"/>
                <w:sz w:val="22"/>
                <w:szCs w:val="22"/>
              </w:rPr>
              <w:t>.</w:t>
            </w:r>
            <w:r w:rsidR="00896B2E">
              <w:rPr>
                <w:rFonts w:cs="Tahoma"/>
                <w:sz w:val="22"/>
                <w:szCs w:val="22"/>
              </w:rPr>
              <w:t>28</w:t>
            </w:r>
            <w:r w:rsidR="00C622A6">
              <w:rPr>
                <w:rFonts w:cs="Tahoma"/>
                <w:sz w:val="22"/>
                <w:szCs w:val="22"/>
              </w:rPr>
              <w:t>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896B2E">
              <w:rPr>
                <w:rFonts w:cs="Tahoma"/>
                <w:sz w:val="22"/>
                <w:szCs w:val="22"/>
              </w:rPr>
              <w:t>41</w:t>
            </w:r>
            <w:r w:rsidR="00D70DF4">
              <w:rPr>
                <w:rFonts w:cs="Tahoma"/>
                <w:sz w:val="22"/>
                <w:szCs w:val="22"/>
              </w:rPr>
              <w:t>.</w:t>
            </w:r>
            <w:r w:rsidR="00896B2E">
              <w:rPr>
                <w:rFonts w:cs="Tahoma"/>
                <w:sz w:val="22"/>
                <w:szCs w:val="22"/>
              </w:rPr>
              <w:t>28</w:t>
            </w:r>
            <w:r w:rsidR="00C622A6">
              <w:rPr>
                <w:rFonts w:cs="Tahoma"/>
                <w:sz w:val="22"/>
                <w:szCs w:val="22"/>
              </w:rPr>
              <w:t>0</w:t>
            </w:r>
            <w:r w:rsidR="00D70DF4">
              <w:rPr>
                <w:rFonts w:cs="Tahoma"/>
                <w:sz w:val="22"/>
                <w:szCs w:val="22"/>
              </w:rPr>
              <w:t>,</w:t>
            </w:r>
            <w:r w:rsidR="00D86293" w:rsidRPr="00D86293">
              <w:rPr>
                <w:rFonts w:cs="Tahoma"/>
                <w:sz w:val="22"/>
                <w:szCs w:val="22"/>
              </w:rPr>
              <w:t>00</w:t>
            </w:r>
          </w:p>
        </w:tc>
      </w:tr>
      <w:tr w:rsidR="00AD3E33" w:rsidRPr="003F770C" w14:paraId="4791C83D" w14:textId="77777777" w:rsidTr="00F823E5">
        <w:tc>
          <w:tcPr>
            <w:tcW w:w="2830" w:type="dxa"/>
            <w:shd w:val="clear" w:color="auto" w:fill="auto"/>
            <w:vAlign w:val="center"/>
          </w:tcPr>
          <w:p w14:paraId="6D2C0237" w14:textId="77777777" w:rsidR="00AD3E33" w:rsidRPr="00603221" w:rsidRDefault="00AD3E33" w:rsidP="00AD3E33">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tcPr>
          <w:p w14:paraId="4C5DDA70" w14:textId="77777777" w:rsidR="00AD3E33" w:rsidRPr="004B24A7" w:rsidRDefault="00AD3E33" w:rsidP="00AD3E33">
            <w:pPr>
              <w:suppressAutoHyphens w:val="0"/>
              <w:spacing w:after="91" w:line="236" w:lineRule="auto"/>
              <w:rPr>
                <w:lang w:val="el-GR"/>
              </w:rPr>
            </w:pPr>
            <w:r w:rsidRPr="00AD3E33">
              <w:rPr>
                <w:rFonts w:cstheme="minorHAnsi"/>
                <w:lang w:val="el-GR"/>
              </w:rPr>
              <w:t>79410000-1</w:t>
            </w:r>
            <w:r w:rsidRPr="00AD3E33">
              <w:rPr>
                <w:rFonts w:cstheme="minorHAnsi"/>
                <w:lang w:val="el-GR"/>
              </w:rPr>
              <w:tab/>
              <w:t>Υπηρεσίες παροχής επιχειρηματικών συμβουλών και συμβουλών σε θέματα διαχείρισης</w:t>
            </w:r>
          </w:p>
        </w:tc>
      </w:tr>
      <w:tr w:rsidR="0024279E" w:rsidRPr="003F770C" w14:paraId="0C7178FD" w14:textId="77777777" w:rsidTr="00EF0725">
        <w:tc>
          <w:tcPr>
            <w:tcW w:w="2830" w:type="dxa"/>
            <w:shd w:val="clear" w:color="auto" w:fill="auto"/>
            <w:vAlign w:val="center"/>
          </w:tcPr>
          <w:p w14:paraId="3EBBA5ED"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3FD93FCD" w14:textId="7777777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4A96603F" w14:textId="77777777" w:rsidTr="00EF0725">
        <w:tc>
          <w:tcPr>
            <w:tcW w:w="2830" w:type="dxa"/>
            <w:shd w:val="clear" w:color="auto" w:fill="auto"/>
            <w:vAlign w:val="center"/>
          </w:tcPr>
          <w:p w14:paraId="783B2965"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10AFFD55" w14:textId="3EE4074B" w:rsidR="0024279E" w:rsidRPr="00603221" w:rsidDel="005977E7" w:rsidRDefault="003F770C" w:rsidP="00C82832">
            <w:pPr>
              <w:autoSpaceDE w:val="0"/>
              <w:autoSpaceDN w:val="0"/>
              <w:adjustRightInd w:val="0"/>
              <w:spacing w:before="120" w:after="0"/>
              <w:jc w:val="left"/>
              <w:rPr>
                <w:b/>
                <w:color w:val="000000"/>
              </w:rPr>
            </w:pPr>
            <w:r w:rsidRPr="00DE4A54">
              <w:rPr>
                <w:b/>
                <w:color w:val="000000"/>
                <w:lang w:val="el-GR"/>
              </w:rPr>
              <w:t>0</w:t>
            </w:r>
            <w:r w:rsidR="00F34ECE">
              <w:rPr>
                <w:b/>
                <w:color w:val="000000"/>
                <w:lang w:val="en-US"/>
              </w:rPr>
              <w:t>9</w:t>
            </w:r>
            <w:r w:rsidR="0024279E" w:rsidRPr="00DE4A54">
              <w:rPr>
                <w:b/>
                <w:color w:val="000000"/>
                <w:lang w:val="el-GR"/>
              </w:rPr>
              <w:t>-</w:t>
            </w:r>
            <w:r w:rsidRPr="00DE4A54">
              <w:rPr>
                <w:b/>
                <w:color w:val="000000"/>
                <w:lang w:val="el-GR"/>
              </w:rPr>
              <w:t>02</w:t>
            </w:r>
            <w:r w:rsidR="0024279E" w:rsidRPr="00DE4A54">
              <w:rPr>
                <w:b/>
                <w:color w:val="000000"/>
                <w:lang w:val="el-GR"/>
              </w:rPr>
              <w:t>-20</w:t>
            </w:r>
            <w:r w:rsidR="00C82832" w:rsidRPr="00DE4A54">
              <w:rPr>
                <w:b/>
                <w:color w:val="000000"/>
                <w:lang w:val="el-GR"/>
              </w:rPr>
              <w:t>2</w:t>
            </w:r>
            <w:r w:rsidRPr="00DE4A54">
              <w:rPr>
                <w:b/>
                <w:color w:val="000000"/>
                <w:lang w:val="el-GR"/>
              </w:rPr>
              <w:t>3</w:t>
            </w:r>
          </w:p>
        </w:tc>
      </w:tr>
      <w:tr w:rsidR="00C82832" w:rsidRPr="00DF02B0" w:rsidDel="005977E7" w14:paraId="5A59E508" w14:textId="77777777" w:rsidTr="00B42BA2">
        <w:tc>
          <w:tcPr>
            <w:tcW w:w="7332" w:type="dxa"/>
            <w:gridSpan w:val="2"/>
            <w:tcBorders>
              <w:bottom w:val="nil"/>
            </w:tcBorders>
            <w:shd w:val="clear" w:color="auto" w:fill="auto"/>
            <w:vAlign w:val="bottom"/>
          </w:tcPr>
          <w:p w14:paraId="05F73DD6"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790BF243" w14:textId="78360B97" w:rsidR="00C82832" w:rsidRPr="00603221" w:rsidDel="005977E7" w:rsidRDefault="0028083E" w:rsidP="00C82832">
            <w:pPr>
              <w:autoSpaceDE w:val="0"/>
              <w:autoSpaceDN w:val="0"/>
              <w:adjustRightInd w:val="0"/>
              <w:spacing w:before="120" w:after="0"/>
              <w:rPr>
                <w:b/>
                <w:color w:val="000000"/>
                <w:highlight w:val="yellow"/>
              </w:rPr>
            </w:pPr>
            <w:r w:rsidRPr="0028083E">
              <w:rPr>
                <w:b/>
                <w:color w:val="000000"/>
                <w:lang w:val="el-GR"/>
              </w:rPr>
              <w:t>25</w:t>
            </w:r>
            <w:r w:rsidR="00C82832" w:rsidRPr="0028083E">
              <w:rPr>
                <w:b/>
                <w:color w:val="000000"/>
                <w:lang w:val="el-GR"/>
              </w:rPr>
              <w:t>-</w:t>
            </w:r>
            <w:r w:rsidRPr="0028083E">
              <w:rPr>
                <w:b/>
                <w:color w:val="000000"/>
                <w:lang w:val="el-GR"/>
              </w:rPr>
              <w:t>01</w:t>
            </w:r>
            <w:r w:rsidR="00C82832" w:rsidRPr="0028083E">
              <w:rPr>
                <w:b/>
                <w:color w:val="000000"/>
                <w:lang w:val="el-GR"/>
              </w:rPr>
              <w:t>-202</w:t>
            </w:r>
            <w:r w:rsidRPr="0028083E">
              <w:rPr>
                <w:b/>
                <w:color w:val="000000"/>
                <w:lang w:val="el-GR"/>
              </w:rPr>
              <w:t>3</w:t>
            </w:r>
          </w:p>
        </w:tc>
      </w:tr>
      <w:tr w:rsidR="00C82832" w:rsidRPr="00DF02B0" w:rsidDel="005977E7" w14:paraId="48D7C058" w14:textId="77777777" w:rsidTr="00B42BA2">
        <w:tc>
          <w:tcPr>
            <w:tcW w:w="7332" w:type="dxa"/>
            <w:gridSpan w:val="2"/>
            <w:tcBorders>
              <w:bottom w:val="nil"/>
            </w:tcBorders>
            <w:shd w:val="clear" w:color="auto" w:fill="auto"/>
            <w:vAlign w:val="bottom"/>
          </w:tcPr>
          <w:p w14:paraId="45B444F0"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2FC58DA5" w14:textId="69424EDD" w:rsidR="00C82832" w:rsidRPr="00603221" w:rsidDel="005977E7" w:rsidRDefault="00701B1F" w:rsidP="00C82832">
            <w:pPr>
              <w:autoSpaceDE w:val="0"/>
              <w:autoSpaceDN w:val="0"/>
              <w:adjustRightInd w:val="0"/>
              <w:spacing w:before="120" w:after="0"/>
              <w:rPr>
                <w:b/>
                <w:color w:val="000000"/>
                <w:highlight w:val="yellow"/>
              </w:rPr>
            </w:pPr>
            <w:r w:rsidRPr="0028083E">
              <w:rPr>
                <w:b/>
                <w:color w:val="000000"/>
                <w:lang w:val="el-GR"/>
              </w:rPr>
              <w:t>25-01-2023</w:t>
            </w:r>
          </w:p>
        </w:tc>
      </w:tr>
      <w:tr w:rsidR="00C82832" w:rsidRPr="003C0732" w:rsidDel="005977E7" w14:paraId="5FBC79D8" w14:textId="77777777" w:rsidTr="00AE28D7">
        <w:tc>
          <w:tcPr>
            <w:tcW w:w="7332" w:type="dxa"/>
            <w:gridSpan w:val="2"/>
            <w:tcBorders>
              <w:bottom w:val="single" w:sz="4" w:space="0" w:color="auto"/>
            </w:tcBorders>
            <w:shd w:val="clear" w:color="auto" w:fill="auto"/>
            <w:vAlign w:val="bottom"/>
          </w:tcPr>
          <w:p w14:paraId="17FABBCD"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0903540F" w14:textId="1CA96037" w:rsidR="00C82832" w:rsidRPr="00603221" w:rsidRDefault="00701B1F" w:rsidP="00C82832">
            <w:pPr>
              <w:autoSpaceDE w:val="0"/>
              <w:autoSpaceDN w:val="0"/>
              <w:adjustRightInd w:val="0"/>
              <w:spacing w:before="120" w:after="0"/>
              <w:rPr>
                <w:b/>
                <w:highlight w:val="magenta"/>
                <w:lang w:val="el-GR"/>
              </w:rPr>
            </w:pPr>
            <w:r w:rsidRPr="0028083E">
              <w:rPr>
                <w:b/>
                <w:color w:val="000000"/>
                <w:lang w:val="el-GR"/>
              </w:rPr>
              <w:t>25-01-2023</w:t>
            </w:r>
          </w:p>
        </w:tc>
      </w:tr>
    </w:tbl>
    <w:p w14:paraId="5C9B4EB9" w14:textId="77777777" w:rsidR="003C0732" w:rsidRDefault="003C0732" w:rsidP="00C82832"/>
    <w:p w14:paraId="4D2807B1" w14:textId="77777777" w:rsidR="00C82832" w:rsidRDefault="00C82832" w:rsidP="00C82832"/>
    <w:p w14:paraId="13BBEE24" w14:textId="77777777" w:rsidR="00C82832" w:rsidRDefault="00C82832" w:rsidP="00C82832"/>
    <w:p w14:paraId="2BAB9094" w14:textId="77777777" w:rsidR="00C82832" w:rsidRDefault="00C82832" w:rsidP="00C82832"/>
    <w:p w14:paraId="6FD64BC3" w14:textId="77777777" w:rsidR="00BE0328" w:rsidRPr="0031449B" w:rsidRDefault="00BE0328" w:rsidP="00C82832">
      <w:pPr>
        <w:rPr>
          <w:b/>
          <w:bCs/>
          <w:lang w:val="el-GR"/>
        </w:rPr>
      </w:pPr>
    </w:p>
    <w:p w14:paraId="0B257B6B" w14:textId="77777777" w:rsidR="00BE0328" w:rsidRPr="0031449B" w:rsidRDefault="00BE0328" w:rsidP="00C82832">
      <w:pPr>
        <w:rPr>
          <w:lang w:val="el-GR"/>
        </w:rPr>
      </w:pPr>
    </w:p>
    <w:p w14:paraId="37FC69D9" w14:textId="77777777" w:rsidR="000B6F4E" w:rsidRDefault="000B6F4E" w:rsidP="00C82832"/>
    <w:p w14:paraId="69758997"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065D9849" w14:textId="77777777" w:rsidTr="0031590C">
        <w:trPr>
          <w:tblHeader/>
        </w:trPr>
        <w:tc>
          <w:tcPr>
            <w:tcW w:w="9855" w:type="dxa"/>
            <w:gridSpan w:val="2"/>
            <w:shd w:val="clear" w:color="auto" w:fill="E0E0E0"/>
            <w:vAlign w:val="center"/>
          </w:tcPr>
          <w:p w14:paraId="5D2C44F0"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484BD1" w:rsidRPr="003F770C" w14:paraId="4E4FD0D9" w14:textId="77777777" w:rsidTr="0031590C">
        <w:tc>
          <w:tcPr>
            <w:tcW w:w="3708" w:type="dxa"/>
            <w:vAlign w:val="center"/>
          </w:tcPr>
          <w:p w14:paraId="4FA7EDFA" w14:textId="77777777" w:rsidR="00484BD1" w:rsidRPr="00603221" w:rsidRDefault="00484BD1" w:rsidP="00484BD1">
            <w:pPr>
              <w:pStyle w:val="TabletextChar"/>
              <w:rPr>
                <w:rFonts w:cs="Tahoma"/>
                <w:b/>
                <w:sz w:val="22"/>
                <w:szCs w:val="22"/>
              </w:rPr>
            </w:pPr>
            <w:r w:rsidRPr="00603221">
              <w:rPr>
                <w:rFonts w:cs="Tahoma"/>
                <w:b/>
                <w:sz w:val="22"/>
                <w:szCs w:val="22"/>
              </w:rPr>
              <w:t>ΤΙΤΛΟΣ ΕΡΓΟΥ</w:t>
            </w:r>
          </w:p>
        </w:tc>
        <w:tc>
          <w:tcPr>
            <w:tcW w:w="6147" w:type="dxa"/>
            <w:vAlign w:val="center"/>
          </w:tcPr>
          <w:p w14:paraId="78617844" w14:textId="77777777" w:rsidR="00484BD1" w:rsidRPr="008063A1" w:rsidRDefault="00484BD1" w:rsidP="00484BD1">
            <w:pPr>
              <w:pStyle w:val="TabletextChar"/>
              <w:rPr>
                <w:rFonts w:cs="Tahoma"/>
                <w:b/>
                <w:sz w:val="22"/>
                <w:szCs w:val="22"/>
              </w:rPr>
            </w:pPr>
            <w:r w:rsidRPr="00484BD1">
              <w:rPr>
                <w:rFonts w:cs="Tahoma"/>
                <w:b/>
                <w:sz w:val="22"/>
                <w:szCs w:val="22"/>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p>
        </w:tc>
      </w:tr>
      <w:tr w:rsidR="0024279E" w:rsidRPr="00317788" w14:paraId="75C90783" w14:textId="77777777" w:rsidTr="0031590C">
        <w:tc>
          <w:tcPr>
            <w:tcW w:w="3708" w:type="dxa"/>
            <w:vAlign w:val="center"/>
          </w:tcPr>
          <w:p w14:paraId="670BF05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500F4B4F"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2465B9ED" w14:textId="77777777" w:rsidTr="0031590C">
        <w:tc>
          <w:tcPr>
            <w:tcW w:w="3708" w:type="dxa"/>
            <w:vAlign w:val="center"/>
          </w:tcPr>
          <w:p w14:paraId="3C32296C"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6B6BDF63"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D8340D2" w14:textId="77777777" w:rsidTr="0031590C">
        <w:tc>
          <w:tcPr>
            <w:tcW w:w="3708" w:type="dxa"/>
            <w:vAlign w:val="center"/>
          </w:tcPr>
          <w:p w14:paraId="6D9A6E5F"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88911F8" w14:textId="77777777"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2C275342" w14:textId="77777777" w:rsidTr="0031590C">
        <w:tc>
          <w:tcPr>
            <w:tcW w:w="3708" w:type="dxa"/>
            <w:vAlign w:val="center"/>
          </w:tcPr>
          <w:p w14:paraId="4F5A771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5C971C58" w14:textId="77777777"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72BF207A" w14:textId="77777777" w:rsidTr="0031590C">
        <w:tc>
          <w:tcPr>
            <w:tcW w:w="3708" w:type="dxa"/>
            <w:vAlign w:val="center"/>
          </w:tcPr>
          <w:p w14:paraId="7BB1C50B"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6DE12E6E"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3F770C" w14:paraId="27A76055" w14:textId="77777777" w:rsidTr="00F823E5">
        <w:tc>
          <w:tcPr>
            <w:tcW w:w="3708" w:type="dxa"/>
            <w:vAlign w:val="center"/>
          </w:tcPr>
          <w:p w14:paraId="294DE587"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2C6B339A" w14:textId="77777777" w:rsidR="00E049A1" w:rsidRPr="00AD3E33" w:rsidRDefault="00AD3E33" w:rsidP="00E049A1">
            <w:pPr>
              <w:rPr>
                <w:rFonts w:cstheme="minorHAnsi"/>
                <w:lang w:val="el-GR"/>
              </w:rPr>
            </w:pPr>
            <w:r w:rsidRPr="00AD3E33">
              <w:rPr>
                <w:rFonts w:cstheme="minorHAnsi"/>
                <w:lang w:val="el-GR"/>
              </w:rPr>
              <w:t>79410000-1</w:t>
            </w:r>
            <w:r w:rsidRPr="00AD3E33">
              <w:rPr>
                <w:rFonts w:cstheme="minorHAnsi"/>
                <w:lang w:val="el-GR"/>
              </w:rPr>
              <w:tab/>
              <w:t>Υπηρεσίες παροχής επιχειρηματικών συμβουλών και συμβουλών σε θέματα διαχείρισης</w:t>
            </w:r>
          </w:p>
        </w:tc>
      </w:tr>
      <w:tr w:rsidR="004B24A7" w:rsidRPr="003F770C" w14:paraId="18F9042C" w14:textId="77777777" w:rsidTr="0031590C">
        <w:tc>
          <w:tcPr>
            <w:tcW w:w="3708" w:type="dxa"/>
            <w:vAlign w:val="center"/>
          </w:tcPr>
          <w:p w14:paraId="5B2757FF"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0F67B78B" w14:textId="77777777" w:rsidR="00FA1BBC" w:rsidRPr="00603221" w:rsidRDefault="004B24A7" w:rsidP="00723994">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484BD1" w:rsidRPr="003F770C" w14:paraId="315CD5B5" w14:textId="77777777" w:rsidTr="00F823E5">
        <w:tc>
          <w:tcPr>
            <w:tcW w:w="3708" w:type="dxa"/>
            <w:vAlign w:val="center"/>
          </w:tcPr>
          <w:p w14:paraId="2421DA10" w14:textId="77777777" w:rsidR="00484BD1" w:rsidRPr="00603221" w:rsidRDefault="00484BD1" w:rsidP="00484BD1">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41B755A1" w14:textId="77777777" w:rsidR="00484BD1" w:rsidRPr="00603221" w:rsidRDefault="00484BD1" w:rsidP="00484BD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Pr>
                <w:rFonts w:cs="Tahoma"/>
                <w:sz w:val="22"/>
                <w:szCs w:val="22"/>
              </w:rPr>
              <w:t>172.00</w:t>
            </w:r>
            <w:r w:rsidRPr="00D86293">
              <w:rPr>
                <w:rFonts w:cs="Tahoma"/>
                <w:sz w:val="22"/>
                <w:szCs w:val="22"/>
              </w:rPr>
              <w:t>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w:t>
            </w:r>
            <w:r>
              <w:rPr>
                <w:rFonts w:cs="Tahoma"/>
                <w:sz w:val="22"/>
                <w:szCs w:val="22"/>
              </w:rPr>
              <w:t>213.280,</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Pr>
                <w:rFonts w:cs="Tahoma"/>
                <w:sz w:val="22"/>
                <w:szCs w:val="22"/>
              </w:rPr>
              <w:t>41.280,</w:t>
            </w:r>
            <w:r w:rsidRPr="00D86293">
              <w:rPr>
                <w:rFonts w:cs="Tahoma"/>
                <w:sz w:val="22"/>
                <w:szCs w:val="22"/>
              </w:rPr>
              <w:t>00</w:t>
            </w:r>
          </w:p>
        </w:tc>
      </w:tr>
      <w:tr w:rsidR="004B24A7" w:rsidRPr="003F770C" w14:paraId="1737A509" w14:textId="77777777" w:rsidTr="0031590C">
        <w:tc>
          <w:tcPr>
            <w:tcW w:w="3708" w:type="dxa"/>
            <w:vAlign w:val="center"/>
          </w:tcPr>
          <w:p w14:paraId="517F60E3"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1EB4C008" w14:textId="77777777" w:rsidR="004B24A7" w:rsidRPr="00603221" w:rsidRDefault="00092F07" w:rsidP="00092F07">
            <w:pPr>
              <w:pStyle w:val="normalwithoutspacing"/>
            </w:pPr>
            <w:r w:rsidRPr="00092F07">
              <w:t xml:space="preserve">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w:t>
            </w:r>
            <w:r w:rsidRPr="008017D5">
              <w:t>1023711-0000000 (Γενικές Κρατικές Δαπάνες) του Υπουργείου Οικονομικών.</w:t>
            </w:r>
          </w:p>
        </w:tc>
      </w:tr>
      <w:tr w:rsidR="004B24A7" w:rsidRPr="00DF02B0" w14:paraId="43A867DD" w14:textId="77777777" w:rsidTr="0031590C">
        <w:tc>
          <w:tcPr>
            <w:tcW w:w="3708" w:type="dxa"/>
            <w:vAlign w:val="center"/>
          </w:tcPr>
          <w:p w14:paraId="4CC3119A"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728717C9" w14:textId="77777777" w:rsidR="004B24A7" w:rsidRPr="00A00118" w:rsidRDefault="004B24A7" w:rsidP="004B24A7">
            <w:pPr>
              <w:rPr>
                <w:lang w:val="el-GR"/>
              </w:rPr>
            </w:pPr>
            <w:r w:rsidRPr="00A00118">
              <w:rPr>
                <w:lang w:val="el-GR"/>
              </w:rPr>
              <w:t xml:space="preserve"> </w:t>
            </w:r>
            <w:r w:rsidR="00092F07">
              <w:rPr>
                <w:lang w:val="el-GR"/>
              </w:rPr>
              <w:t>Οκτώ</w:t>
            </w:r>
            <w:r w:rsidRPr="00A00118">
              <w:rPr>
                <w:lang w:val="el-GR"/>
              </w:rPr>
              <w:t xml:space="preserve"> </w:t>
            </w:r>
            <w:r w:rsidR="00A00118" w:rsidRPr="00A00118">
              <w:rPr>
                <w:lang w:val="el-GR"/>
              </w:rPr>
              <w:t>(</w:t>
            </w:r>
            <w:r w:rsidR="00092F07">
              <w:rPr>
                <w:lang w:val="el-GR"/>
              </w:rPr>
              <w:t>8</w:t>
            </w:r>
            <w:r w:rsidR="00A00118" w:rsidRPr="00A00118">
              <w:rPr>
                <w:lang w:val="el-GR"/>
              </w:rPr>
              <w:t xml:space="preserve">) </w:t>
            </w:r>
            <w:r w:rsidRPr="00A00118">
              <w:rPr>
                <w:lang w:val="el-GR"/>
              </w:rPr>
              <w:t xml:space="preserve">μήνες </w:t>
            </w:r>
          </w:p>
        </w:tc>
      </w:tr>
      <w:tr w:rsidR="004B24A7" w:rsidRPr="00DF02B0" w14:paraId="657338D1" w14:textId="77777777" w:rsidTr="0031590C">
        <w:tc>
          <w:tcPr>
            <w:tcW w:w="3708" w:type="dxa"/>
            <w:vAlign w:val="center"/>
          </w:tcPr>
          <w:p w14:paraId="2EA56E37"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B820129" w14:textId="199F493E" w:rsidR="004B24A7" w:rsidRPr="00C82832" w:rsidRDefault="008E7043" w:rsidP="004B24A7">
            <w:pPr>
              <w:pStyle w:val="TabletextChar"/>
              <w:rPr>
                <w:rFonts w:cs="Tahoma"/>
                <w:b/>
                <w:sz w:val="22"/>
                <w:szCs w:val="24"/>
              </w:rPr>
            </w:pPr>
            <w:r w:rsidRPr="008E7043">
              <w:rPr>
                <w:rFonts w:cs="Tahoma"/>
                <w:b/>
                <w:color w:val="000000"/>
                <w:sz w:val="22"/>
                <w:szCs w:val="22"/>
                <w:lang w:eastAsia="zh-CN"/>
              </w:rPr>
              <w:t>25-01-2023</w:t>
            </w:r>
          </w:p>
        </w:tc>
      </w:tr>
      <w:tr w:rsidR="004B24A7" w:rsidRPr="00DF02B0" w14:paraId="5C22E7C8" w14:textId="77777777" w:rsidTr="0031590C">
        <w:tc>
          <w:tcPr>
            <w:tcW w:w="3708" w:type="dxa"/>
            <w:vAlign w:val="center"/>
          </w:tcPr>
          <w:p w14:paraId="1057893D"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09389E70" w14:textId="60968C37" w:rsidR="004B24A7" w:rsidRPr="00C82832" w:rsidRDefault="00095DB9" w:rsidP="004B24A7">
            <w:pPr>
              <w:pStyle w:val="TabletextChar"/>
              <w:rPr>
                <w:rFonts w:cs="Tahoma"/>
                <w:b/>
                <w:sz w:val="22"/>
                <w:szCs w:val="24"/>
              </w:rPr>
            </w:pPr>
            <w:r>
              <w:rPr>
                <w:rFonts w:cs="Tahoma"/>
                <w:b/>
                <w:color w:val="000000"/>
                <w:sz w:val="22"/>
                <w:szCs w:val="22"/>
                <w:lang w:eastAsia="zh-CN"/>
              </w:rPr>
              <w:t>02</w:t>
            </w:r>
            <w:r w:rsidRPr="008E7043">
              <w:rPr>
                <w:rFonts w:cs="Tahoma"/>
                <w:b/>
                <w:color w:val="000000"/>
                <w:sz w:val="22"/>
                <w:szCs w:val="22"/>
                <w:lang w:eastAsia="zh-CN"/>
              </w:rPr>
              <w:t>-0</w:t>
            </w:r>
            <w:r>
              <w:rPr>
                <w:rFonts w:cs="Tahoma"/>
                <w:b/>
                <w:color w:val="000000"/>
                <w:sz w:val="22"/>
                <w:szCs w:val="22"/>
                <w:lang w:eastAsia="zh-CN"/>
              </w:rPr>
              <w:t>2</w:t>
            </w:r>
            <w:r w:rsidRPr="008E7043">
              <w:rPr>
                <w:rFonts w:cs="Tahoma"/>
                <w:b/>
                <w:color w:val="000000"/>
                <w:sz w:val="22"/>
                <w:szCs w:val="22"/>
                <w:lang w:eastAsia="zh-CN"/>
              </w:rPr>
              <w:t>-2023</w:t>
            </w:r>
          </w:p>
        </w:tc>
      </w:tr>
      <w:tr w:rsidR="004B24A7" w:rsidRPr="003F770C" w14:paraId="3B85F5A1" w14:textId="77777777" w:rsidTr="0031590C">
        <w:tc>
          <w:tcPr>
            <w:tcW w:w="3708" w:type="dxa"/>
            <w:vAlign w:val="center"/>
          </w:tcPr>
          <w:p w14:paraId="4222CD3B"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4C2827A6" w14:textId="40E91EDD" w:rsidR="004B24A7" w:rsidRPr="00A406A5" w:rsidRDefault="00F34ECE" w:rsidP="004B24A7">
            <w:pPr>
              <w:pStyle w:val="TabletextChar"/>
              <w:rPr>
                <w:rFonts w:cs="Tahoma"/>
                <w:b/>
                <w:color w:val="000000"/>
                <w:sz w:val="22"/>
                <w:szCs w:val="22"/>
                <w:highlight w:val="magenta"/>
              </w:rPr>
            </w:pPr>
            <w:r w:rsidRPr="008E7043">
              <w:rPr>
                <w:rFonts w:cs="Tahoma"/>
                <w:b/>
                <w:color w:val="000000"/>
                <w:sz w:val="22"/>
                <w:szCs w:val="22"/>
                <w:lang w:eastAsia="zh-CN"/>
              </w:rPr>
              <w:t>25-01-2023</w:t>
            </w:r>
          </w:p>
        </w:tc>
      </w:tr>
      <w:tr w:rsidR="004B24A7" w:rsidRPr="003F770C" w14:paraId="09E389EF" w14:textId="77777777" w:rsidTr="00603221">
        <w:tc>
          <w:tcPr>
            <w:tcW w:w="3708" w:type="dxa"/>
            <w:vAlign w:val="center"/>
          </w:tcPr>
          <w:p w14:paraId="1D2CF1AA"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603FC7DE" w14:textId="7259E310" w:rsidR="004B24A7" w:rsidRPr="00433D32" w:rsidRDefault="002969DC" w:rsidP="004B24A7">
            <w:pPr>
              <w:autoSpaceDE w:val="0"/>
              <w:autoSpaceDN w:val="0"/>
              <w:adjustRightInd w:val="0"/>
              <w:spacing w:after="0" w:line="276" w:lineRule="auto"/>
              <w:jc w:val="left"/>
              <w:rPr>
                <w:lang w:val="el-GR"/>
              </w:rPr>
            </w:pPr>
            <w:r w:rsidRPr="0039190A">
              <w:rPr>
                <w:b/>
                <w:color w:val="000000"/>
                <w:lang w:val="el-GR"/>
              </w:rPr>
              <w:t>09</w:t>
            </w:r>
            <w:r w:rsidR="004B24A7" w:rsidRPr="0039190A">
              <w:rPr>
                <w:b/>
                <w:color w:val="000000"/>
                <w:lang w:val="el-GR"/>
              </w:rPr>
              <w:t>-</w:t>
            </w:r>
            <w:r w:rsidRPr="0039190A">
              <w:rPr>
                <w:b/>
                <w:color w:val="000000"/>
                <w:lang w:val="el-GR"/>
              </w:rPr>
              <w:t>02</w:t>
            </w:r>
            <w:r w:rsidR="004B24A7" w:rsidRPr="0039190A">
              <w:rPr>
                <w:b/>
                <w:color w:val="000000"/>
                <w:lang w:val="el-GR"/>
              </w:rPr>
              <w:t>-202</w:t>
            </w:r>
            <w:r w:rsidRPr="0039190A">
              <w:rPr>
                <w:b/>
                <w:color w:val="000000"/>
                <w:lang w:val="el-GR"/>
              </w:rPr>
              <w:t>3</w:t>
            </w:r>
            <w:r w:rsidR="001F3B8D">
              <w:rPr>
                <w:b/>
                <w:color w:val="000000"/>
                <w:lang w:val="el-GR"/>
              </w:rPr>
              <w:t xml:space="preserve">, </w:t>
            </w:r>
            <w:r w:rsidR="004B24A7" w:rsidRPr="00A406A5">
              <w:rPr>
                <w:color w:val="000000"/>
                <w:lang w:val="el-GR"/>
              </w:rPr>
              <w:t xml:space="preserve">ημέρα </w:t>
            </w:r>
            <w:r w:rsidR="001F3B8D" w:rsidRPr="001F3B8D">
              <w:rPr>
                <w:b/>
                <w:color w:val="000000"/>
                <w:lang w:val="el-GR"/>
              </w:rPr>
              <w:t xml:space="preserve">Πέμπτη </w:t>
            </w:r>
            <w:r w:rsidR="0038425A" w:rsidRPr="0038425A">
              <w:rPr>
                <w:bCs/>
                <w:color w:val="000000"/>
                <w:lang w:val="el-GR"/>
              </w:rPr>
              <w:t>και</w:t>
            </w:r>
            <w:r w:rsidR="0038425A">
              <w:rPr>
                <w:b/>
                <w:color w:val="000000"/>
                <w:lang w:val="el-GR"/>
              </w:rPr>
              <w:t xml:space="preserve"> </w:t>
            </w:r>
            <w:r w:rsidR="004B24A7" w:rsidRPr="00A406A5">
              <w:rPr>
                <w:color w:val="000000"/>
                <w:lang w:val="el-GR"/>
              </w:rPr>
              <w:t xml:space="preserve">ώρα </w:t>
            </w:r>
            <w:r w:rsidR="001F3B8D" w:rsidRPr="001F3B8D">
              <w:rPr>
                <w:b/>
                <w:color w:val="000000"/>
                <w:lang w:val="el-GR"/>
              </w:rPr>
              <w:t>10</w:t>
            </w:r>
            <w:r w:rsidR="004B24A7" w:rsidRPr="001F3B8D">
              <w:rPr>
                <w:b/>
                <w:color w:val="000000"/>
                <w:lang w:val="el-GR"/>
              </w:rPr>
              <w:t>:</w:t>
            </w:r>
            <w:r w:rsidR="001F3B8D" w:rsidRPr="001F3B8D">
              <w:rPr>
                <w:b/>
                <w:color w:val="000000"/>
                <w:lang w:val="el-GR"/>
              </w:rPr>
              <w:t>00</w:t>
            </w:r>
          </w:p>
        </w:tc>
      </w:tr>
      <w:tr w:rsidR="004B24A7" w:rsidRPr="003F770C" w14:paraId="1C73C850" w14:textId="77777777" w:rsidTr="0031590C">
        <w:tc>
          <w:tcPr>
            <w:tcW w:w="3708" w:type="dxa"/>
            <w:vAlign w:val="center"/>
          </w:tcPr>
          <w:p w14:paraId="792F5A15"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 xml:space="preserve">&amp; ΤΡΟΠΟΣ ΚΑΤΑΘΕΣΗΣ </w:t>
            </w:r>
            <w:r w:rsidRPr="00603221">
              <w:rPr>
                <w:rFonts w:cs="Tahoma"/>
                <w:b/>
                <w:sz w:val="22"/>
                <w:szCs w:val="22"/>
              </w:rPr>
              <w:lastRenderedPageBreak/>
              <w:t>ΠΡΟΣΦΟΡΩΝ</w:t>
            </w:r>
          </w:p>
        </w:tc>
        <w:tc>
          <w:tcPr>
            <w:tcW w:w="6147" w:type="dxa"/>
            <w:vAlign w:val="center"/>
          </w:tcPr>
          <w:p w14:paraId="289FC3AD"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Ηλεκτρονική Υποβολή:</w:t>
            </w:r>
          </w:p>
          <w:p w14:paraId="14229AF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0EA0BF45"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47D667FF"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076088B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1D6A921B" w14:textId="77777777"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01FC1F65" w14:textId="77777777" w:rsidTr="0031590C">
        <w:tc>
          <w:tcPr>
            <w:tcW w:w="3708" w:type="dxa"/>
          </w:tcPr>
          <w:p w14:paraId="20D868E0"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293C1B9D" w14:textId="219DC2C7" w:rsidR="004B24A7" w:rsidRPr="00603221" w:rsidRDefault="009E2016" w:rsidP="004B24A7">
            <w:pPr>
              <w:autoSpaceDE w:val="0"/>
              <w:autoSpaceDN w:val="0"/>
              <w:adjustRightInd w:val="0"/>
              <w:spacing w:after="0" w:line="276" w:lineRule="auto"/>
              <w:jc w:val="left"/>
              <w:rPr>
                <w:color w:val="000000"/>
              </w:rPr>
            </w:pPr>
            <w:r w:rsidRPr="008E7043">
              <w:rPr>
                <w:b/>
                <w:color w:val="000000"/>
                <w:lang w:val="el-GR"/>
              </w:rPr>
              <w:t>25-01-2023</w:t>
            </w:r>
          </w:p>
        </w:tc>
      </w:tr>
      <w:tr w:rsidR="004B24A7" w:rsidRPr="003F770C" w14:paraId="058C5560" w14:textId="77777777" w:rsidTr="0031590C">
        <w:tc>
          <w:tcPr>
            <w:tcW w:w="3708" w:type="dxa"/>
            <w:vAlign w:val="center"/>
          </w:tcPr>
          <w:p w14:paraId="404D1280"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67CB83CE" w14:textId="6F64A6EA" w:rsidR="004B24A7" w:rsidRPr="00603221" w:rsidRDefault="009E2016" w:rsidP="004B24A7">
            <w:pPr>
              <w:pStyle w:val="TabletextChar"/>
              <w:rPr>
                <w:rFonts w:cs="Tahoma"/>
                <w:sz w:val="22"/>
                <w:szCs w:val="22"/>
              </w:rPr>
            </w:pPr>
            <w:r w:rsidRPr="00F44435">
              <w:rPr>
                <w:rFonts w:cs="Tahoma"/>
                <w:b/>
                <w:color w:val="000000"/>
                <w:sz w:val="22"/>
                <w:szCs w:val="22"/>
                <w:lang w:eastAsia="zh-CN"/>
              </w:rPr>
              <w:t>13</w:t>
            </w:r>
            <w:r w:rsidR="004B24A7" w:rsidRPr="00F44435">
              <w:rPr>
                <w:rFonts w:cs="Tahoma"/>
                <w:b/>
                <w:color w:val="000000"/>
                <w:sz w:val="22"/>
                <w:szCs w:val="22"/>
                <w:lang w:eastAsia="zh-CN"/>
              </w:rPr>
              <w:t>-</w:t>
            </w:r>
            <w:r w:rsidRPr="00F44435">
              <w:rPr>
                <w:rFonts w:cs="Tahoma"/>
                <w:b/>
                <w:color w:val="000000"/>
                <w:sz w:val="22"/>
                <w:szCs w:val="22"/>
                <w:lang w:eastAsia="zh-CN"/>
              </w:rPr>
              <w:t>02</w:t>
            </w:r>
            <w:r w:rsidR="004B24A7" w:rsidRPr="00F44435">
              <w:rPr>
                <w:rFonts w:cs="Tahoma"/>
                <w:b/>
                <w:color w:val="000000"/>
                <w:sz w:val="22"/>
                <w:szCs w:val="22"/>
                <w:lang w:eastAsia="zh-CN"/>
              </w:rPr>
              <w:t>-202</w:t>
            </w:r>
            <w:r w:rsidRPr="00F44435">
              <w:rPr>
                <w:rFonts w:cs="Tahoma"/>
                <w:b/>
                <w:color w:val="000000"/>
                <w:sz w:val="22"/>
                <w:szCs w:val="22"/>
                <w:lang w:eastAsia="zh-CN"/>
              </w:rPr>
              <w:t>3</w:t>
            </w:r>
            <w:r w:rsidR="00A41007">
              <w:rPr>
                <w:rFonts w:cs="Tahoma"/>
                <w:b/>
                <w:color w:val="000000"/>
                <w:sz w:val="22"/>
                <w:szCs w:val="22"/>
                <w:lang w:eastAsia="zh-CN"/>
              </w:rPr>
              <w:t xml:space="preserve">, </w:t>
            </w:r>
            <w:r w:rsidR="00A41007" w:rsidRPr="00A406A5">
              <w:rPr>
                <w:color w:val="000000"/>
              </w:rPr>
              <w:t xml:space="preserve">ημέρα </w:t>
            </w:r>
            <w:r w:rsidR="00A41007" w:rsidRPr="00A41007">
              <w:rPr>
                <w:b/>
                <w:color w:val="000000"/>
                <w:sz w:val="22"/>
                <w:szCs w:val="22"/>
              </w:rPr>
              <w:t xml:space="preserve">Δευτέρα </w:t>
            </w:r>
            <w:r w:rsidR="004B24A7" w:rsidRPr="00A41007">
              <w:rPr>
                <w:rFonts w:cs="Tahoma"/>
                <w:bCs/>
                <w:color w:val="000000"/>
                <w:sz w:val="22"/>
                <w:szCs w:val="22"/>
                <w:lang w:eastAsia="zh-CN"/>
              </w:rPr>
              <w:t>και</w:t>
            </w:r>
            <w:r w:rsidR="004B24A7" w:rsidRPr="00F44435">
              <w:rPr>
                <w:rFonts w:cs="Tahoma"/>
                <w:b/>
                <w:color w:val="000000"/>
                <w:sz w:val="22"/>
                <w:szCs w:val="22"/>
                <w:lang w:eastAsia="zh-CN"/>
              </w:rPr>
              <w:t xml:space="preserve"> ώρα </w:t>
            </w:r>
            <w:r w:rsidR="00F44435" w:rsidRPr="00F44435">
              <w:rPr>
                <w:rFonts w:cs="Tahoma"/>
                <w:b/>
                <w:color w:val="000000"/>
                <w:sz w:val="22"/>
                <w:szCs w:val="22"/>
                <w:lang w:eastAsia="zh-CN"/>
              </w:rPr>
              <w:t>1</w:t>
            </w:r>
            <w:r w:rsidR="00FA529E">
              <w:rPr>
                <w:rFonts w:cs="Tahoma"/>
                <w:b/>
                <w:color w:val="000000"/>
                <w:sz w:val="22"/>
                <w:szCs w:val="22"/>
                <w:lang w:eastAsia="zh-CN"/>
              </w:rPr>
              <w:t>0</w:t>
            </w:r>
            <w:r w:rsidR="004B24A7" w:rsidRPr="00F44435">
              <w:rPr>
                <w:rFonts w:cs="Tahoma"/>
                <w:b/>
                <w:color w:val="000000"/>
                <w:sz w:val="22"/>
                <w:szCs w:val="22"/>
                <w:lang w:eastAsia="zh-CN"/>
              </w:rPr>
              <w:t>:</w:t>
            </w:r>
            <w:r w:rsidR="00F44435" w:rsidRPr="00F44435">
              <w:rPr>
                <w:rFonts w:cs="Tahoma"/>
                <w:b/>
                <w:color w:val="000000"/>
                <w:sz w:val="22"/>
                <w:szCs w:val="22"/>
                <w:lang w:eastAsia="zh-CN"/>
              </w:rPr>
              <w:t>00</w:t>
            </w:r>
          </w:p>
        </w:tc>
      </w:tr>
    </w:tbl>
    <w:p w14:paraId="73B3E7B0"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Content>
        <w:p w14:paraId="57CC4465"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5268C177" w14:textId="21392CF9" w:rsidR="00AD3E33" w:rsidRDefault="00341F4B">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24333453" w:history="1">
            <w:r w:rsidR="00AD3E33" w:rsidRPr="004C515D">
              <w:rPr>
                <w:rStyle w:val="-"/>
                <w:noProof/>
                <w:lang w:val="el-GR"/>
              </w:rPr>
              <w:t>1.</w:t>
            </w:r>
            <w:r w:rsidR="00AD3E33">
              <w:rPr>
                <w:rFonts w:asciiTheme="minorHAnsi" w:eastAsiaTheme="minorEastAsia" w:hAnsiTheme="minorHAnsi" w:cstheme="minorBidi"/>
                <w:b w:val="0"/>
                <w:bCs w:val="0"/>
                <w:caps w:val="0"/>
                <w:noProof/>
                <w:sz w:val="22"/>
                <w:szCs w:val="22"/>
                <w:lang w:val="en-US" w:eastAsia="en-US"/>
              </w:rPr>
              <w:tab/>
            </w:r>
            <w:r w:rsidR="00AD3E33" w:rsidRPr="004C515D">
              <w:rPr>
                <w:rStyle w:val="-"/>
                <w:noProof/>
                <w:lang w:val="el-GR"/>
              </w:rPr>
              <w:t>ΑΝΑΘΕΤΟΥΣΑ ΑΡΧΗ ΚΑΙ ΑΝΤΙΚΕΙΜΕΝΟ ΣΥΜΒΑΣΗΣ</w:t>
            </w:r>
            <w:r w:rsidR="00AD3E33">
              <w:rPr>
                <w:noProof/>
                <w:webHidden/>
              </w:rPr>
              <w:tab/>
            </w:r>
            <w:r>
              <w:rPr>
                <w:noProof/>
                <w:webHidden/>
              </w:rPr>
              <w:fldChar w:fldCharType="begin"/>
            </w:r>
            <w:r w:rsidR="00AD3E33">
              <w:rPr>
                <w:noProof/>
                <w:webHidden/>
              </w:rPr>
              <w:instrText xml:space="preserve"> PAGEREF _Toc124333453 \h </w:instrText>
            </w:r>
            <w:r>
              <w:rPr>
                <w:noProof/>
                <w:webHidden/>
              </w:rPr>
            </w:r>
            <w:r>
              <w:rPr>
                <w:noProof/>
                <w:webHidden/>
              </w:rPr>
              <w:fldChar w:fldCharType="separate"/>
            </w:r>
            <w:r w:rsidR="00907050">
              <w:rPr>
                <w:noProof/>
                <w:webHidden/>
              </w:rPr>
              <w:t>6</w:t>
            </w:r>
            <w:r>
              <w:rPr>
                <w:noProof/>
                <w:webHidden/>
              </w:rPr>
              <w:fldChar w:fldCharType="end"/>
            </w:r>
          </w:hyperlink>
        </w:p>
        <w:p w14:paraId="17D2C5DA" w14:textId="33A4FDD5"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54" w:history="1">
            <w:r w:rsidR="00AD3E33" w:rsidRPr="004C515D">
              <w:rPr>
                <w:rStyle w:val="-"/>
                <w:noProof/>
                <w:lang w:val="el-GR"/>
              </w:rPr>
              <w:t>1.1</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Στοιχεία Αναθέτουσας Αρχής</w:t>
            </w:r>
            <w:r w:rsidR="00AD3E33">
              <w:rPr>
                <w:noProof/>
                <w:webHidden/>
              </w:rPr>
              <w:tab/>
            </w:r>
            <w:r w:rsidR="00341F4B">
              <w:rPr>
                <w:noProof/>
                <w:webHidden/>
              </w:rPr>
              <w:fldChar w:fldCharType="begin"/>
            </w:r>
            <w:r w:rsidR="00AD3E33">
              <w:rPr>
                <w:noProof/>
                <w:webHidden/>
              </w:rPr>
              <w:instrText xml:space="preserve"> PAGEREF _Toc124333454 \h </w:instrText>
            </w:r>
            <w:r w:rsidR="00341F4B">
              <w:rPr>
                <w:noProof/>
                <w:webHidden/>
              </w:rPr>
            </w:r>
            <w:r w:rsidR="00341F4B">
              <w:rPr>
                <w:noProof/>
                <w:webHidden/>
              </w:rPr>
              <w:fldChar w:fldCharType="separate"/>
            </w:r>
            <w:r w:rsidR="00907050">
              <w:rPr>
                <w:noProof/>
                <w:webHidden/>
              </w:rPr>
              <w:t>6</w:t>
            </w:r>
            <w:r w:rsidR="00341F4B">
              <w:rPr>
                <w:noProof/>
                <w:webHidden/>
              </w:rPr>
              <w:fldChar w:fldCharType="end"/>
            </w:r>
          </w:hyperlink>
        </w:p>
        <w:p w14:paraId="0BFD0AF3" w14:textId="19DB69F1"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55" w:history="1">
            <w:r w:rsidR="00AD3E33" w:rsidRPr="004C515D">
              <w:rPr>
                <w:rStyle w:val="-"/>
                <w:noProof/>
                <w:lang w:val="el-GR"/>
              </w:rPr>
              <w:t>1.2</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Στοιχεία Διαδικασίας - Χρηματοδότηση</w:t>
            </w:r>
            <w:r w:rsidR="00AD3E33">
              <w:rPr>
                <w:noProof/>
                <w:webHidden/>
              </w:rPr>
              <w:tab/>
            </w:r>
            <w:r w:rsidR="00341F4B">
              <w:rPr>
                <w:noProof/>
                <w:webHidden/>
              </w:rPr>
              <w:fldChar w:fldCharType="begin"/>
            </w:r>
            <w:r w:rsidR="00AD3E33">
              <w:rPr>
                <w:noProof/>
                <w:webHidden/>
              </w:rPr>
              <w:instrText xml:space="preserve"> PAGEREF _Toc124333455 \h </w:instrText>
            </w:r>
            <w:r w:rsidR="00341F4B">
              <w:rPr>
                <w:noProof/>
                <w:webHidden/>
              </w:rPr>
            </w:r>
            <w:r w:rsidR="00341F4B">
              <w:rPr>
                <w:noProof/>
                <w:webHidden/>
              </w:rPr>
              <w:fldChar w:fldCharType="separate"/>
            </w:r>
            <w:r w:rsidR="00907050">
              <w:rPr>
                <w:noProof/>
                <w:webHidden/>
              </w:rPr>
              <w:t>6</w:t>
            </w:r>
            <w:r w:rsidR="00341F4B">
              <w:rPr>
                <w:noProof/>
                <w:webHidden/>
              </w:rPr>
              <w:fldChar w:fldCharType="end"/>
            </w:r>
          </w:hyperlink>
        </w:p>
        <w:p w14:paraId="0599BC16" w14:textId="2F64FA75"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56" w:history="1">
            <w:r w:rsidR="00AD3E33" w:rsidRPr="004C515D">
              <w:rPr>
                <w:rStyle w:val="-"/>
                <w:noProof/>
                <w:lang w:val="el-GR"/>
              </w:rPr>
              <w:t>1.3</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Συνοπτική Περιγραφή φυσικού και οικονομικού αντικειμένου της σύμβασης</w:t>
            </w:r>
            <w:r w:rsidR="00AD3E33">
              <w:rPr>
                <w:noProof/>
                <w:webHidden/>
              </w:rPr>
              <w:tab/>
            </w:r>
            <w:r w:rsidR="00341F4B">
              <w:rPr>
                <w:noProof/>
                <w:webHidden/>
              </w:rPr>
              <w:fldChar w:fldCharType="begin"/>
            </w:r>
            <w:r w:rsidR="00AD3E33">
              <w:rPr>
                <w:noProof/>
                <w:webHidden/>
              </w:rPr>
              <w:instrText xml:space="preserve"> PAGEREF _Toc124333456 \h </w:instrText>
            </w:r>
            <w:r w:rsidR="00341F4B">
              <w:rPr>
                <w:noProof/>
                <w:webHidden/>
              </w:rPr>
            </w:r>
            <w:r w:rsidR="00341F4B">
              <w:rPr>
                <w:noProof/>
                <w:webHidden/>
              </w:rPr>
              <w:fldChar w:fldCharType="separate"/>
            </w:r>
            <w:r w:rsidR="00907050">
              <w:rPr>
                <w:noProof/>
                <w:webHidden/>
              </w:rPr>
              <w:t>7</w:t>
            </w:r>
            <w:r w:rsidR="00341F4B">
              <w:rPr>
                <w:noProof/>
                <w:webHidden/>
              </w:rPr>
              <w:fldChar w:fldCharType="end"/>
            </w:r>
          </w:hyperlink>
        </w:p>
        <w:p w14:paraId="75D1471E" w14:textId="482990AC"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57" w:history="1">
            <w:r w:rsidR="00AD3E33" w:rsidRPr="004C515D">
              <w:rPr>
                <w:rStyle w:val="-"/>
                <w:noProof/>
                <w:lang w:val="el-GR"/>
              </w:rPr>
              <w:t>1.4</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Θεσμικό πλαίσιο</w:t>
            </w:r>
            <w:r w:rsidR="00AD3E33">
              <w:rPr>
                <w:noProof/>
                <w:webHidden/>
              </w:rPr>
              <w:tab/>
            </w:r>
            <w:r w:rsidR="00341F4B">
              <w:rPr>
                <w:noProof/>
                <w:webHidden/>
              </w:rPr>
              <w:fldChar w:fldCharType="begin"/>
            </w:r>
            <w:r w:rsidR="00AD3E33">
              <w:rPr>
                <w:noProof/>
                <w:webHidden/>
              </w:rPr>
              <w:instrText xml:space="preserve"> PAGEREF _Toc124333457 \h </w:instrText>
            </w:r>
            <w:r w:rsidR="00341F4B">
              <w:rPr>
                <w:noProof/>
                <w:webHidden/>
              </w:rPr>
            </w:r>
            <w:r w:rsidR="00341F4B">
              <w:rPr>
                <w:noProof/>
                <w:webHidden/>
              </w:rPr>
              <w:fldChar w:fldCharType="separate"/>
            </w:r>
            <w:r w:rsidR="00907050">
              <w:rPr>
                <w:noProof/>
                <w:webHidden/>
              </w:rPr>
              <w:t>7</w:t>
            </w:r>
            <w:r w:rsidR="00341F4B">
              <w:rPr>
                <w:noProof/>
                <w:webHidden/>
              </w:rPr>
              <w:fldChar w:fldCharType="end"/>
            </w:r>
          </w:hyperlink>
        </w:p>
        <w:p w14:paraId="78A253C3" w14:textId="6E5FBFF3"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58" w:history="1">
            <w:r w:rsidR="00AD3E33" w:rsidRPr="004C515D">
              <w:rPr>
                <w:rStyle w:val="-"/>
                <w:noProof/>
                <w:lang w:val="el-GR"/>
              </w:rPr>
              <w:t>1.5</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Προθεσμία παραλαβής προσφορών και διενέργεια διαγωνισμού</w:t>
            </w:r>
            <w:r w:rsidR="00AD3E33">
              <w:rPr>
                <w:noProof/>
                <w:webHidden/>
              </w:rPr>
              <w:tab/>
            </w:r>
            <w:r w:rsidR="00341F4B">
              <w:rPr>
                <w:noProof/>
                <w:webHidden/>
              </w:rPr>
              <w:fldChar w:fldCharType="begin"/>
            </w:r>
            <w:r w:rsidR="00AD3E33">
              <w:rPr>
                <w:noProof/>
                <w:webHidden/>
              </w:rPr>
              <w:instrText xml:space="preserve"> PAGEREF _Toc124333458 \h </w:instrText>
            </w:r>
            <w:r w:rsidR="00341F4B">
              <w:rPr>
                <w:noProof/>
                <w:webHidden/>
              </w:rPr>
            </w:r>
            <w:r w:rsidR="00341F4B">
              <w:rPr>
                <w:noProof/>
                <w:webHidden/>
              </w:rPr>
              <w:fldChar w:fldCharType="separate"/>
            </w:r>
            <w:r w:rsidR="00907050">
              <w:rPr>
                <w:noProof/>
                <w:webHidden/>
              </w:rPr>
              <w:t>12</w:t>
            </w:r>
            <w:r w:rsidR="00341F4B">
              <w:rPr>
                <w:noProof/>
                <w:webHidden/>
              </w:rPr>
              <w:fldChar w:fldCharType="end"/>
            </w:r>
          </w:hyperlink>
        </w:p>
        <w:p w14:paraId="06746870" w14:textId="24AB2244"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59" w:history="1">
            <w:r w:rsidR="00AD3E33" w:rsidRPr="004C515D">
              <w:rPr>
                <w:rStyle w:val="-"/>
                <w:noProof/>
                <w:lang w:val="el-GR"/>
              </w:rPr>
              <w:t>1.6</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Δημοσιότητα</w:t>
            </w:r>
            <w:r w:rsidR="00AD3E33">
              <w:rPr>
                <w:noProof/>
                <w:webHidden/>
              </w:rPr>
              <w:tab/>
            </w:r>
            <w:r w:rsidR="00341F4B">
              <w:rPr>
                <w:noProof/>
                <w:webHidden/>
              </w:rPr>
              <w:fldChar w:fldCharType="begin"/>
            </w:r>
            <w:r w:rsidR="00AD3E33">
              <w:rPr>
                <w:noProof/>
                <w:webHidden/>
              </w:rPr>
              <w:instrText xml:space="preserve"> PAGEREF _Toc124333459 \h </w:instrText>
            </w:r>
            <w:r w:rsidR="00341F4B">
              <w:rPr>
                <w:noProof/>
                <w:webHidden/>
              </w:rPr>
            </w:r>
            <w:r w:rsidR="00341F4B">
              <w:rPr>
                <w:noProof/>
                <w:webHidden/>
              </w:rPr>
              <w:fldChar w:fldCharType="separate"/>
            </w:r>
            <w:r w:rsidR="00907050">
              <w:rPr>
                <w:noProof/>
                <w:webHidden/>
              </w:rPr>
              <w:t>12</w:t>
            </w:r>
            <w:r w:rsidR="00341F4B">
              <w:rPr>
                <w:noProof/>
                <w:webHidden/>
              </w:rPr>
              <w:fldChar w:fldCharType="end"/>
            </w:r>
          </w:hyperlink>
        </w:p>
        <w:p w14:paraId="3AD74942" w14:textId="79F7008F"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60" w:history="1">
            <w:r w:rsidR="00AD3E33" w:rsidRPr="004C515D">
              <w:rPr>
                <w:rStyle w:val="-"/>
                <w:noProof/>
                <w:lang w:val="el-GR"/>
              </w:rPr>
              <w:t>1.7</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Αρχές εφαρμοζόμενες στη διαδικασία σύναψης</w:t>
            </w:r>
            <w:r w:rsidR="00AD3E33">
              <w:rPr>
                <w:noProof/>
                <w:webHidden/>
              </w:rPr>
              <w:tab/>
            </w:r>
            <w:r w:rsidR="00341F4B">
              <w:rPr>
                <w:noProof/>
                <w:webHidden/>
              </w:rPr>
              <w:fldChar w:fldCharType="begin"/>
            </w:r>
            <w:r w:rsidR="00AD3E33">
              <w:rPr>
                <w:noProof/>
                <w:webHidden/>
              </w:rPr>
              <w:instrText xml:space="preserve"> PAGEREF _Toc124333460 \h </w:instrText>
            </w:r>
            <w:r w:rsidR="00341F4B">
              <w:rPr>
                <w:noProof/>
                <w:webHidden/>
              </w:rPr>
            </w:r>
            <w:r w:rsidR="00341F4B">
              <w:rPr>
                <w:noProof/>
                <w:webHidden/>
              </w:rPr>
              <w:fldChar w:fldCharType="separate"/>
            </w:r>
            <w:r w:rsidR="00907050">
              <w:rPr>
                <w:noProof/>
                <w:webHidden/>
              </w:rPr>
              <w:t>13</w:t>
            </w:r>
            <w:r w:rsidR="00341F4B">
              <w:rPr>
                <w:noProof/>
                <w:webHidden/>
              </w:rPr>
              <w:fldChar w:fldCharType="end"/>
            </w:r>
          </w:hyperlink>
        </w:p>
        <w:p w14:paraId="70224822" w14:textId="32B142AB" w:rsidR="00AD3E33"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4333461" w:history="1">
            <w:r w:rsidR="00AD3E33" w:rsidRPr="004C515D">
              <w:rPr>
                <w:rStyle w:val="-"/>
                <w:noProof/>
              </w:rPr>
              <w:t>2.</w:t>
            </w:r>
            <w:r w:rsidR="00AD3E33">
              <w:rPr>
                <w:rFonts w:asciiTheme="minorHAnsi" w:eastAsiaTheme="minorEastAsia" w:hAnsiTheme="minorHAnsi" w:cstheme="minorBidi"/>
                <w:b w:val="0"/>
                <w:bCs w:val="0"/>
                <w:caps w:val="0"/>
                <w:noProof/>
                <w:sz w:val="22"/>
                <w:szCs w:val="22"/>
                <w:lang w:val="en-US" w:eastAsia="en-US"/>
              </w:rPr>
              <w:tab/>
            </w:r>
            <w:r w:rsidR="00AD3E33" w:rsidRPr="004C515D">
              <w:rPr>
                <w:rStyle w:val="-"/>
                <w:noProof/>
              </w:rPr>
              <w:t>ΓΕΝΙΚΟΙ ΚΑΙ ΕΙΔΙΚΟΙ ΟΡΟΙ ΣΥΜΜΕΤΟΧΗΣ</w:t>
            </w:r>
            <w:r w:rsidR="00AD3E33">
              <w:rPr>
                <w:noProof/>
                <w:webHidden/>
              </w:rPr>
              <w:tab/>
            </w:r>
            <w:r w:rsidR="00341F4B">
              <w:rPr>
                <w:noProof/>
                <w:webHidden/>
              </w:rPr>
              <w:fldChar w:fldCharType="begin"/>
            </w:r>
            <w:r w:rsidR="00AD3E33">
              <w:rPr>
                <w:noProof/>
                <w:webHidden/>
              </w:rPr>
              <w:instrText xml:space="preserve"> PAGEREF _Toc124333461 \h </w:instrText>
            </w:r>
            <w:r w:rsidR="00341F4B">
              <w:rPr>
                <w:noProof/>
                <w:webHidden/>
              </w:rPr>
            </w:r>
            <w:r w:rsidR="00341F4B">
              <w:rPr>
                <w:noProof/>
                <w:webHidden/>
              </w:rPr>
              <w:fldChar w:fldCharType="separate"/>
            </w:r>
            <w:r w:rsidR="00907050">
              <w:rPr>
                <w:noProof/>
                <w:webHidden/>
              </w:rPr>
              <w:t>14</w:t>
            </w:r>
            <w:r w:rsidR="00341F4B">
              <w:rPr>
                <w:noProof/>
                <w:webHidden/>
              </w:rPr>
              <w:fldChar w:fldCharType="end"/>
            </w:r>
          </w:hyperlink>
        </w:p>
        <w:p w14:paraId="6E36346A" w14:textId="1C28A26E"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62" w:history="1">
            <w:r w:rsidR="00AD3E33" w:rsidRPr="004C515D">
              <w:rPr>
                <w:rStyle w:val="-"/>
                <w:noProof/>
                <w:lang w:val="el-GR"/>
              </w:rPr>
              <w:t>2.1</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Γενικές Πληροφορίες</w:t>
            </w:r>
            <w:r w:rsidR="00AD3E33">
              <w:rPr>
                <w:noProof/>
                <w:webHidden/>
              </w:rPr>
              <w:tab/>
            </w:r>
            <w:r w:rsidR="00341F4B">
              <w:rPr>
                <w:noProof/>
                <w:webHidden/>
              </w:rPr>
              <w:fldChar w:fldCharType="begin"/>
            </w:r>
            <w:r w:rsidR="00AD3E33">
              <w:rPr>
                <w:noProof/>
                <w:webHidden/>
              </w:rPr>
              <w:instrText xml:space="preserve"> PAGEREF _Toc124333462 \h </w:instrText>
            </w:r>
            <w:r w:rsidR="00341F4B">
              <w:rPr>
                <w:noProof/>
                <w:webHidden/>
              </w:rPr>
            </w:r>
            <w:r w:rsidR="00341F4B">
              <w:rPr>
                <w:noProof/>
                <w:webHidden/>
              </w:rPr>
              <w:fldChar w:fldCharType="separate"/>
            </w:r>
            <w:r w:rsidR="00907050">
              <w:rPr>
                <w:noProof/>
                <w:webHidden/>
              </w:rPr>
              <w:t>14</w:t>
            </w:r>
            <w:r w:rsidR="00341F4B">
              <w:rPr>
                <w:noProof/>
                <w:webHidden/>
              </w:rPr>
              <w:fldChar w:fldCharType="end"/>
            </w:r>
          </w:hyperlink>
        </w:p>
        <w:p w14:paraId="3085AE49" w14:textId="73FA5F81"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63" w:history="1">
            <w:r w:rsidR="00AD3E33" w:rsidRPr="004C515D">
              <w:rPr>
                <w:rStyle w:val="-"/>
                <w:noProof/>
                <w:lang w:val="el-GR"/>
              </w:rPr>
              <w:t>2.1.1</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Έγγραφα της σύμβασης</w:t>
            </w:r>
            <w:r w:rsidR="00AD3E33">
              <w:rPr>
                <w:noProof/>
                <w:webHidden/>
              </w:rPr>
              <w:tab/>
            </w:r>
            <w:r w:rsidR="00341F4B">
              <w:rPr>
                <w:noProof/>
                <w:webHidden/>
              </w:rPr>
              <w:fldChar w:fldCharType="begin"/>
            </w:r>
            <w:r w:rsidR="00AD3E33">
              <w:rPr>
                <w:noProof/>
                <w:webHidden/>
              </w:rPr>
              <w:instrText xml:space="preserve"> PAGEREF _Toc124333463 \h </w:instrText>
            </w:r>
            <w:r w:rsidR="00341F4B">
              <w:rPr>
                <w:noProof/>
                <w:webHidden/>
              </w:rPr>
            </w:r>
            <w:r w:rsidR="00341F4B">
              <w:rPr>
                <w:noProof/>
                <w:webHidden/>
              </w:rPr>
              <w:fldChar w:fldCharType="separate"/>
            </w:r>
            <w:r w:rsidR="00907050">
              <w:rPr>
                <w:noProof/>
                <w:webHidden/>
              </w:rPr>
              <w:t>14</w:t>
            </w:r>
            <w:r w:rsidR="00341F4B">
              <w:rPr>
                <w:noProof/>
                <w:webHidden/>
              </w:rPr>
              <w:fldChar w:fldCharType="end"/>
            </w:r>
          </w:hyperlink>
        </w:p>
        <w:p w14:paraId="137BF007" w14:textId="37688D7E"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64" w:history="1">
            <w:r w:rsidR="00AD3E33" w:rsidRPr="004C515D">
              <w:rPr>
                <w:rStyle w:val="-"/>
                <w:noProof/>
                <w:lang w:val="el-GR"/>
              </w:rPr>
              <w:t>2.1.2</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Επικοινωνία – Πρόσβαση στα έγγραφα της Σύμβασης</w:t>
            </w:r>
            <w:r w:rsidR="00AD3E33">
              <w:rPr>
                <w:noProof/>
                <w:webHidden/>
              </w:rPr>
              <w:tab/>
            </w:r>
            <w:r w:rsidR="00341F4B">
              <w:rPr>
                <w:noProof/>
                <w:webHidden/>
              </w:rPr>
              <w:fldChar w:fldCharType="begin"/>
            </w:r>
            <w:r w:rsidR="00AD3E33">
              <w:rPr>
                <w:noProof/>
                <w:webHidden/>
              </w:rPr>
              <w:instrText xml:space="preserve"> PAGEREF _Toc124333464 \h </w:instrText>
            </w:r>
            <w:r w:rsidR="00341F4B">
              <w:rPr>
                <w:noProof/>
                <w:webHidden/>
              </w:rPr>
            </w:r>
            <w:r w:rsidR="00341F4B">
              <w:rPr>
                <w:noProof/>
                <w:webHidden/>
              </w:rPr>
              <w:fldChar w:fldCharType="separate"/>
            </w:r>
            <w:r w:rsidR="00907050">
              <w:rPr>
                <w:noProof/>
                <w:webHidden/>
              </w:rPr>
              <w:t>14</w:t>
            </w:r>
            <w:r w:rsidR="00341F4B">
              <w:rPr>
                <w:noProof/>
                <w:webHidden/>
              </w:rPr>
              <w:fldChar w:fldCharType="end"/>
            </w:r>
          </w:hyperlink>
        </w:p>
        <w:p w14:paraId="14B3F74A" w14:textId="52B0D72E"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65" w:history="1">
            <w:r w:rsidR="00AD3E33" w:rsidRPr="004C515D">
              <w:rPr>
                <w:rStyle w:val="-"/>
                <w:noProof/>
                <w:lang w:val="el-GR"/>
              </w:rPr>
              <w:t>2.1.3</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Παροχή Διευκρινίσεων</w:t>
            </w:r>
            <w:r w:rsidR="00AD3E33">
              <w:rPr>
                <w:noProof/>
                <w:webHidden/>
              </w:rPr>
              <w:tab/>
            </w:r>
            <w:r w:rsidR="00341F4B">
              <w:rPr>
                <w:noProof/>
                <w:webHidden/>
              </w:rPr>
              <w:fldChar w:fldCharType="begin"/>
            </w:r>
            <w:r w:rsidR="00AD3E33">
              <w:rPr>
                <w:noProof/>
                <w:webHidden/>
              </w:rPr>
              <w:instrText xml:space="preserve"> PAGEREF _Toc124333465 \h </w:instrText>
            </w:r>
            <w:r w:rsidR="00341F4B">
              <w:rPr>
                <w:noProof/>
                <w:webHidden/>
              </w:rPr>
            </w:r>
            <w:r w:rsidR="00341F4B">
              <w:rPr>
                <w:noProof/>
                <w:webHidden/>
              </w:rPr>
              <w:fldChar w:fldCharType="separate"/>
            </w:r>
            <w:r w:rsidR="00907050">
              <w:rPr>
                <w:noProof/>
                <w:webHidden/>
              </w:rPr>
              <w:t>14</w:t>
            </w:r>
            <w:r w:rsidR="00341F4B">
              <w:rPr>
                <w:noProof/>
                <w:webHidden/>
              </w:rPr>
              <w:fldChar w:fldCharType="end"/>
            </w:r>
          </w:hyperlink>
        </w:p>
        <w:p w14:paraId="572294F1" w14:textId="16F17BBF"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66" w:history="1">
            <w:r w:rsidR="00AD3E33" w:rsidRPr="004C515D">
              <w:rPr>
                <w:rStyle w:val="-"/>
                <w:noProof/>
                <w:lang w:val="el-GR"/>
              </w:rPr>
              <w:t>2.1.4</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Γλώσσα</w:t>
            </w:r>
            <w:r w:rsidR="00AD3E33">
              <w:rPr>
                <w:noProof/>
                <w:webHidden/>
              </w:rPr>
              <w:tab/>
            </w:r>
            <w:r w:rsidR="00341F4B">
              <w:rPr>
                <w:noProof/>
                <w:webHidden/>
              </w:rPr>
              <w:fldChar w:fldCharType="begin"/>
            </w:r>
            <w:r w:rsidR="00AD3E33">
              <w:rPr>
                <w:noProof/>
                <w:webHidden/>
              </w:rPr>
              <w:instrText xml:space="preserve"> PAGEREF _Toc124333466 \h </w:instrText>
            </w:r>
            <w:r w:rsidR="00341F4B">
              <w:rPr>
                <w:noProof/>
                <w:webHidden/>
              </w:rPr>
            </w:r>
            <w:r w:rsidR="00341F4B">
              <w:rPr>
                <w:noProof/>
                <w:webHidden/>
              </w:rPr>
              <w:fldChar w:fldCharType="separate"/>
            </w:r>
            <w:r w:rsidR="00907050">
              <w:rPr>
                <w:noProof/>
                <w:webHidden/>
              </w:rPr>
              <w:t>15</w:t>
            </w:r>
            <w:r w:rsidR="00341F4B">
              <w:rPr>
                <w:noProof/>
                <w:webHidden/>
              </w:rPr>
              <w:fldChar w:fldCharType="end"/>
            </w:r>
          </w:hyperlink>
        </w:p>
        <w:p w14:paraId="64B8D131" w14:textId="2857AE86"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67" w:history="1">
            <w:r w:rsidR="00AD3E33" w:rsidRPr="004C515D">
              <w:rPr>
                <w:rStyle w:val="-"/>
                <w:noProof/>
                <w:lang w:val="el-GR"/>
              </w:rPr>
              <w:t>2.1.5</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Εγγυήσεις</w:t>
            </w:r>
            <w:r w:rsidR="00AD3E33">
              <w:rPr>
                <w:noProof/>
                <w:webHidden/>
              </w:rPr>
              <w:tab/>
            </w:r>
            <w:r w:rsidR="00341F4B">
              <w:rPr>
                <w:noProof/>
                <w:webHidden/>
              </w:rPr>
              <w:fldChar w:fldCharType="begin"/>
            </w:r>
            <w:r w:rsidR="00AD3E33">
              <w:rPr>
                <w:noProof/>
                <w:webHidden/>
              </w:rPr>
              <w:instrText xml:space="preserve"> PAGEREF _Toc124333467 \h </w:instrText>
            </w:r>
            <w:r w:rsidR="00341F4B">
              <w:rPr>
                <w:noProof/>
                <w:webHidden/>
              </w:rPr>
            </w:r>
            <w:r w:rsidR="00341F4B">
              <w:rPr>
                <w:noProof/>
                <w:webHidden/>
              </w:rPr>
              <w:fldChar w:fldCharType="separate"/>
            </w:r>
            <w:r w:rsidR="00907050">
              <w:rPr>
                <w:noProof/>
                <w:webHidden/>
              </w:rPr>
              <w:t>15</w:t>
            </w:r>
            <w:r w:rsidR="00341F4B">
              <w:rPr>
                <w:noProof/>
                <w:webHidden/>
              </w:rPr>
              <w:fldChar w:fldCharType="end"/>
            </w:r>
          </w:hyperlink>
        </w:p>
        <w:p w14:paraId="213E375E" w14:textId="47B391FF"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68" w:history="1">
            <w:r w:rsidR="00AD3E33" w:rsidRPr="004C515D">
              <w:rPr>
                <w:rStyle w:val="-"/>
                <w:noProof/>
                <w:lang w:val="el-GR"/>
              </w:rPr>
              <w:t>2.1.6</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Προστασία Προσωπικών Δεδομένων</w:t>
            </w:r>
            <w:r w:rsidR="00AD3E33">
              <w:rPr>
                <w:noProof/>
                <w:webHidden/>
              </w:rPr>
              <w:tab/>
            </w:r>
            <w:r w:rsidR="00341F4B">
              <w:rPr>
                <w:noProof/>
                <w:webHidden/>
              </w:rPr>
              <w:fldChar w:fldCharType="begin"/>
            </w:r>
            <w:r w:rsidR="00AD3E33">
              <w:rPr>
                <w:noProof/>
                <w:webHidden/>
              </w:rPr>
              <w:instrText xml:space="preserve"> PAGEREF _Toc124333468 \h </w:instrText>
            </w:r>
            <w:r w:rsidR="00341F4B">
              <w:rPr>
                <w:noProof/>
                <w:webHidden/>
              </w:rPr>
            </w:r>
            <w:r w:rsidR="00341F4B">
              <w:rPr>
                <w:noProof/>
                <w:webHidden/>
              </w:rPr>
              <w:fldChar w:fldCharType="separate"/>
            </w:r>
            <w:r w:rsidR="00907050">
              <w:rPr>
                <w:noProof/>
                <w:webHidden/>
              </w:rPr>
              <w:t>16</w:t>
            </w:r>
            <w:r w:rsidR="00341F4B">
              <w:rPr>
                <w:noProof/>
                <w:webHidden/>
              </w:rPr>
              <w:fldChar w:fldCharType="end"/>
            </w:r>
          </w:hyperlink>
        </w:p>
        <w:p w14:paraId="6ADEE092" w14:textId="191061C5"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69" w:history="1">
            <w:r w:rsidR="00AD3E33" w:rsidRPr="004C515D">
              <w:rPr>
                <w:rStyle w:val="-"/>
                <w:noProof/>
                <w:lang w:val="el-GR"/>
              </w:rPr>
              <w:t>2.2</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Δικαίωμα Συμμετοχής - Κριτήρια Ποιοτικής Επιλογής</w:t>
            </w:r>
            <w:r w:rsidR="00AD3E33">
              <w:rPr>
                <w:noProof/>
                <w:webHidden/>
              </w:rPr>
              <w:tab/>
            </w:r>
            <w:r w:rsidR="00341F4B">
              <w:rPr>
                <w:noProof/>
                <w:webHidden/>
              </w:rPr>
              <w:fldChar w:fldCharType="begin"/>
            </w:r>
            <w:r w:rsidR="00AD3E33">
              <w:rPr>
                <w:noProof/>
                <w:webHidden/>
              </w:rPr>
              <w:instrText xml:space="preserve"> PAGEREF _Toc124333469 \h </w:instrText>
            </w:r>
            <w:r w:rsidR="00341F4B">
              <w:rPr>
                <w:noProof/>
                <w:webHidden/>
              </w:rPr>
            </w:r>
            <w:r w:rsidR="00341F4B">
              <w:rPr>
                <w:noProof/>
                <w:webHidden/>
              </w:rPr>
              <w:fldChar w:fldCharType="separate"/>
            </w:r>
            <w:r w:rsidR="00907050">
              <w:rPr>
                <w:noProof/>
                <w:webHidden/>
              </w:rPr>
              <w:t>17</w:t>
            </w:r>
            <w:r w:rsidR="00341F4B">
              <w:rPr>
                <w:noProof/>
                <w:webHidden/>
              </w:rPr>
              <w:fldChar w:fldCharType="end"/>
            </w:r>
          </w:hyperlink>
        </w:p>
        <w:p w14:paraId="035A2F90" w14:textId="3ED4BC90"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70" w:history="1">
            <w:r w:rsidR="00AD3E33" w:rsidRPr="004C515D">
              <w:rPr>
                <w:rStyle w:val="-"/>
                <w:noProof/>
                <w:lang w:val="el-GR"/>
              </w:rPr>
              <w:t>2.2.1</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Δικαιούμενοι συμμετοχής</w:t>
            </w:r>
            <w:r w:rsidR="00AD3E33">
              <w:rPr>
                <w:noProof/>
                <w:webHidden/>
              </w:rPr>
              <w:tab/>
            </w:r>
            <w:r w:rsidR="00341F4B">
              <w:rPr>
                <w:noProof/>
                <w:webHidden/>
              </w:rPr>
              <w:fldChar w:fldCharType="begin"/>
            </w:r>
            <w:r w:rsidR="00AD3E33">
              <w:rPr>
                <w:noProof/>
                <w:webHidden/>
              </w:rPr>
              <w:instrText xml:space="preserve"> PAGEREF _Toc124333470 \h </w:instrText>
            </w:r>
            <w:r w:rsidR="00341F4B">
              <w:rPr>
                <w:noProof/>
                <w:webHidden/>
              </w:rPr>
            </w:r>
            <w:r w:rsidR="00341F4B">
              <w:rPr>
                <w:noProof/>
                <w:webHidden/>
              </w:rPr>
              <w:fldChar w:fldCharType="separate"/>
            </w:r>
            <w:r w:rsidR="00907050">
              <w:rPr>
                <w:noProof/>
                <w:webHidden/>
              </w:rPr>
              <w:t>17</w:t>
            </w:r>
            <w:r w:rsidR="00341F4B">
              <w:rPr>
                <w:noProof/>
                <w:webHidden/>
              </w:rPr>
              <w:fldChar w:fldCharType="end"/>
            </w:r>
          </w:hyperlink>
        </w:p>
        <w:p w14:paraId="35DF57CB" w14:textId="3CE5253C"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71" w:history="1">
            <w:r w:rsidR="00AD3E33" w:rsidRPr="004C515D">
              <w:rPr>
                <w:rStyle w:val="-"/>
                <w:noProof/>
                <w:lang w:val="el-GR"/>
              </w:rPr>
              <w:t>2.2.2</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Εγγύηση συμμετοχής</w:t>
            </w:r>
            <w:r w:rsidR="00AD3E33">
              <w:rPr>
                <w:noProof/>
                <w:webHidden/>
              </w:rPr>
              <w:tab/>
            </w:r>
            <w:r w:rsidR="00341F4B">
              <w:rPr>
                <w:noProof/>
                <w:webHidden/>
              </w:rPr>
              <w:fldChar w:fldCharType="begin"/>
            </w:r>
            <w:r w:rsidR="00AD3E33">
              <w:rPr>
                <w:noProof/>
                <w:webHidden/>
              </w:rPr>
              <w:instrText xml:space="preserve"> PAGEREF _Toc124333471 \h </w:instrText>
            </w:r>
            <w:r w:rsidR="00341F4B">
              <w:rPr>
                <w:noProof/>
                <w:webHidden/>
              </w:rPr>
            </w:r>
            <w:r w:rsidR="00341F4B">
              <w:rPr>
                <w:noProof/>
                <w:webHidden/>
              </w:rPr>
              <w:fldChar w:fldCharType="separate"/>
            </w:r>
            <w:r w:rsidR="00907050">
              <w:rPr>
                <w:noProof/>
                <w:webHidden/>
              </w:rPr>
              <w:t>18</w:t>
            </w:r>
            <w:r w:rsidR="00341F4B">
              <w:rPr>
                <w:noProof/>
                <w:webHidden/>
              </w:rPr>
              <w:fldChar w:fldCharType="end"/>
            </w:r>
          </w:hyperlink>
        </w:p>
        <w:p w14:paraId="5437CE3A" w14:textId="73446009"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72" w:history="1">
            <w:r w:rsidR="00AD3E33" w:rsidRPr="004C515D">
              <w:rPr>
                <w:rStyle w:val="-"/>
                <w:noProof/>
                <w:lang w:val="el-GR"/>
              </w:rPr>
              <w:t>2.2.3</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Λόγοι αποκλεισμού</w:t>
            </w:r>
            <w:r w:rsidR="00AD3E33">
              <w:rPr>
                <w:noProof/>
                <w:webHidden/>
              </w:rPr>
              <w:tab/>
            </w:r>
            <w:r w:rsidR="00341F4B">
              <w:rPr>
                <w:noProof/>
                <w:webHidden/>
              </w:rPr>
              <w:fldChar w:fldCharType="begin"/>
            </w:r>
            <w:r w:rsidR="00AD3E33">
              <w:rPr>
                <w:noProof/>
                <w:webHidden/>
              </w:rPr>
              <w:instrText xml:space="preserve"> PAGEREF _Toc124333472 \h </w:instrText>
            </w:r>
            <w:r w:rsidR="00341F4B">
              <w:rPr>
                <w:noProof/>
                <w:webHidden/>
              </w:rPr>
            </w:r>
            <w:r w:rsidR="00341F4B">
              <w:rPr>
                <w:noProof/>
                <w:webHidden/>
              </w:rPr>
              <w:fldChar w:fldCharType="separate"/>
            </w:r>
            <w:r w:rsidR="00907050">
              <w:rPr>
                <w:noProof/>
                <w:webHidden/>
              </w:rPr>
              <w:t>19</w:t>
            </w:r>
            <w:r w:rsidR="00341F4B">
              <w:rPr>
                <w:noProof/>
                <w:webHidden/>
              </w:rPr>
              <w:fldChar w:fldCharType="end"/>
            </w:r>
          </w:hyperlink>
        </w:p>
        <w:p w14:paraId="7BEF6BD8" w14:textId="416BA10F" w:rsidR="00AD3E33" w:rsidRDefault="00000000">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124333473" w:history="1">
            <w:r w:rsidR="00AD3E33" w:rsidRPr="004C515D">
              <w:rPr>
                <w:rStyle w:val="-"/>
                <w:noProof/>
                <w:lang w:val="el-GR"/>
              </w:rPr>
              <w:t>Κριτήρια Ποιοτικής Επιλογής &amp; αποδεικτά στοιχεία</w:t>
            </w:r>
            <w:r w:rsidR="00AD3E33">
              <w:rPr>
                <w:noProof/>
                <w:webHidden/>
              </w:rPr>
              <w:tab/>
            </w:r>
            <w:r w:rsidR="00341F4B">
              <w:rPr>
                <w:noProof/>
                <w:webHidden/>
              </w:rPr>
              <w:fldChar w:fldCharType="begin"/>
            </w:r>
            <w:r w:rsidR="00AD3E33">
              <w:rPr>
                <w:noProof/>
                <w:webHidden/>
              </w:rPr>
              <w:instrText xml:space="preserve"> PAGEREF _Toc124333473 \h </w:instrText>
            </w:r>
            <w:r w:rsidR="00341F4B">
              <w:rPr>
                <w:noProof/>
                <w:webHidden/>
              </w:rPr>
            </w:r>
            <w:r w:rsidR="00341F4B">
              <w:rPr>
                <w:noProof/>
                <w:webHidden/>
              </w:rPr>
              <w:fldChar w:fldCharType="separate"/>
            </w:r>
            <w:r w:rsidR="00907050">
              <w:rPr>
                <w:noProof/>
                <w:webHidden/>
              </w:rPr>
              <w:t>23</w:t>
            </w:r>
            <w:r w:rsidR="00341F4B">
              <w:rPr>
                <w:noProof/>
                <w:webHidden/>
              </w:rPr>
              <w:fldChar w:fldCharType="end"/>
            </w:r>
          </w:hyperlink>
        </w:p>
        <w:p w14:paraId="2B094970" w14:textId="52151418"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74" w:history="1">
            <w:r w:rsidR="00AD3E33" w:rsidRPr="004C515D">
              <w:rPr>
                <w:rStyle w:val="-"/>
                <w:noProof/>
                <w:lang w:val="el-GR"/>
              </w:rPr>
              <w:t>2.2.4</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Καταλληλόλητα άσκησης επαγγελματικής δραστηριότητας</w:t>
            </w:r>
            <w:r w:rsidR="00AD3E33">
              <w:rPr>
                <w:noProof/>
                <w:webHidden/>
              </w:rPr>
              <w:tab/>
            </w:r>
            <w:r w:rsidR="00341F4B">
              <w:rPr>
                <w:noProof/>
                <w:webHidden/>
              </w:rPr>
              <w:fldChar w:fldCharType="begin"/>
            </w:r>
            <w:r w:rsidR="00AD3E33">
              <w:rPr>
                <w:noProof/>
                <w:webHidden/>
              </w:rPr>
              <w:instrText xml:space="preserve"> PAGEREF _Toc124333474 \h </w:instrText>
            </w:r>
            <w:r w:rsidR="00341F4B">
              <w:rPr>
                <w:noProof/>
                <w:webHidden/>
              </w:rPr>
            </w:r>
            <w:r w:rsidR="00341F4B">
              <w:rPr>
                <w:noProof/>
                <w:webHidden/>
              </w:rPr>
              <w:fldChar w:fldCharType="separate"/>
            </w:r>
            <w:r w:rsidR="00907050">
              <w:rPr>
                <w:noProof/>
                <w:webHidden/>
              </w:rPr>
              <w:t>23</w:t>
            </w:r>
            <w:r w:rsidR="00341F4B">
              <w:rPr>
                <w:noProof/>
                <w:webHidden/>
              </w:rPr>
              <w:fldChar w:fldCharType="end"/>
            </w:r>
          </w:hyperlink>
        </w:p>
        <w:p w14:paraId="1E530CDB" w14:textId="31EB4951"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75" w:history="1">
            <w:r w:rsidR="00AD3E33" w:rsidRPr="004C515D">
              <w:rPr>
                <w:rStyle w:val="-"/>
                <w:noProof/>
                <w:lang w:val="el-GR"/>
              </w:rPr>
              <w:t>2.2.5</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Οικονομική και χρηματοοικονομική επάρκεια</w:t>
            </w:r>
            <w:r w:rsidR="00AD3E33">
              <w:rPr>
                <w:noProof/>
                <w:webHidden/>
              </w:rPr>
              <w:tab/>
            </w:r>
            <w:r w:rsidR="00341F4B">
              <w:rPr>
                <w:noProof/>
                <w:webHidden/>
              </w:rPr>
              <w:fldChar w:fldCharType="begin"/>
            </w:r>
            <w:r w:rsidR="00AD3E33">
              <w:rPr>
                <w:noProof/>
                <w:webHidden/>
              </w:rPr>
              <w:instrText xml:space="preserve"> PAGEREF _Toc124333475 \h </w:instrText>
            </w:r>
            <w:r w:rsidR="00341F4B">
              <w:rPr>
                <w:noProof/>
                <w:webHidden/>
              </w:rPr>
            </w:r>
            <w:r w:rsidR="00341F4B">
              <w:rPr>
                <w:noProof/>
                <w:webHidden/>
              </w:rPr>
              <w:fldChar w:fldCharType="separate"/>
            </w:r>
            <w:r w:rsidR="00907050">
              <w:rPr>
                <w:noProof/>
                <w:webHidden/>
              </w:rPr>
              <w:t>23</w:t>
            </w:r>
            <w:r w:rsidR="00341F4B">
              <w:rPr>
                <w:noProof/>
                <w:webHidden/>
              </w:rPr>
              <w:fldChar w:fldCharType="end"/>
            </w:r>
          </w:hyperlink>
        </w:p>
        <w:p w14:paraId="7320E5C1" w14:textId="3A8CE545"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76" w:history="1">
            <w:r w:rsidR="00AD3E33" w:rsidRPr="004C515D">
              <w:rPr>
                <w:rStyle w:val="-"/>
                <w:noProof/>
                <w:lang w:val="el-GR"/>
              </w:rPr>
              <w:t>2.2.6</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Τεχνική και επαγγελματική ικανότητα</w:t>
            </w:r>
            <w:r w:rsidR="00AD3E33">
              <w:rPr>
                <w:noProof/>
                <w:webHidden/>
              </w:rPr>
              <w:tab/>
            </w:r>
            <w:r w:rsidR="00341F4B">
              <w:rPr>
                <w:noProof/>
                <w:webHidden/>
              </w:rPr>
              <w:fldChar w:fldCharType="begin"/>
            </w:r>
            <w:r w:rsidR="00AD3E33">
              <w:rPr>
                <w:noProof/>
                <w:webHidden/>
              </w:rPr>
              <w:instrText xml:space="preserve"> PAGEREF _Toc124333476 \h </w:instrText>
            </w:r>
            <w:r w:rsidR="00341F4B">
              <w:rPr>
                <w:noProof/>
                <w:webHidden/>
              </w:rPr>
            </w:r>
            <w:r w:rsidR="00341F4B">
              <w:rPr>
                <w:noProof/>
                <w:webHidden/>
              </w:rPr>
              <w:fldChar w:fldCharType="separate"/>
            </w:r>
            <w:r w:rsidR="00907050">
              <w:rPr>
                <w:noProof/>
                <w:webHidden/>
              </w:rPr>
              <w:t>24</w:t>
            </w:r>
            <w:r w:rsidR="00341F4B">
              <w:rPr>
                <w:noProof/>
                <w:webHidden/>
              </w:rPr>
              <w:fldChar w:fldCharType="end"/>
            </w:r>
          </w:hyperlink>
        </w:p>
        <w:p w14:paraId="501AFFCB" w14:textId="6E8BB7BF" w:rsidR="00AD3E33"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4333477" w:history="1">
            <w:r w:rsidR="00AD3E33" w:rsidRPr="004C515D">
              <w:rPr>
                <w:rStyle w:val="-"/>
                <w:noProof/>
                <w:lang w:val="el-GR" w:eastAsia="en-US"/>
              </w:rPr>
              <w:t>2.2.6.1</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eastAsia="en-US"/>
              </w:rPr>
              <w:t>Τεχνική Ικανότητα</w:t>
            </w:r>
            <w:r w:rsidR="00AD3E33">
              <w:rPr>
                <w:noProof/>
                <w:webHidden/>
              </w:rPr>
              <w:tab/>
            </w:r>
            <w:r w:rsidR="00341F4B">
              <w:rPr>
                <w:noProof/>
                <w:webHidden/>
              </w:rPr>
              <w:fldChar w:fldCharType="begin"/>
            </w:r>
            <w:r w:rsidR="00AD3E33">
              <w:rPr>
                <w:noProof/>
                <w:webHidden/>
              </w:rPr>
              <w:instrText xml:space="preserve"> PAGEREF _Toc124333477 \h </w:instrText>
            </w:r>
            <w:r w:rsidR="00341F4B">
              <w:rPr>
                <w:noProof/>
                <w:webHidden/>
              </w:rPr>
            </w:r>
            <w:r w:rsidR="00341F4B">
              <w:rPr>
                <w:noProof/>
                <w:webHidden/>
              </w:rPr>
              <w:fldChar w:fldCharType="separate"/>
            </w:r>
            <w:r w:rsidR="00907050">
              <w:rPr>
                <w:noProof/>
                <w:webHidden/>
              </w:rPr>
              <w:t>24</w:t>
            </w:r>
            <w:r w:rsidR="00341F4B">
              <w:rPr>
                <w:noProof/>
                <w:webHidden/>
              </w:rPr>
              <w:fldChar w:fldCharType="end"/>
            </w:r>
          </w:hyperlink>
        </w:p>
        <w:p w14:paraId="36D3F121" w14:textId="3BFEADE8" w:rsidR="00AD3E33"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4333478" w:history="1">
            <w:r w:rsidR="00AD3E33" w:rsidRPr="004C515D">
              <w:rPr>
                <w:rStyle w:val="-"/>
                <w:noProof/>
                <w:lang w:val="el-GR" w:eastAsia="en-US"/>
              </w:rPr>
              <w:t>2.2.6.2</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eastAsia="en-US"/>
              </w:rPr>
              <w:t>Επαγγελματική Ικανότητα – Ομάδα Έργου</w:t>
            </w:r>
            <w:r w:rsidR="00AD3E33">
              <w:rPr>
                <w:noProof/>
                <w:webHidden/>
              </w:rPr>
              <w:tab/>
            </w:r>
            <w:r w:rsidR="00341F4B">
              <w:rPr>
                <w:noProof/>
                <w:webHidden/>
              </w:rPr>
              <w:fldChar w:fldCharType="begin"/>
            </w:r>
            <w:r w:rsidR="00AD3E33">
              <w:rPr>
                <w:noProof/>
                <w:webHidden/>
              </w:rPr>
              <w:instrText xml:space="preserve"> PAGEREF _Toc124333478 \h </w:instrText>
            </w:r>
            <w:r w:rsidR="00341F4B">
              <w:rPr>
                <w:noProof/>
                <w:webHidden/>
              </w:rPr>
            </w:r>
            <w:r w:rsidR="00341F4B">
              <w:rPr>
                <w:noProof/>
                <w:webHidden/>
              </w:rPr>
              <w:fldChar w:fldCharType="separate"/>
            </w:r>
            <w:r w:rsidR="00907050">
              <w:rPr>
                <w:noProof/>
                <w:webHidden/>
              </w:rPr>
              <w:t>24</w:t>
            </w:r>
            <w:r w:rsidR="00341F4B">
              <w:rPr>
                <w:noProof/>
                <w:webHidden/>
              </w:rPr>
              <w:fldChar w:fldCharType="end"/>
            </w:r>
          </w:hyperlink>
        </w:p>
        <w:p w14:paraId="7BD6456B" w14:textId="542B968A"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79" w:history="1">
            <w:r w:rsidR="00AD3E33" w:rsidRPr="004C515D">
              <w:rPr>
                <w:rStyle w:val="-"/>
                <w:noProof/>
                <w:lang w:val="el-GR"/>
              </w:rPr>
              <w:t>2.2.7</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Πρότυπα διασφάλισης ποιότητας και πρότυπα περιβαλλοντικής διαχείρισης</w:t>
            </w:r>
            <w:r w:rsidR="00AD3E33">
              <w:rPr>
                <w:noProof/>
                <w:webHidden/>
              </w:rPr>
              <w:tab/>
            </w:r>
            <w:r w:rsidR="00341F4B">
              <w:rPr>
                <w:noProof/>
                <w:webHidden/>
              </w:rPr>
              <w:fldChar w:fldCharType="begin"/>
            </w:r>
            <w:r w:rsidR="00AD3E33">
              <w:rPr>
                <w:noProof/>
                <w:webHidden/>
              </w:rPr>
              <w:instrText xml:space="preserve"> PAGEREF _Toc124333479 \h </w:instrText>
            </w:r>
            <w:r w:rsidR="00341F4B">
              <w:rPr>
                <w:noProof/>
                <w:webHidden/>
              </w:rPr>
            </w:r>
            <w:r w:rsidR="00341F4B">
              <w:rPr>
                <w:noProof/>
                <w:webHidden/>
              </w:rPr>
              <w:fldChar w:fldCharType="separate"/>
            </w:r>
            <w:r w:rsidR="00907050">
              <w:rPr>
                <w:noProof/>
                <w:webHidden/>
              </w:rPr>
              <w:t>24</w:t>
            </w:r>
            <w:r w:rsidR="00341F4B">
              <w:rPr>
                <w:noProof/>
                <w:webHidden/>
              </w:rPr>
              <w:fldChar w:fldCharType="end"/>
            </w:r>
          </w:hyperlink>
        </w:p>
        <w:p w14:paraId="6632102E" w14:textId="30946668"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80" w:history="1">
            <w:r w:rsidR="00AD3E33" w:rsidRPr="004C515D">
              <w:rPr>
                <w:rStyle w:val="-"/>
                <w:noProof/>
                <w:lang w:val="el-GR"/>
              </w:rPr>
              <w:t>2.2.8</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Στήριξη στην ικανότητα τρίτων – Υπεργολαβία</w:t>
            </w:r>
            <w:r w:rsidR="00AD3E33">
              <w:rPr>
                <w:noProof/>
                <w:webHidden/>
              </w:rPr>
              <w:tab/>
            </w:r>
            <w:r w:rsidR="00341F4B">
              <w:rPr>
                <w:noProof/>
                <w:webHidden/>
              </w:rPr>
              <w:fldChar w:fldCharType="begin"/>
            </w:r>
            <w:r w:rsidR="00AD3E33">
              <w:rPr>
                <w:noProof/>
                <w:webHidden/>
              </w:rPr>
              <w:instrText xml:space="preserve"> PAGEREF _Toc124333480 \h </w:instrText>
            </w:r>
            <w:r w:rsidR="00341F4B">
              <w:rPr>
                <w:noProof/>
                <w:webHidden/>
              </w:rPr>
            </w:r>
            <w:r w:rsidR="00341F4B">
              <w:rPr>
                <w:noProof/>
                <w:webHidden/>
              </w:rPr>
              <w:fldChar w:fldCharType="separate"/>
            </w:r>
            <w:r w:rsidR="00907050">
              <w:rPr>
                <w:noProof/>
                <w:webHidden/>
              </w:rPr>
              <w:t>25</w:t>
            </w:r>
            <w:r w:rsidR="00341F4B">
              <w:rPr>
                <w:noProof/>
                <w:webHidden/>
              </w:rPr>
              <w:fldChar w:fldCharType="end"/>
            </w:r>
          </w:hyperlink>
        </w:p>
        <w:p w14:paraId="29A3ADB9" w14:textId="56F12BC3" w:rsidR="00AD3E33"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4333481" w:history="1">
            <w:r w:rsidR="00AD3E33" w:rsidRPr="004C515D">
              <w:rPr>
                <w:rStyle w:val="-"/>
                <w:noProof/>
                <w:lang w:val="el-GR"/>
              </w:rPr>
              <w:t>2.2.8.1</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Στήριξη στην ικανότητα τρίτων</w:t>
            </w:r>
            <w:r w:rsidR="00AD3E33">
              <w:rPr>
                <w:noProof/>
                <w:webHidden/>
              </w:rPr>
              <w:tab/>
            </w:r>
            <w:r w:rsidR="00341F4B">
              <w:rPr>
                <w:noProof/>
                <w:webHidden/>
              </w:rPr>
              <w:fldChar w:fldCharType="begin"/>
            </w:r>
            <w:r w:rsidR="00AD3E33">
              <w:rPr>
                <w:noProof/>
                <w:webHidden/>
              </w:rPr>
              <w:instrText xml:space="preserve"> PAGEREF _Toc124333481 \h </w:instrText>
            </w:r>
            <w:r w:rsidR="00341F4B">
              <w:rPr>
                <w:noProof/>
                <w:webHidden/>
              </w:rPr>
            </w:r>
            <w:r w:rsidR="00341F4B">
              <w:rPr>
                <w:noProof/>
                <w:webHidden/>
              </w:rPr>
              <w:fldChar w:fldCharType="separate"/>
            </w:r>
            <w:r w:rsidR="00907050">
              <w:rPr>
                <w:noProof/>
                <w:webHidden/>
              </w:rPr>
              <w:t>25</w:t>
            </w:r>
            <w:r w:rsidR="00341F4B">
              <w:rPr>
                <w:noProof/>
                <w:webHidden/>
              </w:rPr>
              <w:fldChar w:fldCharType="end"/>
            </w:r>
          </w:hyperlink>
        </w:p>
        <w:p w14:paraId="074C5319" w14:textId="1968C2C9" w:rsidR="00AD3E33"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4333482" w:history="1">
            <w:r w:rsidR="00AD3E33" w:rsidRPr="004C515D">
              <w:rPr>
                <w:rStyle w:val="-"/>
                <w:noProof/>
                <w:lang w:val="el-GR"/>
              </w:rPr>
              <w:t>2.2.8.2</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Υπεργολαβία</w:t>
            </w:r>
            <w:r w:rsidR="00AD3E33">
              <w:rPr>
                <w:noProof/>
                <w:webHidden/>
              </w:rPr>
              <w:tab/>
            </w:r>
            <w:r w:rsidR="00341F4B">
              <w:rPr>
                <w:noProof/>
                <w:webHidden/>
              </w:rPr>
              <w:fldChar w:fldCharType="begin"/>
            </w:r>
            <w:r w:rsidR="00AD3E33">
              <w:rPr>
                <w:noProof/>
                <w:webHidden/>
              </w:rPr>
              <w:instrText xml:space="preserve"> PAGEREF _Toc124333482 \h </w:instrText>
            </w:r>
            <w:r w:rsidR="00341F4B">
              <w:rPr>
                <w:noProof/>
                <w:webHidden/>
              </w:rPr>
            </w:r>
            <w:r w:rsidR="00341F4B">
              <w:rPr>
                <w:noProof/>
                <w:webHidden/>
              </w:rPr>
              <w:fldChar w:fldCharType="separate"/>
            </w:r>
            <w:r w:rsidR="00907050">
              <w:rPr>
                <w:noProof/>
                <w:webHidden/>
              </w:rPr>
              <w:t>26</w:t>
            </w:r>
            <w:r w:rsidR="00341F4B">
              <w:rPr>
                <w:noProof/>
                <w:webHidden/>
              </w:rPr>
              <w:fldChar w:fldCharType="end"/>
            </w:r>
          </w:hyperlink>
        </w:p>
        <w:p w14:paraId="161CA51A" w14:textId="1FBD6525"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83" w:history="1">
            <w:r w:rsidR="00AD3E33" w:rsidRPr="004C515D">
              <w:rPr>
                <w:rStyle w:val="-"/>
                <w:noProof/>
                <w:lang w:val="el-GR"/>
              </w:rPr>
              <w:t>2.2.9</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Κανόνες απόδειξης ποιοτικής επιλογής</w:t>
            </w:r>
            <w:r w:rsidR="00AD3E33">
              <w:rPr>
                <w:noProof/>
                <w:webHidden/>
              </w:rPr>
              <w:tab/>
            </w:r>
            <w:r w:rsidR="00341F4B">
              <w:rPr>
                <w:noProof/>
                <w:webHidden/>
              </w:rPr>
              <w:fldChar w:fldCharType="begin"/>
            </w:r>
            <w:r w:rsidR="00AD3E33">
              <w:rPr>
                <w:noProof/>
                <w:webHidden/>
              </w:rPr>
              <w:instrText xml:space="preserve"> PAGEREF _Toc124333483 \h </w:instrText>
            </w:r>
            <w:r w:rsidR="00341F4B">
              <w:rPr>
                <w:noProof/>
                <w:webHidden/>
              </w:rPr>
            </w:r>
            <w:r w:rsidR="00341F4B">
              <w:rPr>
                <w:noProof/>
                <w:webHidden/>
              </w:rPr>
              <w:fldChar w:fldCharType="separate"/>
            </w:r>
            <w:r w:rsidR="00907050">
              <w:rPr>
                <w:noProof/>
                <w:webHidden/>
              </w:rPr>
              <w:t>26</w:t>
            </w:r>
            <w:r w:rsidR="00341F4B">
              <w:rPr>
                <w:noProof/>
                <w:webHidden/>
              </w:rPr>
              <w:fldChar w:fldCharType="end"/>
            </w:r>
          </w:hyperlink>
        </w:p>
        <w:p w14:paraId="63F680B4" w14:textId="423C2399" w:rsidR="00AD3E33"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4333484" w:history="1">
            <w:r w:rsidR="00AD3E33" w:rsidRPr="004C515D">
              <w:rPr>
                <w:rStyle w:val="-"/>
                <w:noProof/>
                <w:lang w:val="el-GR"/>
              </w:rPr>
              <w:t>2.2.9.1</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Προκαταρκτική απόδειξη κατά την υποβολή προσφορών</w:t>
            </w:r>
            <w:r w:rsidR="00AD3E33">
              <w:rPr>
                <w:noProof/>
                <w:webHidden/>
              </w:rPr>
              <w:tab/>
            </w:r>
            <w:r w:rsidR="00341F4B">
              <w:rPr>
                <w:noProof/>
                <w:webHidden/>
              </w:rPr>
              <w:fldChar w:fldCharType="begin"/>
            </w:r>
            <w:r w:rsidR="00AD3E33">
              <w:rPr>
                <w:noProof/>
                <w:webHidden/>
              </w:rPr>
              <w:instrText xml:space="preserve"> PAGEREF _Toc124333484 \h </w:instrText>
            </w:r>
            <w:r w:rsidR="00341F4B">
              <w:rPr>
                <w:noProof/>
                <w:webHidden/>
              </w:rPr>
            </w:r>
            <w:r w:rsidR="00341F4B">
              <w:rPr>
                <w:noProof/>
                <w:webHidden/>
              </w:rPr>
              <w:fldChar w:fldCharType="separate"/>
            </w:r>
            <w:r w:rsidR="00907050">
              <w:rPr>
                <w:noProof/>
                <w:webHidden/>
              </w:rPr>
              <w:t>26</w:t>
            </w:r>
            <w:r w:rsidR="00341F4B">
              <w:rPr>
                <w:noProof/>
                <w:webHidden/>
              </w:rPr>
              <w:fldChar w:fldCharType="end"/>
            </w:r>
          </w:hyperlink>
        </w:p>
        <w:p w14:paraId="02B46451" w14:textId="42CDBA88" w:rsidR="00AD3E33"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4333485" w:history="1">
            <w:r w:rsidR="00AD3E33" w:rsidRPr="004C515D">
              <w:rPr>
                <w:rStyle w:val="-"/>
                <w:noProof/>
                <w:lang w:val="el-GR"/>
              </w:rPr>
              <w:t>2.2.9.2</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Αποδεικτικά μέσα - Δικαιολογητικά προσωρινού αναδόχου</w:t>
            </w:r>
            <w:r w:rsidR="00AD3E33">
              <w:rPr>
                <w:noProof/>
                <w:webHidden/>
              </w:rPr>
              <w:tab/>
            </w:r>
            <w:r w:rsidR="00341F4B">
              <w:rPr>
                <w:noProof/>
                <w:webHidden/>
              </w:rPr>
              <w:fldChar w:fldCharType="begin"/>
            </w:r>
            <w:r w:rsidR="00AD3E33">
              <w:rPr>
                <w:noProof/>
                <w:webHidden/>
              </w:rPr>
              <w:instrText xml:space="preserve"> PAGEREF _Toc124333485 \h </w:instrText>
            </w:r>
            <w:r w:rsidR="00341F4B">
              <w:rPr>
                <w:noProof/>
                <w:webHidden/>
              </w:rPr>
            </w:r>
            <w:r w:rsidR="00341F4B">
              <w:rPr>
                <w:noProof/>
                <w:webHidden/>
              </w:rPr>
              <w:fldChar w:fldCharType="separate"/>
            </w:r>
            <w:r w:rsidR="00907050">
              <w:rPr>
                <w:noProof/>
                <w:webHidden/>
              </w:rPr>
              <w:t>28</w:t>
            </w:r>
            <w:r w:rsidR="00341F4B">
              <w:rPr>
                <w:noProof/>
                <w:webHidden/>
              </w:rPr>
              <w:fldChar w:fldCharType="end"/>
            </w:r>
          </w:hyperlink>
        </w:p>
        <w:p w14:paraId="5D79329E" w14:textId="017F6407"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86" w:history="1">
            <w:r w:rsidR="00AD3E33" w:rsidRPr="004C515D">
              <w:rPr>
                <w:rStyle w:val="-"/>
                <w:noProof/>
                <w:lang w:val="el-GR"/>
              </w:rPr>
              <w:t>2.3</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Κριτήρια Ανάθεσης</w:t>
            </w:r>
            <w:r w:rsidR="00AD3E33">
              <w:rPr>
                <w:noProof/>
                <w:webHidden/>
              </w:rPr>
              <w:tab/>
            </w:r>
            <w:r w:rsidR="00341F4B">
              <w:rPr>
                <w:noProof/>
                <w:webHidden/>
              </w:rPr>
              <w:fldChar w:fldCharType="begin"/>
            </w:r>
            <w:r w:rsidR="00AD3E33">
              <w:rPr>
                <w:noProof/>
                <w:webHidden/>
              </w:rPr>
              <w:instrText xml:space="preserve"> PAGEREF _Toc124333486 \h </w:instrText>
            </w:r>
            <w:r w:rsidR="00341F4B">
              <w:rPr>
                <w:noProof/>
                <w:webHidden/>
              </w:rPr>
            </w:r>
            <w:r w:rsidR="00341F4B">
              <w:rPr>
                <w:noProof/>
                <w:webHidden/>
              </w:rPr>
              <w:fldChar w:fldCharType="separate"/>
            </w:r>
            <w:r w:rsidR="00907050">
              <w:rPr>
                <w:noProof/>
                <w:webHidden/>
              </w:rPr>
              <w:t>36</w:t>
            </w:r>
            <w:r w:rsidR="00341F4B">
              <w:rPr>
                <w:noProof/>
                <w:webHidden/>
              </w:rPr>
              <w:fldChar w:fldCharType="end"/>
            </w:r>
          </w:hyperlink>
        </w:p>
        <w:p w14:paraId="0D97C446" w14:textId="385AAD40"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87" w:history="1">
            <w:r w:rsidR="00AD3E33" w:rsidRPr="004C515D">
              <w:rPr>
                <w:rStyle w:val="-"/>
                <w:noProof/>
                <w:lang w:val="el-GR"/>
              </w:rPr>
              <w:t>2.3.1</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Κριτήριο ανάθεσης</w:t>
            </w:r>
            <w:r w:rsidR="00AD3E33">
              <w:rPr>
                <w:noProof/>
                <w:webHidden/>
              </w:rPr>
              <w:tab/>
            </w:r>
            <w:r w:rsidR="00341F4B">
              <w:rPr>
                <w:noProof/>
                <w:webHidden/>
              </w:rPr>
              <w:fldChar w:fldCharType="begin"/>
            </w:r>
            <w:r w:rsidR="00AD3E33">
              <w:rPr>
                <w:noProof/>
                <w:webHidden/>
              </w:rPr>
              <w:instrText xml:space="preserve"> PAGEREF _Toc124333487 \h </w:instrText>
            </w:r>
            <w:r w:rsidR="00341F4B">
              <w:rPr>
                <w:noProof/>
                <w:webHidden/>
              </w:rPr>
            </w:r>
            <w:r w:rsidR="00341F4B">
              <w:rPr>
                <w:noProof/>
                <w:webHidden/>
              </w:rPr>
              <w:fldChar w:fldCharType="separate"/>
            </w:r>
            <w:r w:rsidR="00907050">
              <w:rPr>
                <w:noProof/>
                <w:webHidden/>
              </w:rPr>
              <w:t>36</w:t>
            </w:r>
            <w:r w:rsidR="00341F4B">
              <w:rPr>
                <w:noProof/>
                <w:webHidden/>
              </w:rPr>
              <w:fldChar w:fldCharType="end"/>
            </w:r>
          </w:hyperlink>
        </w:p>
        <w:p w14:paraId="125178FD" w14:textId="0E6FB2F5" w:rsidR="00AD3E33"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4333488" w:history="1">
            <w:r w:rsidR="00AD3E33" w:rsidRPr="004C515D">
              <w:rPr>
                <w:rStyle w:val="-"/>
                <w:noProof/>
                <w:lang w:val="el-GR"/>
              </w:rPr>
              <w:t>2.3.1.1</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Διαμόρφωση συγκριτικού κόστους Προσφοράς</w:t>
            </w:r>
            <w:r w:rsidR="00AD3E33">
              <w:rPr>
                <w:noProof/>
                <w:webHidden/>
              </w:rPr>
              <w:tab/>
            </w:r>
            <w:r w:rsidR="00341F4B">
              <w:rPr>
                <w:noProof/>
                <w:webHidden/>
              </w:rPr>
              <w:fldChar w:fldCharType="begin"/>
            </w:r>
            <w:r w:rsidR="00AD3E33">
              <w:rPr>
                <w:noProof/>
                <w:webHidden/>
              </w:rPr>
              <w:instrText xml:space="preserve"> PAGEREF _Toc124333488 \h </w:instrText>
            </w:r>
            <w:r w:rsidR="00341F4B">
              <w:rPr>
                <w:noProof/>
                <w:webHidden/>
              </w:rPr>
            </w:r>
            <w:r w:rsidR="00341F4B">
              <w:rPr>
                <w:noProof/>
                <w:webHidden/>
              </w:rPr>
              <w:fldChar w:fldCharType="separate"/>
            </w:r>
            <w:r w:rsidR="00907050">
              <w:rPr>
                <w:noProof/>
                <w:webHidden/>
              </w:rPr>
              <w:t>36</w:t>
            </w:r>
            <w:r w:rsidR="00341F4B">
              <w:rPr>
                <w:noProof/>
                <w:webHidden/>
              </w:rPr>
              <w:fldChar w:fldCharType="end"/>
            </w:r>
          </w:hyperlink>
        </w:p>
        <w:p w14:paraId="5A9B474B" w14:textId="6EC3E169"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89" w:history="1">
            <w:r w:rsidR="00AD3E33" w:rsidRPr="004C515D">
              <w:rPr>
                <w:rStyle w:val="-"/>
                <w:noProof/>
                <w:lang w:val="el-GR"/>
              </w:rPr>
              <w:t>2.4</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Κατάρτιση - Περιεχόμενο Προσφορών</w:t>
            </w:r>
            <w:r w:rsidR="00AD3E33">
              <w:rPr>
                <w:noProof/>
                <w:webHidden/>
              </w:rPr>
              <w:tab/>
            </w:r>
            <w:r w:rsidR="00341F4B">
              <w:rPr>
                <w:noProof/>
                <w:webHidden/>
              </w:rPr>
              <w:fldChar w:fldCharType="begin"/>
            </w:r>
            <w:r w:rsidR="00AD3E33">
              <w:rPr>
                <w:noProof/>
                <w:webHidden/>
              </w:rPr>
              <w:instrText xml:space="preserve"> PAGEREF _Toc124333489 \h </w:instrText>
            </w:r>
            <w:r w:rsidR="00341F4B">
              <w:rPr>
                <w:noProof/>
                <w:webHidden/>
              </w:rPr>
            </w:r>
            <w:r w:rsidR="00341F4B">
              <w:rPr>
                <w:noProof/>
                <w:webHidden/>
              </w:rPr>
              <w:fldChar w:fldCharType="separate"/>
            </w:r>
            <w:r w:rsidR="00907050">
              <w:rPr>
                <w:noProof/>
                <w:webHidden/>
              </w:rPr>
              <w:t>37</w:t>
            </w:r>
            <w:r w:rsidR="00341F4B">
              <w:rPr>
                <w:noProof/>
                <w:webHidden/>
              </w:rPr>
              <w:fldChar w:fldCharType="end"/>
            </w:r>
          </w:hyperlink>
        </w:p>
        <w:p w14:paraId="120AE9BB" w14:textId="4985914C"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90" w:history="1">
            <w:r w:rsidR="00AD3E33" w:rsidRPr="004C515D">
              <w:rPr>
                <w:rStyle w:val="-"/>
                <w:noProof/>
                <w:lang w:val="el-GR"/>
              </w:rPr>
              <w:t>2.4.1</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Γενικοί όροι υποβολής προσφορών</w:t>
            </w:r>
            <w:r w:rsidR="00AD3E33">
              <w:rPr>
                <w:noProof/>
                <w:webHidden/>
              </w:rPr>
              <w:tab/>
            </w:r>
            <w:r w:rsidR="00341F4B">
              <w:rPr>
                <w:noProof/>
                <w:webHidden/>
              </w:rPr>
              <w:fldChar w:fldCharType="begin"/>
            </w:r>
            <w:r w:rsidR="00AD3E33">
              <w:rPr>
                <w:noProof/>
                <w:webHidden/>
              </w:rPr>
              <w:instrText xml:space="preserve"> PAGEREF _Toc124333490 \h </w:instrText>
            </w:r>
            <w:r w:rsidR="00341F4B">
              <w:rPr>
                <w:noProof/>
                <w:webHidden/>
              </w:rPr>
            </w:r>
            <w:r w:rsidR="00341F4B">
              <w:rPr>
                <w:noProof/>
                <w:webHidden/>
              </w:rPr>
              <w:fldChar w:fldCharType="separate"/>
            </w:r>
            <w:r w:rsidR="00907050">
              <w:rPr>
                <w:noProof/>
                <w:webHidden/>
              </w:rPr>
              <w:t>37</w:t>
            </w:r>
            <w:r w:rsidR="00341F4B">
              <w:rPr>
                <w:noProof/>
                <w:webHidden/>
              </w:rPr>
              <w:fldChar w:fldCharType="end"/>
            </w:r>
          </w:hyperlink>
        </w:p>
        <w:p w14:paraId="47B56A79" w14:textId="42ACB811"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91" w:history="1">
            <w:r w:rsidR="00AD3E33" w:rsidRPr="004C515D">
              <w:rPr>
                <w:rStyle w:val="-"/>
                <w:noProof/>
                <w:lang w:val="el-GR"/>
              </w:rPr>
              <w:t>2.4.2</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Χρόνος και Τρόπος υποβολής προσφορών</w:t>
            </w:r>
            <w:r w:rsidR="00AD3E33">
              <w:rPr>
                <w:noProof/>
                <w:webHidden/>
              </w:rPr>
              <w:tab/>
            </w:r>
            <w:r w:rsidR="00341F4B">
              <w:rPr>
                <w:noProof/>
                <w:webHidden/>
              </w:rPr>
              <w:fldChar w:fldCharType="begin"/>
            </w:r>
            <w:r w:rsidR="00AD3E33">
              <w:rPr>
                <w:noProof/>
                <w:webHidden/>
              </w:rPr>
              <w:instrText xml:space="preserve"> PAGEREF _Toc124333491 \h </w:instrText>
            </w:r>
            <w:r w:rsidR="00341F4B">
              <w:rPr>
                <w:noProof/>
                <w:webHidden/>
              </w:rPr>
            </w:r>
            <w:r w:rsidR="00341F4B">
              <w:rPr>
                <w:noProof/>
                <w:webHidden/>
              </w:rPr>
              <w:fldChar w:fldCharType="separate"/>
            </w:r>
            <w:r w:rsidR="00907050">
              <w:rPr>
                <w:noProof/>
                <w:webHidden/>
              </w:rPr>
              <w:t>37</w:t>
            </w:r>
            <w:r w:rsidR="00341F4B">
              <w:rPr>
                <w:noProof/>
                <w:webHidden/>
              </w:rPr>
              <w:fldChar w:fldCharType="end"/>
            </w:r>
          </w:hyperlink>
        </w:p>
        <w:p w14:paraId="15C27EFF" w14:textId="7FA7AF6D"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92" w:history="1">
            <w:r w:rsidR="00AD3E33" w:rsidRPr="004C515D">
              <w:rPr>
                <w:rStyle w:val="-"/>
                <w:noProof/>
                <w:lang w:val="el-GR"/>
              </w:rPr>
              <w:t>2.4.3</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Περιεχόμενα Φακέλου «Δικαιολογητικά Συμμετοχής - Τεχνική Προσφορά»</w:t>
            </w:r>
            <w:r w:rsidR="00AD3E33">
              <w:rPr>
                <w:noProof/>
                <w:webHidden/>
              </w:rPr>
              <w:tab/>
            </w:r>
            <w:r w:rsidR="00341F4B">
              <w:rPr>
                <w:noProof/>
                <w:webHidden/>
              </w:rPr>
              <w:fldChar w:fldCharType="begin"/>
            </w:r>
            <w:r w:rsidR="00AD3E33">
              <w:rPr>
                <w:noProof/>
                <w:webHidden/>
              </w:rPr>
              <w:instrText xml:space="preserve"> PAGEREF _Toc124333492 \h </w:instrText>
            </w:r>
            <w:r w:rsidR="00341F4B">
              <w:rPr>
                <w:noProof/>
                <w:webHidden/>
              </w:rPr>
            </w:r>
            <w:r w:rsidR="00341F4B">
              <w:rPr>
                <w:noProof/>
                <w:webHidden/>
              </w:rPr>
              <w:fldChar w:fldCharType="separate"/>
            </w:r>
            <w:r w:rsidR="00907050">
              <w:rPr>
                <w:noProof/>
                <w:webHidden/>
              </w:rPr>
              <w:t>40</w:t>
            </w:r>
            <w:r w:rsidR="00341F4B">
              <w:rPr>
                <w:noProof/>
                <w:webHidden/>
              </w:rPr>
              <w:fldChar w:fldCharType="end"/>
            </w:r>
          </w:hyperlink>
        </w:p>
        <w:p w14:paraId="618ECAB6" w14:textId="7EB1680E" w:rsidR="00AD3E33"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4333493" w:history="1">
            <w:r w:rsidR="00AD3E33" w:rsidRPr="004C515D">
              <w:rPr>
                <w:rStyle w:val="-"/>
                <w:noProof/>
              </w:rPr>
              <w:t>2.4.3.1</w:t>
            </w:r>
            <w:r w:rsidR="00AD3E33">
              <w:rPr>
                <w:rFonts w:asciiTheme="minorHAnsi" w:eastAsiaTheme="minorEastAsia" w:hAnsiTheme="minorHAnsi" w:cstheme="minorBidi"/>
                <w:noProof/>
                <w:sz w:val="22"/>
                <w:szCs w:val="22"/>
                <w:lang w:val="en-US" w:eastAsia="en-US"/>
              </w:rPr>
              <w:tab/>
            </w:r>
            <w:r w:rsidR="00AD3E33" w:rsidRPr="004C515D">
              <w:rPr>
                <w:rStyle w:val="-"/>
                <w:noProof/>
              </w:rPr>
              <w:t>Δικαιολογητικά Συμμετοχής</w:t>
            </w:r>
            <w:r w:rsidR="00AD3E33">
              <w:rPr>
                <w:noProof/>
                <w:webHidden/>
              </w:rPr>
              <w:tab/>
            </w:r>
            <w:r w:rsidR="00341F4B">
              <w:rPr>
                <w:noProof/>
                <w:webHidden/>
              </w:rPr>
              <w:fldChar w:fldCharType="begin"/>
            </w:r>
            <w:r w:rsidR="00AD3E33">
              <w:rPr>
                <w:noProof/>
                <w:webHidden/>
              </w:rPr>
              <w:instrText xml:space="preserve"> PAGEREF _Toc124333493 \h </w:instrText>
            </w:r>
            <w:r w:rsidR="00341F4B">
              <w:rPr>
                <w:noProof/>
                <w:webHidden/>
              </w:rPr>
            </w:r>
            <w:r w:rsidR="00341F4B">
              <w:rPr>
                <w:noProof/>
                <w:webHidden/>
              </w:rPr>
              <w:fldChar w:fldCharType="separate"/>
            </w:r>
            <w:r w:rsidR="00907050">
              <w:rPr>
                <w:noProof/>
                <w:webHidden/>
              </w:rPr>
              <w:t>40</w:t>
            </w:r>
            <w:r w:rsidR="00341F4B">
              <w:rPr>
                <w:noProof/>
                <w:webHidden/>
              </w:rPr>
              <w:fldChar w:fldCharType="end"/>
            </w:r>
          </w:hyperlink>
        </w:p>
        <w:p w14:paraId="3E038C4C" w14:textId="2CD5CBF5" w:rsidR="00AD3E33" w:rsidRDefault="0000000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4333494" w:history="1">
            <w:r w:rsidR="00AD3E33" w:rsidRPr="004C515D">
              <w:rPr>
                <w:rStyle w:val="-"/>
                <w:noProof/>
                <w:lang w:val="el-GR"/>
              </w:rPr>
              <w:t>2.4.3.2</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Τεχνική Προσφορά</w:t>
            </w:r>
            <w:r w:rsidR="00AD3E33">
              <w:rPr>
                <w:noProof/>
                <w:webHidden/>
              </w:rPr>
              <w:tab/>
            </w:r>
            <w:r w:rsidR="00341F4B">
              <w:rPr>
                <w:noProof/>
                <w:webHidden/>
              </w:rPr>
              <w:fldChar w:fldCharType="begin"/>
            </w:r>
            <w:r w:rsidR="00AD3E33">
              <w:rPr>
                <w:noProof/>
                <w:webHidden/>
              </w:rPr>
              <w:instrText xml:space="preserve"> PAGEREF _Toc124333494 \h </w:instrText>
            </w:r>
            <w:r w:rsidR="00341F4B">
              <w:rPr>
                <w:noProof/>
                <w:webHidden/>
              </w:rPr>
            </w:r>
            <w:r w:rsidR="00341F4B">
              <w:rPr>
                <w:noProof/>
                <w:webHidden/>
              </w:rPr>
              <w:fldChar w:fldCharType="separate"/>
            </w:r>
            <w:r w:rsidR="00907050">
              <w:rPr>
                <w:noProof/>
                <w:webHidden/>
              </w:rPr>
              <w:t>42</w:t>
            </w:r>
            <w:r w:rsidR="00341F4B">
              <w:rPr>
                <w:noProof/>
                <w:webHidden/>
              </w:rPr>
              <w:fldChar w:fldCharType="end"/>
            </w:r>
          </w:hyperlink>
        </w:p>
        <w:p w14:paraId="292A13D5" w14:textId="505517AF"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95" w:history="1">
            <w:r w:rsidR="00AD3E33" w:rsidRPr="004C515D">
              <w:rPr>
                <w:rStyle w:val="-"/>
                <w:noProof/>
                <w:lang w:val="el-GR"/>
              </w:rPr>
              <w:t>2.4.4</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Περιεχόμενα Φακέλου «Οικονομική Προσφορά» / Τρόπος σύνταξης και υποβολής οικονομικών προσφορών</w:t>
            </w:r>
            <w:r w:rsidR="00AD3E33">
              <w:rPr>
                <w:noProof/>
                <w:webHidden/>
              </w:rPr>
              <w:tab/>
            </w:r>
            <w:r w:rsidR="00341F4B">
              <w:rPr>
                <w:noProof/>
                <w:webHidden/>
              </w:rPr>
              <w:fldChar w:fldCharType="begin"/>
            </w:r>
            <w:r w:rsidR="00AD3E33">
              <w:rPr>
                <w:noProof/>
                <w:webHidden/>
              </w:rPr>
              <w:instrText xml:space="preserve"> PAGEREF _Toc124333495 \h </w:instrText>
            </w:r>
            <w:r w:rsidR="00341F4B">
              <w:rPr>
                <w:noProof/>
                <w:webHidden/>
              </w:rPr>
            </w:r>
            <w:r w:rsidR="00341F4B">
              <w:rPr>
                <w:noProof/>
                <w:webHidden/>
              </w:rPr>
              <w:fldChar w:fldCharType="separate"/>
            </w:r>
            <w:r w:rsidR="00907050">
              <w:rPr>
                <w:noProof/>
                <w:webHidden/>
              </w:rPr>
              <w:t>42</w:t>
            </w:r>
            <w:r w:rsidR="00341F4B">
              <w:rPr>
                <w:noProof/>
                <w:webHidden/>
              </w:rPr>
              <w:fldChar w:fldCharType="end"/>
            </w:r>
          </w:hyperlink>
        </w:p>
        <w:p w14:paraId="4E478C26" w14:textId="56556FA7"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96" w:history="1">
            <w:r w:rsidR="00AD3E33" w:rsidRPr="004C515D">
              <w:rPr>
                <w:rStyle w:val="-"/>
                <w:noProof/>
                <w:lang w:val="el-GR"/>
              </w:rPr>
              <w:t>2.4.5</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Χρόνος ισχύος των προσφορών</w:t>
            </w:r>
            <w:r w:rsidR="00AD3E33">
              <w:rPr>
                <w:noProof/>
                <w:webHidden/>
              </w:rPr>
              <w:tab/>
            </w:r>
            <w:r w:rsidR="00341F4B">
              <w:rPr>
                <w:noProof/>
                <w:webHidden/>
              </w:rPr>
              <w:fldChar w:fldCharType="begin"/>
            </w:r>
            <w:r w:rsidR="00AD3E33">
              <w:rPr>
                <w:noProof/>
                <w:webHidden/>
              </w:rPr>
              <w:instrText xml:space="preserve"> PAGEREF _Toc124333496 \h </w:instrText>
            </w:r>
            <w:r w:rsidR="00341F4B">
              <w:rPr>
                <w:noProof/>
                <w:webHidden/>
              </w:rPr>
            </w:r>
            <w:r w:rsidR="00341F4B">
              <w:rPr>
                <w:noProof/>
                <w:webHidden/>
              </w:rPr>
              <w:fldChar w:fldCharType="separate"/>
            </w:r>
            <w:r w:rsidR="00907050">
              <w:rPr>
                <w:noProof/>
                <w:webHidden/>
              </w:rPr>
              <w:t>43</w:t>
            </w:r>
            <w:r w:rsidR="00341F4B">
              <w:rPr>
                <w:noProof/>
                <w:webHidden/>
              </w:rPr>
              <w:fldChar w:fldCharType="end"/>
            </w:r>
          </w:hyperlink>
        </w:p>
        <w:p w14:paraId="29D8695E" w14:textId="009672C4"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497" w:history="1">
            <w:r w:rsidR="00AD3E33" w:rsidRPr="004C515D">
              <w:rPr>
                <w:rStyle w:val="-"/>
                <w:noProof/>
                <w:lang w:val="el-GR"/>
              </w:rPr>
              <w:t>2.4.6</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Λόγοι απόρριψης προσφορών</w:t>
            </w:r>
            <w:r w:rsidR="00AD3E33">
              <w:rPr>
                <w:noProof/>
                <w:webHidden/>
              </w:rPr>
              <w:tab/>
            </w:r>
            <w:r w:rsidR="00341F4B">
              <w:rPr>
                <w:noProof/>
                <w:webHidden/>
              </w:rPr>
              <w:fldChar w:fldCharType="begin"/>
            </w:r>
            <w:r w:rsidR="00AD3E33">
              <w:rPr>
                <w:noProof/>
                <w:webHidden/>
              </w:rPr>
              <w:instrText xml:space="preserve"> PAGEREF _Toc124333497 \h </w:instrText>
            </w:r>
            <w:r w:rsidR="00341F4B">
              <w:rPr>
                <w:noProof/>
                <w:webHidden/>
              </w:rPr>
            </w:r>
            <w:r w:rsidR="00341F4B">
              <w:rPr>
                <w:noProof/>
                <w:webHidden/>
              </w:rPr>
              <w:fldChar w:fldCharType="separate"/>
            </w:r>
            <w:r w:rsidR="00907050">
              <w:rPr>
                <w:noProof/>
                <w:webHidden/>
              </w:rPr>
              <w:t>43</w:t>
            </w:r>
            <w:r w:rsidR="00341F4B">
              <w:rPr>
                <w:noProof/>
                <w:webHidden/>
              </w:rPr>
              <w:fldChar w:fldCharType="end"/>
            </w:r>
          </w:hyperlink>
        </w:p>
        <w:p w14:paraId="6E4F13A3" w14:textId="19BC7033" w:rsidR="00AD3E33"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4333498" w:history="1">
            <w:r w:rsidR="00AD3E33" w:rsidRPr="004C515D">
              <w:rPr>
                <w:rStyle w:val="-"/>
                <w:noProof/>
              </w:rPr>
              <w:t>3.</w:t>
            </w:r>
            <w:r w:rsidR="00AD3E33">
              <w:rPr>
                <w:rFonts w:asciiTheme="minorHAnsi" w:eastAsiaTheme="minorEastAsia" w:hAnsiTheme="minorHAnsi" w:cstheme="minorBidi"/>
                <w:b w:val="0"/>
                <w:bCs w:val="0"/>
                <w:caps w:val="0"/>
                <w:noProof/>
                <w:sz w:val="22"/>
                <w:szCs w:val="22"/>
                <w:lang w:val="en-US" w:eastAsia="en-US"/>
              </w:rPr>
              <w:tab/>
            </w:r>
            <w:r w:rsidR="00AD3E33" w:rsidRPr="004C515D">
              <w:rPr>
                <w:rStyle w:val="-"/>
                <w:noProof/>
              </w:rPr>
              <w:t>ΔΙΕΝΕΡΓΕΙΑ ΔΙΑΔΙΚΑΣΙΑΣ - ΑΞΙΟΛΟΓΗΣΗ ΠΡΟΣΦΟΡΩΝ</w:t>
            </w:r>
            <w:r w:rsidR="00AD3E33">
              <w:rPr>
                <w:noProof/>
                <w:webHidden/>
              </w:rPr>
              <w:tab/>
            </w:r>
            <w:r w:rsidR="00341F4B">
              <w:rPr>
                <w:noProof/>
                <w:webHidden/>
              </w:rPr>
              <w:fldChar w:fldCharType="begin"/>
            </w:r>
            <w:r w:rsidR="00AD3E33">
              <w:rPr>
                <w:noProof/>
                <w:webHidden/>
              </w:rPr>
              <w:instrText xml:space="preserve"> PAGEREF _Toc124333498 \h </w:instrText>
            </w:r>
            <w:r w:rsidR="00341F4B">
              <w:rPr>
                <w:noProof/>
                <w:webHidden/>
              </w:rPr>
            </w:r>
            <w:r w:rsidR="00341F4B">
              <w:rPr>
                <w:noProof/>
                <w:webHidden/>
              </w:rPr>
              <w:fldChar w:fldCharType="separate"/>
            </w:r>
            <w:r w:rsidR="00907050">
              <w:rPr>
                <w:noProof/>
                <w:webHidden/>
              </w:rPr>
              <w:t>45</w:t>
            </w:r>
            <w:r w:rsidR="00341F4B">
              <w:rPr>
                <w:noProof/>
                <w:webHidden/>
              </w:rPr>
              <w:fldChar w:fldCharType="end"/>
            </w:r>
          </w:hyperlink>
        </w:p>
        <w:p w14:paraId="6AB141E8" w14:textId="7A0A77D2"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499" w:history="1">
            <w:r w:rsidR="00AD3E33" w:rsidRPr="004C515D">
              <w:rPr>
                <w:rStyle w:val="-"/>
                <w:noProof/>
                <w:lang w:val="el-GR"/>
              </w:rPr>
              <w:t>3.1</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Αποσφράγιση και αξιολόγηση προσφορών</w:t>
            </w:r>
            <w:r w:rsidR="00AD3E33">
              <w:rPr>
                <w:noProof/>
                <w:webHidden/>
              </w:rPr>
              <w:tab/>
            </w:r>
            <w:r w:rsidR="00341F4B">
              <w:rPr>
                <w:noProof/>
                <w:webHidden/>
              </w:rPr>
              <w:fldChar w:fldCharType="begin"/>
            </w:r>
            <w:r w:rsidR="00AD3E33">
              <w:rPr>
                <w:noProof/>
                <w:webHidden/>
              </w:rPr>
              <w:instrText xml:space="preserve"> PAGEREF _Toc124333499 \h </w:instrText>
            </w:r>
            <w:r w:rsidR="00341F4B">
              <w:rPr>
                <w:noProof/>
                <w:webHidden/>
              </w:rPr>
            </w:r>
            <w:r w:rsidR="00341F4B">
              <w:rPr>
                <w:noProof/>
                <w:webHidden/>
              </w:rPr>
              <w:fldChar w:fldCharType="separate"/>
            </w:r>
            <w:r w:rsidR="00907050">
              <w:rPr>
                <w:noProof/>
                <w:webHidden/>
              </w:rPr>
              <w:t>45</w:t>
            </w:r>
            <w:r w:rsidR="00341F4B">
              <w:rPr>
                <w:noProof/>
                <w:webHidden/>
              </w:rPr>
              <w:fldChar w:fldCharType="end"/>
            </w:r>
          </w:hyperlink>
        </w:p>
        <w:p w14:paraId="2D3A5E7D" w14:textId="7AE8AF7C"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500" w:history="1">
            <w:r w:rsidR="00AD3E33" w:rsidRPr="004C515D">
              <w:rPr>
                <w:rStyle w:val="-"/>
                <w:noProof/>
                <w:lang w:val="el-GR"/>
              </w:rPr>
              <w:t>3.1.1</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Ηλεκτρονική αποσφράγιση προσφορών</w:t>
            </w:r>
            <w:r w:rsidR="00AD3E33">
              <w:rPr>
                <w:noProof/>
                <w:webHidden/>
              </w:rPr>
              <w:tab/>
            </w:r>
            <w:r w:rsidR="00341F4B">
              <w:rPr>
                <w:noProof/>
                <w:webHidden/>
              </w:rPr>
              <w:fldChar w:fldCharType="begin"/>
            </w:r>
            <w:r w:rsidR="00AD3E33">
              <w:rPr>
                <w:noProof/>
                <w:webHidden/>
              </w:rPr>
              <w:instrText xml:space="preserve"> PAGEREF _Toc124333500 \h </w:instrText>
            </w:r>
            <w:r w:rsidR="00341F4B">
              <w:rPr>
                <w:noProof/>
                <w:webHidden/>
              </w:rPr>
            </w:r>
            <w:r w:rsidR="00341F4B">
              <w:rPr>
                <w:noProof/>
                <w:webHidden/>
              </w:rPr>
              <w:fldChar w:fldCharType="separate"/>
            </w:r>
            <w:r w:rsidR="00907050">
              <w:rPr>
                <w:noProof/>
                <w:webHidden/>
              </w:rPr>
              <w:t>45</w:t>
            </w:r>
            <w:r w:rsidR="00341F4B">
              <w:rPr>
                <w:noProof/>
                <w:webHidden/>
              </w:rPr>
              <w:fldChar w:fldCharType="end"/>
            </w:r>
          </w:hyperlink>
        </w:p>
        <w:p w14:paraId="3347A8E5" w14:textId="7EA22AC2" w:rsidR="00AD3E33"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4333501" w:history="1">
            <w:r w:rsidR="00AD3E33" w:rsidRPr="004C515D">
              <w:rPr>
                <w:rStyle w:val="-"/>
                <w:noProof/>
                <w:lang w:val="el-GR"/>
              </w:rPr>
              <w:t>3.1.2</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Αξιολόγηση προσφορών</w:t>
            </w:r>
            <w:r w:rsidR="00AD3E33">
              <w:rPr>
                <w:noProof/>
                <w:webHidden/>
              </w:rPr>
              <w:tab/>
            </w:r>
            <w:r w:rsidR="00341F4B">
              <w:rPr>
                <w:noProof/>
                <w:webHidden/>
              </w:rPr>
              <w:fldChar w:fldCharType="begin"/>
            </w:r>
            <w:r w:rsidR="00AD3E33">
              <w:rPr>
                <w:noProof/>
                <w:webHidden/>
              </w:rPr>
              <w:instrText xml:space="preserve"> PAGEREF _Toc124333501 \h </w:instrText>
            </w:r>
            <w:r w:rsidR="00341F4B">
              <w:rPr>
                <w:noProof/>
                <w:webHidden/>
              </w:rPr>
            </w:r>
            <w:r w:rsidR="00341F4B">
              <w:rPr>
                <w:noProof/>
                <w:webHidden/>
              </w:rPr>
              <w:fldChar w:fldCharType="separate"/>
            </w:r>
            <w:r w:rsidR="00907050">
              <w:rPr>
                <w:noProof/>
                <w:webHidden/>
              </w:rPr>
              <w:t>45</w:t>
            </w:r>
            <w:r w:rsidR="00341F4B">
              <w:rPr>
                <w:noProof/>
                <w:webHidden/>
              </w:rPr>
              <w:fldChar w:fldCharType="end"/>
            </w:r>
          </w:hyperlink>
        </w:p>
        <w:p w14:paraId="5F27179B" w14:textId="09E4872C"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02" w:history="1">
            <w:r w:rsidR="00AD3E33" w:rsidRPr="004C515D">
              <w:rPr>
                <w:rStyle w:val="-"/>
                <w:noProof/>
                <w:lang w:val="el-GR"/>
              </w:rPr>
              <w:t>3.2</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Πρόσκληση υποβολής δικαιολογητικών προσωρινού αναδόχου - Δικαιολογητικά προσωρινού αναδόχου</w:t>
            </w:r>
            <w:r w:rsidR="00AD3E33">
              <w:rPr>
                <w:noProof/>
                <w:webHidden/>
              </w:rPr>
              <w:tab/>
            </w:r>
            <w:r w:rsidR="00341F4B">
              <w:rPr>
                <w:noProof/>
                <w:webHidden/>
              </w:rPr>
              <w:fldChar w:fldCharType="begin"/>
            </w:r>
            <w:r w:rsidR="00AD3E33">
              <w:rPr>
                <w:noProof/>
                <w:webHidden/>
              </w:rPr>
              <w:instrText xml:space="preserve"> PAGEREF _Toc124333502 \h </w:instrText>
            </w:r>
            <w:r w:rsidR="00341F4B">
              <w:rPr>
                <w:noProof/>
                <w:webHidden/>
              </w:rPr>
            </w:r>
            <w:r w:rsidR="00341F4B">
              <w:rPr>
                <w:noProof/>
                <w:webHidden/>
              </w:rPr>
              <w:fldChar w:fldCharType="separate"/>
            </w:r>
            <w:r w:rsidR="00907050">
              <w:rPr>
                <w:noProof/>
                <w:webHidden/>
              </w:rPr>
              <w:t>47</w:t>
            </w:r>
            <w:r w:rsidR="00341F4B">
              <w:rPr>
                <w:noProof/>
                <w:webHidden/>
              </w:rPr>
              <w:fldChar w:fldCharType="end"/>
            </w:r>
          </w:hyperlink>
        </w:p>
        <w:p w14:paraId="79C17AE8" w14:textId="39064EEA"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03" w:history="1">
            <w:r w:rsidR="00AD3E33" w:rsidRPr="004C515D">
              <w:rPr>
                <w:rStyle w:val="-"/>
                <w:noProof/>
                <w:lang w:val="el-GR"/>
              </w:rPr>
              <w:t>3.3</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Κατακύρωση - σύναψη σύμβασης</w:t>
            </w:r>
            <w:r w:rsidR="00AD3E33">
              <w:rPr>
                <w:noProof/>
                <w:webHidden/>
              </w:rPr>
              <w:tab/>
            </w:r>
            <w:r w:rsidR="00341F4B">
              <w:rPr>
                <w:noProof/>
                <w:webHidden/>
              </w:rPr>
              <w:fldChar w:fldCharType="begin"/>
            </w:r>
            <w:r w:rsidR="00AD3E33">
              <w:rPr>
                <w:noProof/>
                <w:webHidden/>
              </w:rPr>
              <w:instrText xml:space="preserve"> PAGEREF _Toc124333503 \h </w:instrText>
            </w:r>
            <w:r w:rsidR="00341F4B">
              <w:rPr>
                <w:noProof/>
                <w:webHidden/>
              </w:rPr>
            </w:r>
            <w:r w:rsidR="00341F4B">
              <w:rPr>
                <w:noProof/>
                <w:webHidden/>
              </w:rPr>
              <w:fldChar w:fldCharType="separate"/>
            </w:r>
            <w:r w:rsidR="00907050">
              <w:rPr>
                <w:noProof/>
                <w:webHidden/>
              </w:rPr>
              <w:t>48</w:t>
            </w:r>
            <w:r w:rsidR="00341F4B">
              <w:rPr>
                <w:noProof/>
                <w:webHidden/>
              </w:rPr>
              <w:fldChar w:fldCharType="end"/>
            </w:r>
          </w:hyperlink>
        </w:p>
        <w:p w14:paraId="0E95222D" w14:textId="28324555"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04" w:history="1">
            <w:r w:rsidR="00AD3E33" w:rsidRPr="004C515D">
              <w:rPr>
                <w:rStyle w:val="-"/>
                <w:noProof/>
                <w:lang w:val="el-GR"/>
              </w:rPr>
              <w:t>3.4</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Προδικαστικές Προσφυγές - Προσωρινή και Οριστική Δικαστική Προστασία</w:t>
            </w:r>
            <w:r w:rsidR="00AD3E33">
              <w:rPr>
                <w:noProof/>
                <w:webHidden/>
              </w:rPr>
              <w:tab/>
            </w:r>
            <w:r w:rsidR="00341F4B">
              <w:rPr>
                <w:noProof/>
                <w:webHidden/>
              </w:rPr>
              <w:fldChar w:fldCharType="begin"/>
            </w:r>
            <w:r w:rsidR="00AD3E33">
              <w:rPr>
                <w:noProof/>
                <w:webHidden/>
              </w:rPr>
              <w:instrText xml:space="preserve"> PAGEREF _Toc124333504 \h </w:instrText>
            </w:r>
            <w:r w:rsidR="00341F4B">
              <w:rPr>
                <w:noProof/>
                <w:webHidden/>
              </w:rPr>
            </w:r>
            <w:r w:rsidR="00341F4B">
              <w:rPr>
                <w:noProof/>
                <w:webHidden/>
              </w:rPr>
              <w:fldChar w:fldCharType="separate"/>
            </w:r>
            <w:r w:rsidR="00907050">
              <w:rPr>
                <w:noProof/>
                <w:webHidden/>
              </w:rPr>
              <w:t>50</w:t>
            </w:r>
            <w:r w:rsidR="00341F4B">
              <w:rPr>
                <w:noProof/>
                <w:webHidden/>
              </w:rPr>
              <w:fldChar w:fldCharType="end"/>
            </w:r>
          </w:hyperlink>
        </w:p>
        <w:p w14:paraId="0A4CD09F" w14:textId="2C88E76E"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05" w:history="1">
            <w:r w:rsidR="00AD3E33" w:rsidRPr="004C515D">
              <w:rPr>
                <w:rStyle w:val="-"/>
                <w:noProof/>
                <w:lang w:val="el-GR"/>
              </w:rPr>
              <w:t>3.5</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Ματαίωση Διαδικασίας</w:t>
            </w:r>
            <w:r w:rsidR="00AD3E33">
              <w:rPr>
                <w:noProof/>
                <w:webHidden/>
              </w:rPr>
              <w:tab/>
            </w:r>
            <w:r w:rsidR="00341F4B">
              <w:rPr>
                <w:noProof/>
                <w:webHidden/>
              </w:rPr>
              <w:fldChar w:fldCharType="begin"/>
            </w:r>
            <w:r w:rsidR="00AD3E33">
              <w:rPr>
                <w:noProof/>
                <w:webHidden/>
              </w:rPr>
              <w:instrText xml:space="preserve"> PAGEREF _Toc124333505 \h </w:instrText>
            </w:r>
            <w:r w:rsidR="00341F4B">
              <w:rPr>
                <w:noProof/>
                <w:webHidden/>
              </w:rPr>
            </w:r>
            <w:r w:rsidR="00341F4B">
              <w:rPr>
                <w:noProof/>
                <w:webHidden/>
              </w:rPr>
              <w:fldChar w:fldCharType="separate"/>
            </w:r>
            <w:r w:rsidR="00907050">
              <w:rPr>
                <w:noProof/>
                <w:webHidden/>
              </w:rPr>
              <w:t>53</w:t>
            </w:r>
            <w:r w:rsidR="00341F4B">
              <w:rPr>
                <w:noProof/>
                <w:webHidden/>
              </w:rPr>
              <w:fldChar w:fldCharType="end"/>
            </w:r>
          </w:hyperlink>
        </w:p>
        <w:p w14:paraId="3FEC270C" w14:textId="474C8DA6" w:rsidR="00AD3E33"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4333506" w:history="1">
            <w:r w:rsidR="00AD3E33" w:rsidRPr="004C515D">
              <w:rPr>
                <w:rStyle w:val="-"/>
                <w:noProof/>
              </w:rPr>
              <w:t>4.</w:t>
            </w:r>
            <w:r w:rsidR="00AD3E33">
              <w:rPr>
                <w:rFonts w:asciiTheme="minorHAnsi" w:eastAsiaTheme="minorEastAsia" w:hAnsiTheme="minorHAnsi" w:cstheme="minorBidi"/>
                <w:b w:val="0"/>
                <w:bCs w:val="0"/>
                <w:caps w:val="0"/>
                <w:noProof/>
                <w:sz w:val="22"/>
                <w:szCs w:val="22"/>
                <w:lang w:val="en-US" w:eastAsia="en-US"/>
              </w:rPr>
              <w:tab/>
            </w:r>
            <w:r w:rsidR="00AD3E33" w:rsidRPr="004C515D">
              <w:rPr>
                <w:rStyle w:val="-"/>
                <w:noProof/>
              </w:rPr>
              <w:t>ΟΡΟΙ ΕΚΤΕΛΕΣΗΣ ΤΗΣ ΣΥΜΒΑΣΗΣ</w:t>
            </w:r>
            <w:r w:rsidR="00AD3E33">
              <w:rPr>
                <w:noProof/>
                <w:webHidden/>
              </w:rPr>
              <w:tab/>
            </w:r>
            <w:r w:rsidR="00341F4B">
              <w:rPr>
                <w:noProof/>
                <w:webHidden/>
              </w:rPr>
              <w:fldChar w:fldCharType="begin"/>
            </w:r>
            <w:r w:rsidR="00AD3E33">
              <w:rPr>
                <w:noProof/>
                <w:webHidden/>
              </w:rPr>
              <w:instrText xml:space="preserve"> PAGEREF _Toc124333506 \h </w:instrText>
            </w:r>
            <w:r w:rsidR="00341F4B">
              <w:rPr>
                <w:noProof/>
                <w:webHidden/>
              </w:rPr>
            </w:r>
            <w:r w:rsidR="00341F4B">
              <w:rPr>
                <w:noProof/>
                <w:webHidden/>
              </w:rPr>
              <w:fldChar w:fldCharType="separate"/>
            </w:r>
            <w:r w:rsidR="00907050">
              <w:rPr>
                <w:noProof/>
                <w:webHidden/>
              </w:rPr>
              <w:t>54</w:t>
            </w:r>
            <w:r w:rsidR="00341F4B">
              <w:rPr>
                <w:noProof/>
                <w:webHidden/>
              </w:rPr>
              <w:fldChar w:fldCharType="end"/>
            </w:r>
          </w:hyperlink>
        </w:p>
        <w:p w14:paraId="61A2D58B" w14:textId="287D4B11"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07" w:history="1">
            <w:r w:rsidR="00AD3E33" w:rsidRPr="004C515D">
              <w:rPr>
                <w:rStyle w:val="-"/>
                <w:noProof/>
                <w:lang w:val="el-GR"/>
              </w:rPr>
              <w:t>4.1</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Εγγυήσεις (καλής εκτέλεσης)</w:t>
            </w:r>
            <w:r w:rsidR="00AD3E33">
              <w:rPr>
                <w:noProof/>
                <w:webHidden/>
              </w:rPr>
              <w:tab/>
            </w:r>
            <w:r w:rsidR="00341F4B">
              <w:rPr>
                <w:noProof/>
                <w:webHidden/>
              </w:rPr>
              <w:fldChar w:fldCharType="begin"/>
            </w:r>
            <w:r w:rsidR="00AD3E33">
              <w:rPr>
                <w:noProof/>
                <w:webHidden/>
              </w:rPr>
              <w:instrText xml:space="preserve"> PAGEREF _Toc124333507 \h </w:instrText>
            </w:r>
            <w:r w:rsidR="00341F4B">
              <w:rPr>
                <w:noProof/>
                <w:webHidden/>
              </w:rPr>
            </w:r>
            <w:r w:rsidR="00341F4B">
              <w:rPr>
                <w:noProof/>
                <w:webHidden/>
              </w:rPr>
              <w:fldChar w:fldCharType="separate"/>
            </w:r>
            <w:r w:rsidR="00907050">
              <w:rPr>
                <w:noProof/>
                <w:webHidden/>
              </w:rPr>
              <w:t>54</w:t>
            </w:r>
            <w:r w:rsidR="00341F4B">
              <w:rPr>
                <w:noProof/>
                <w:webHidden/>
              </w:rPr>
              <w:fldChar w:fldCharType="end"/>
            </w:r>
          </w:hyperlink>
        </w:p>
        <w:p w14:paraId="3EE71BB3" w14:textId="2316EF72"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08" w:history="1">
            <w:r w:rsidR="00AD3E33" w:rsidRPr="004C515D">
              <w:rPr>
                <w:rStyle w:val="-"/>
                <w:noProof/>
                <w:lang w:val="el-GR"/>
              </w:rPr>
              <w:t>4.2</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Συμβατικό πλαίσιο – Εφαρμοστέα νομοθεσία</w:t>
            </w:r>
            <w:r w:rsidR="00AD3E33">
              <w:rPr>
                <w:noProof/>
                <w:webHidden/>
              </w:rPr>
              <w:tab/>
            </w:r>
            <w:r w:rsidR="00341F4B">
              <w:rPr>
                <w:noProof/>
                <w:webHidden/>
              </w:rPr>
              <w:fldChar w:fldCharType="begin"/>
            </w:r>
            <w:r w:rsidR="00AD3E33">
              <w:rPr>
                <w:noProof/>
                <w:webHidden/>
              </w:rPr>
              <w:instrText xml:space="preserve"> PAGEREF _Toc124333508 \h </w:instrText>
            </w:r>
            <w:r w:rsidR="00341F4B">
              <w:rPr>
                <w:noProof/>
                <w:webHidden/>
              </w:rPr>
            </w:r>
            <w:r w:rsidR="00341F4B">
              <w:rPr>
                <w:noProof/>
                <w:webHidden/>
              </w:rPr>
              <w:fldChar w:fldCharType="separate"/>
            </w:r>
            <w:r w:rsidR="00907050">
              <w:rPr>
                <w:noProof/>
                <w:webHidden/>
              </w:rPr>
              <w:t>54</w:t>
            </w:r>
            <w:r w:rsidR="00341F4B">
              <w:rPr>
                <w:noProof/>
                <w:webHidden/>
              </w:rPr>
              <w:fldChar w:fldCharType="end"/>
            </w:r>
          </w:hyperlink>
        </w:p>
        <w:p w14:paraId="431E7293" w14:textId="4D1F8040"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09" w:history="1">
            <w:r w:rsidR="00AD3E33" w:rsidRPr="004C515D">
              <w:rPr>
                <w:rStyle w:val="-"/>
                <w:noProof/>
                <w:lang w:val="el-GR"/>
              </w:rPr>
              <w:t>4.3</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Όροι εκτέλεσης της σύμβασης</w:t>
            </w:r>
            <w:r w:rsidR="00AD3E33">
              <w:rPr>
                <w:noProof/>
                <w:webHidden/>
              </w:rPr>
              <w:tab/>
            </w:r>
            <w:r w:rsidR="00341F4B">
              <w:rPr>
                <w:noProof/>
                <w:webHidden/>
              </w:rPr>
              <w:fldChar w:fldCharType="begin"/>
            </w:r>
            <w:r w:rsidR="00AD3E33">
              <w:rPr>
                <w:noProof/>
                <w:webHidden/>
              </w:rPr>
              <w:instrText xml:space="preserve"> PAGEREF _Toc124333509 \h </w:instrText>
            </w:r>
            <w:r w:rsidR="00341F4B">
              <w:rPr>
                <w:noProof/>
                <w:webHidden/>
              </w:rPr>
            </w:r>
            <w:r w:rsidR="00341F4B">
              <w:rPr>
                <w:noProof/>
                <w:webHidden/>
              </w:rPr>
              <w:fldChar w:fldCharType="separate"/>
            </w:r>
            <w:r w:rsidR="00907050">
              <w:rPr>
                <w:noProof/>
                <w:webHidden/>
              </w:rPr>
              <w:t>55</w:t>
            </w:r>
            <w:r w:rsidR="00341F4B">
              <w:rPr>
                <w:noProof/>
                <w:webHidden/>
              </w:rPr>
              <w:fldChar w:fldCharType="end"/>
            </w:r>
          </w:hyperlink>
        </w:p>
        <w:p w14:paraId="021E555C" w14:textId="158F2C5A"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10" w:history="1">
            <w:r w:rsidR="00AD3E33" w:rsidRPr="004C515D">
              <w:rPr>
                <w:rStyle w:val="-"/>
                <w:noProof/>
                <w:lang w:val="el-GR"/>
              </w:rPr>
              <w:t>4.4</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Υπεργολαβία</w:t>
            </w:r>
            <w:r w:rsidR="00AD3E33">
              <w:rPr>
                <w:noProof/>
                <w:webHidden/>
              </w:rPr>
              <w:tab/>
            </w:r>
            <w:r w:rsidR="00341F4B">
              <w:rPr>
                <w:noProof/>
                <w:webHidden/>
              </w:rPr>
              <w:fldChar w:fldCharType="begin"/>
            </w:r>
            <w:r w:rsidR="00AD3E33">
              <w:rPr>
                <w:noProof/>
                <w:webHidden/>
              </w:rPr>
              <w:instrText xml:space="preserve"> PAGEREF _Toc124333510 \h </w:instrText>
            </w:r>
            <w:r w:rsidR="00341F4B">
              <w:rPr>
                <w:noProof/>
                <w:webHidden/>
              </w:rPr>
            </w:r>
            <w:r w:rsidR="00341F4B">
              <w:rPr>
                <w:noProof/>
                <w:webHidden/>
              </w:rPr>
              <w:fldChar w:fldCharType="separate"/>
            </w:r>
            <w:r w:rsidR="00907050">
              <w:rPr>
                <w:noProof/>
                <w:webHidden/>
              </w:rPr>
              <w:t>58</w:t>
            </w:r>
            <w:r w:rsidR="00341F4B">
              <w:rPr>
                <w:noProof/>
                <w:webHidden/>
              </w:rPr>
              <w:fldChar w:fldCharType="end"/>
            </w:r>
          </w:hyperlink>
        </w:p>
        <w:p w14:paraId="60BD69BC" w14:textId="7D7AF2D6"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11" w:history="1">
            <w:r w:rsidR="00AD3E33" w:rsidRPr="004C515D">
              <w:rPr>
                <w:rStyle w:val="-"/>
                <w:noProof/>
                <w:lang w:val="el-GR"/>
              </w:rPr>
              <w:t>4.5</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Τροποποίηση σύμβασης κατά τη διάρκειά της</w:t>
            </w:r>
            <w:r w:rsidR="00AD3E33">
              <w:rPr>
                <w:noProof/>
                <w:webHidden/>
              </w:rPr>
              <w:tab/>
            </w:r>
            <w:r w:rsidR="00341F4B">
              <w:rPr>
                <w:noProof/>
                <w:webHidden/>
              </w:rPr>
              <w:fldChar w:fldCharType="begin"/>
            </w:r>
            <w:r w:rsidR="00AD3E33">
              <w:rPr>
                <w:noProof/>
                <w:webHidden/>
              </w:rPr>
              <w:instrText xml:space="preserve"> PAGEREF _Toc124333511 \h </w:instrText>
            </w:r>
            <w:r w:rsidR="00341F4B">
              <w:rPr>
                <w:noProof/>
                <w:webHidden/>
              </w:rPr>
            </w:r>
            <w:r w:rsidR="00341F4B">
              <w:rPr>
                <w:noProof/>
                <w:webHidden/>
              </w:rPr>
              <w:fldChar w:fldCharType="separate"/>
            </w:r>
            <w:r w:rsidR="00907050">
              <w:rPr>
                <w:noProof/>
                <w:webHidden/>
              </w:rPr>
              <w:t>58</w:t>
            </w:r>
            <w:r w:rsidR="00341F4B">
              <w:rPr>
                <w:noProof/>
                <w:webHidden/>
              </w:rPr>
              <w:fldChar w:fldCharType="end"/>
            </w:r>
          </w:hyperlink>
        </w:p>
        <w:p w14:paraId="5D8E3DCB" w14:textId="39ED6DD1"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12" w:history="1">
            <w:r w:rsidR="00AD3E33" w:rsidRPr="004C515D">
              <w:rPr>
                <w:rStyle w:val="-"/>
                <w:noProof/>
                <w:lang w:val="el-GR"/>
              </w:rPr>
              <w:t>4.6</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Δικαίωμα μονομερούς λύσης της σύμβασης</w:t>
            </w:r>
            <w:r w:rsidR="00AD3E33">
              <w:rPr>
                <w:noProof/>
                <w:webHidden/>
              </w:rPr>
              <w:tab/>
            </w:r>
            <w:r w:rsidR="00341F4B">
              <w:rPr>
                <w:noProof/>
                <w:webHidden/>
              </w:rPr>
              <w:fldChar w:fldCharType="begin"/>
            </w:r>
            <w:r w:rsidR="00AD3E33">
              <w:rPr>
                <w:noProof/>
                <w:webHidden/>
              </w:rPr>
              <w:instrText xml:space="preserve"> PAGEREF _Toc124333512 \h </w:instrText>
            </w:r>
            <w:r w:rsidR="00341F4B">
              <w:rPr>
                <w:noProof/>
                <w:webHidden/>
              </w:rPr>
            </w:r>
            <w:r w:rsidR="00341F4B">
              <w:rPr>
                <w:noProof/>
                <w:webHidden/>
              </w:rPr>
              <w:fldChar w:fldCharType="separate"/>
            </w:r>
            <w:r w:rsidR="00907050">
              <w:rPr>
                <w:noProof/>
                <w:webHidden/>
              </w:rPr>
              <w:t>59</w:t>
            </w:r>
            <w:r w:rsidR="00341F4B">
              <w:rPr>
                <w:noProof/>
                <w:webHidden/>
              </w:rPr>
              <w:fldChar w:fldCharType="end"/>
            </w:r>
          </w:hyperlink>
        </w:p>
        <w:p w14:paraId="34E58630" w14:textId="47FCC6DB" w:rsidR="00AD3E33"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4333513" w:history="1">
            <w:r w:rsidR="00AD3E33" w:rsidRPr="004C515D">
              <w:rPr>
                <w:rStyle w:val="-"/>
                <w:noProof/>
                <w:lang w:val="el-GR"/>
              </w:rPr>
              <w:t>5.</w:t>
            </w:r>
            <w:r w:rsidR="00AD3E33">
              <w:rPr>
                <w:rFonts w:asciiTheme="minorHAnsi" w:eastAsiaTheme="minorEastAsia" w:hAnsiTheme="minorHAnsi" w:cstheme="minorBidi"/>
                <w:b w:val="0"/>
                <w:bCs w:val="0"/>
                <w:caps w:val="0"/>
                <w:noProof/>
                <w:sz w:val="22"/>
                <w:szCs w:val="22"/>
                <w:lang w:val="en-US" w:eastAsia="en-US"/>
              </w:rPr>
              <w:tab/>
            </w:r>
            <w:r w:rsidR="00AD3E33" w:rsidRPr="004C515D">
              <w:rPr>
                <w:rStyle w:val="-"/>
                <w:noProof/>
                <w:lang w:val="el-GR"/>
              </w:rPr>
              <w:t>ΕΙΔΙΚΟΙ ΟΡΟΙ ΕΚΤΕΛΕΣΗΣ ΤΗΣ ΣΥΜΒΑΣΗΣ</w:t>
            </w:r>
            <w:r w:rsidR="00AD3E33">
              <w:rPr>
                <w:noProof/>
                <w:webHidden/>
              </w:rPr>
              <w:tab/>
            </w:r>
            <w:r w:rsidR="00341F4B">
              <w:rPr>
                <w:noProof/>
                <w:webHidden/>
              </w:rPr>
              <w:fldChar w:fldCharType="begin"/>
            </w:r>
            <w:r w:rsidR="00AD3E33">
              <w:rPr>
                <w:noProof/>
                <w:webHidden/>
              </w:rPr>
              <w:instrText xml:space="preserve"> PAGEREF _Toc124333513 \h </w:instrText>
            </w:r>
            <w:r w:rsidR="00341F4B">
              <w:rPr>
                <w:noProof/>
                <w:webHidden/>
              </w:rPr>
            </w:r>
            <w:r w:rsidR="00341F4B">
              <w:rPr>
                <w:noProof/>
                <w:webHidden/>
              </w:rPr>
              <w:fldChar w:fldCharType="separate"/>
            </w:r>
            <w:r w:rsidR="00907050">
              <w:rPr>
                <w:noProof/>
                <w:webHidden/>
              </w:rPr>
              <w:t>60</w:t>
            </w:r>
            <w:r w:rsidR="00341F4B">
              <w:rPr>
                <w:noProof/>
                <w:webHidden/>
              </w:rPr>
              <w:fldChar w:fldCharType="end"/>
            </w:r>
          </w:hyperlink>
        </w:p>
        <w:p w14:paraId="6459B96D" w14:textId="758EEC40"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14" w:history="1">
            <w:r w:rsidR="00AD3E33" w:rsidRPr="004C515D">
              <w:rPr>
                <w:rStyle w:val="-"/>
                <w:noProof/>
                <w:lang w:val="el-GR"/>
              </w:rPr>
              <w:t>5.1</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Τρόπος πληρωμής</w:t>
            </w:r>
            <w:r w:rsidR="00AD3E33">
              <w:rPr>
                <w:noProof/>
                <w:webHidden/>
              </w:rPr>
              <w:tab/>
            </w:r>
            <w:r w:rsidR="00341F4B">
              <w:rPr>
                <w:noProof/>
                <w:webHidden/>
              </w:rPr>
              <w:fldChar w:fldCharType="begin"/>
            </w:r>
            <w:r w:rsidR="00AD3E33">
              <w:rPr>
                <w:noProof/>
                <w:webHidden/>
              </w:rPr>
              <w:instrText xml:space="preserve"> PAGEREF _Toc124333514 \h </w:instrText>
            </w:r>
            <w:r w:rsidR="00341F4B">
              <w:rPr>
                <w:noProof/>
                <w:webHidden/>
              </w:rPr>
            </w:r>
            <w:r w:rsidR="00341F4B">
              <w:rPr>
                <w:noProof/>
                <w:webHidden/>
              </w:rPr>
              <w:fldChar w:fldCharType="separate"/>
            </w:r>
            <w:r w:rsidR="00907050">
              <w:rPr>
                <w:noProof/>
                <w:webHidden/>
              </w:rPr>
              <w:t>60</w:t>
            </w:r>
            <w:r w:rsidR="00341F4B">
              <w:rPr>
                <w:noProof/>
                <w:webHidden/>
              </w:rPr>
              <w:fldChar w:fldCharType="end"/>
            </w:r>
          </w:hyperlink>
        </w:p>
        <w:p w14:paraId="612B6A34" w14:textId="330CC7E6"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15" w:history="1">
            <w:r w:rsidR="00AD3E33" w:rsidRPr="004C515D">
              <w:rPr>
                <w:rStyle w:val="-"/>
                <w:noProof/>
                <w:lang w:val="el-GR"/>
              </w:rPr>
              <w:t>5.2</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Κήρυξη οικονομικού φορέα έκπτωτου - Κυρώσεις</w:t>
            </w:r>
            <w:r w:rsidR="00AD3E33">
              <w:rPr>
                <w:noProof/>
                <w:webHidden/>
              </w:rPr>
              <w:tab/>
            </w:r>
            <w:r w:rsidR="00341F4B">
              <w:rPr>
                <w:noProof/>
                <w:webHidden/>
              </w:rPr>
              <w:fldChar w:fldCharType="begin"/>
            </w:r>
            <w:r w:rsidR="00AD3E33">
              <w:rPr>
                <w:noProof/>
                <w:webHidden/>
              </w:rPr>
              <w:instrText xml:space="preserve"> PAGEREF _Toc124333515 \h </w:instrText>
            </w:r>
            <w:r w:rsidR="00341F4B">
              <w:rPr>
                <w:noProof/>
                <w:webHidden/>
              </w:rPr>
            </w:r>
            <w:r w:rsidR="00341F4B">
              <w:rPr>
                <w:noProof/>
                <w:webHidden/>
              </w:rPr>
              <w:fldChar w:fldCharType="separate"/>
            </w:r>
            <w:r w:rsidR="00907050">
              <w:rPr>
                <w:noProof/>
                <w:webHidden/>
              </w:rPr>
              <w:t>61</w:t>
            </w:r>
            <w:r w:rsidR="00341F4B">
              <w:rPr>
                <w:noProof/>
                <w:webHidden/>
              </w:rPr>
              <w:fldChar w:fldCharType="end"/>
            </w:r>
          </w:hyperlink>
        </w:p>
        <w:p w14:paraId="59964466" w14:textId="04EF7C32"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16" w:history="1">
            <w:r w:rsidR="00AD3E33" w:rsidRPr="004C515D">
              <w:rPr>
                <w:rStyle w:val="-"/>
                <w:noProof/>
                <w:lang w:val="el-GR"/>
              </w:rPr>
              <w:t>5.3</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Διοικητικές προσφυγές κατά τη διαδικασία εκτέλεσης</w:t>
            </w:r>
            <w:r w:rsidR="00AD3E33">
              <w:rPr>
                <w:noProof/>
                <w:webHidden/>
              </w:rPr>
              <w:tab/>
            </w:r>
            <w:r w:rsidR="00341F4B">
              <w:rPr>
                <w:noProof/>
                <w:webHidden/>
              </w:rPr>
              <w:fldChar w:fldCharType="begin"/>
            </w:r>
            <w:r w:rsidR="00AD3E33">
              <w:rPr>
                <w:noProof/>
                <w:webHidden/>
              </w:rPr>
              <w:instrText xml:space="preserve"> PAGEREF _Toc124333516 \h </w:instrText>
            </w:r>
            <w:r w:rsidR="00341F4B">
              <w:rPr>
                <w:noProof/>
                <w:webHidden/>
              </w:rPr>
            </w:r>
            <w:r w:rsidR="00341F4B">
              <w:rPr>
                <w:noProof/>
                <w:webHidden/>
              </w:rPr>
              <w:fldChar w:fldCharType="separate"/>
            </w:r>
            <w:r w:rsidR="00907050">
              <w:rPr>
                <w:noProof/>
                <w:webHidden/>
              </w:rPr>
              <w:t>62</w:t>
            </w:r>
            <w:r w:rsidR="00341F4B">
              <w:rPr>
                <w:noProof/>
                <w:webHidden/>
              </w:rPr>
              <w:fldChar w:fldCharType="end"/>
            </w:r>
          </w:hyperlink>
        </w:p>
        <w:p w14:paraId="74CAF264" w14:textId="663403EE"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17" w:history="1">
            <w:r w:rsidR="00AD3E33" w:rsidRPr="004C515D">
              <w:rPr>
                <w:rStyle w:val="-"/>
                <w:noProof/>
                <w:lang w:val="el-GR"/>
              </w:rPr>
              <w:t>5.4</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Δικαστική επίλυση διαφορών</w:t>
            </w:r>
            <w:r w:rsidR="00AD3E33">
              <w:rPr>
                <w:noProof/>
                <w:webHidden/>
              </w:rPr>
              <w:tab/>
            </w:r>
            <w:r w:rsidR="00341F4B">
              <w:rPr>
                <w:noProof/>
                <w:webHidden/>
              </w:rPr>
              <w:fldChar w:fldCharType="begin"/>
            </w:r>
            <w:r w:rsidR="00AD3E33">
              <w:rPr>
                <w:noProof/>
                <w:webHidden/>
              </w:rPr>
              <w:instrText xml:space="preserve"> PAGEREF _Toc124333517 \h </w:instrText>
            </w:r>
            <w:r w:rsidR="00341F4B">
              <w:rPr>
                <w:noProof/>
                <w:webHidden/>
              </w:rPr>
            </w:r>
            <w:r w:rsidR="00341F4B">
              <w:rPr>
                <w:noProof/>
                <w:webHidden/>
              </w:rPr>
              <w:fldChar w:fldCharType="separate"/>
            </w:r>
            <w:r w:rsidR="00907050">
              <w:rPr>
                <w:noProof/>
                <w:webHidden/>
              </w:rPr>
              <w:t>63</w:t>
            </w:r>
            <w:r w:rsidR="00341F4B">
              <w:rPr>
                <w:noProof/>
                <w:webHidden/>
              </w:rPr>
              <w:fldChar w:fldCharType="end"/>
            </w:r>
          </w:hyperlink>
        </w:p>
        <w:p w14:paraId="28C1D167" w14:textId="1BD64A27" w:rsidR="00AD3E33"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4333518" w:history="1">
            <w:r w:rsidR="00AD3E33" w:rsidRPr="004C515D">
              <w:rPr>
                <w:rStyle w:val="-"/>
                <w:noProof/>
              </w:rPr>
              <w:t>6.</w:t>
            </w:r>
            <w:r w:rsidR="00AD3E33">
              <w:rPr>
                <w:rFonts w:asciiTheme="minorHAnsi" w:eastAsiaTheme="minorEastAsia" w:hAnsiTheme="minorHAnsi" w:cstheme="minorBidi"/>
                <w:b w:val="0"/>
                <w:bCs w:val="0"/>
                <w:caps w:val="0"/>
                <w:noProof/>
                <w:sz w:val="22"/>
                <w:szCs w:val="22"/>
                <w:lang w:val="en-US" w:eastAsia="en-US"/>
              </w:rPr>
              <w:tab/>
            </w:r>
            <w:r w:rsidR="00AD3E33" w:rsidRPr="004C515D">
              <w:rPr>
                <w:rStyle w:val="-"/>
                <w:noProof/>
              </w:rPr>
              <w:t>ΧΡΟΝΟΣ ΚΑΙ ΤΡΟΠΟΣ ΕΚΤΕΛΕΣΗΣ</w:t>
            </w:r>
            <w:r w:rsidR="00AD3E33">
              <w:rPr>
                <w:noProof/>
                <w:webHidden/>
              </w:rPr>
              <w:tab/>
            </w:r>
            <w:r w:rsidR="00341F4B">
              <w:rPr>
                <w:noProof/>
                <w:webHidden/>
              </w:rPr>
              <w:fldChar w:fldCharType="begin"/>
            </w:r>
            <w:r w:rsidR="00AD3E33">
              <w:rPr>
                <w:noProof/>
                <w:webHidden/>
              </w:rPr>
              <w:instrText xml:space="preserve"> PAGEREF _Toc124333518 \h </w:instrText>
            </w:r>
            <w:r w:rsidR="00341F4B">
              <w:rPr>
                <w:noProof/>
                <w:webHidden/>
              </w:rPr>
            </w:r>
            <w:r w:rsidR="00341F4B">
              <w:rPr>
                <w:noProof/>
                <w:webHidden/>
              </w:rPr>
              <w:fldChar w:fldCharType="separate"/>
            </w:r>
            <w:r w:rsidR="00907050">
              <w:rPr>
                <w:noProof/>
                <w:webHidden/>
              </w:rPr>
              <w:t>64</w:t>
            </w:r>
            <w:r w:rsidR="00341F4B">
              <w:rPr>
                <w:noProof/>
                <w:webHidden/>
              </w:rPr>
              <w:fldChar w:fldCharType="end"/>
            </w:r>
          </w:hyperlink>
        </w:p>
        <w:p w14:paraId="2E8B25A0" w14:textId="76396044"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19" w:history="1">
            <w:r w:rsidR="00AD3E33" w:rsidRPr="004C515D">
              <w:rPr>
                <w:rStyle w:val="-"/>
                <w:noProof/>
                <w:lang w:val="el-GR"/>
              </w:rPr>
              <w:t>6.1</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Παρακολούθηση της σύμβασης</w:t>
            </w:r>
            <w:r w:rsidR="00AD3E33">
              <w:rPr>
                <w:noProof/>
                <w:webHidden/>
              </w:rPr>
              <w:tab/>
            </w:r>
            <w:r w:rsidR="00341F4B">
              <w:rPr>
                <w:noProof/>
                <w:webHidden/>
              </w:rPr>
              <w:fldChar w:fldCharType="begin"/>
            </w:r>
            <w:r w:rsidR="00AD3E33">
              <w:rPr>
                <w:noProof/>
                <w:webHidden/>
              </w:rPr>
              <w:instrText xml:space="preserve"> PAGEREF _Toc124333519 \h </w:instrText>
            </w:r>
            <w:r w:rsidR="00341F4B">
              <w:rPr>
                <w:noProof/>
                <w:webHidden/>
              </w:rPr>
            </w:r>
            <w:r w:rsidR="00341F4B">
              <w:rPr>
                <w:noProof/>
                <w:webHidden/>
              </w:rPr>
              <w:fldChar w:fldCharType="separate"/>
            </w:r>
            <w:r w:rsidR="00907050">
              <w:rPr>
                <w:noProof/>
                <w:webHidden/>
              </w:rPr>
              <w:t>64</w:t>
            </w:r>
            <w:r w:rsidR="00341F4B">
              <w:rPr>
                <w:noProof/>
                <w:webHidden/>
              </w:rPr>
              <w:fldChar w:fldCharType="end"/>
            </w:r>
          </w:hyperlink>
        </w:p>
        <w:p w14:paraId="2B2F305C" w14:textId="7B758AB6"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20" w:history="1">
            <w:r w:rsidR="00AD3E33" w:rsidRPr="004C515D">
              <w:rPr>
                <w:rStyle w:val="-"/>
                <w:noProof/>
                <w:lang w:val="el-GR"/>
              </w:rPr>
              <w:t>6.2</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Διάρκεια σύμβασης</w:t>
            </w:r>
            <w:r w:rsidR="00AD3E33">
              <w:rPr>
                <w:noProof/>
                <w:webHidden/>
              </w:rPr>
              <w:tab/>
            </w:r>
            <w:r w:rsidR="00341F4B">
              <w:rPr>
                <w:noProof/>
                <w:webHidden/>
              </w:rPr>
              <w:fldChar w:fldCharType="begin"/>
            </w:r>
            <w:r w:rsidR="00AD3E33">
              <w:rPr>
                <w:noProof/>
                <w:webHidden/>
              </w:rPr>
              <w:instrText xml:space="preserve"> PAGEREF _Toc124333520 \h </w:instrText>
            </w:r>
            <w:r w:rsidR="00341F4B">
              <w:rPr>
                <w:noProof/>
                <w:webHidden/>
              </w:rPr>
            </w:r>
            <w:r w:rsidR="00341F4B">
              <w:rPr>
                <w:noProof/>
                <w:webHidden/>
              </w:rPr>
              <w:fldChar w:fldCharType="separate"/>
            </w:r>
            <w:r w:rsidR="00907050">
              <w:rPr>
                <w:noProof/>
                <w:webHidden/>
              </w:rPr>
              <w:t>64</w:t>
            </w:r>
            <w:r w:rsidR="00341F4B">
              <w:rPr>
                <w:noProof/>
                <w:webHidden/>
              </w:rPr>
              <w:fldChar w:fldCharType="end"/>
            </w:r>
          </w:hyperlink>
        </w:p>
        <w:p w14:paraId="4C5F0CF7" w14:textId="59AEEB63"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21" w:history="1">
            <w:r w:rsidR="00AD3E33" w:rsidRPr="004C515D">
              <w:rPr>
                <w:rStyle w:val="-"/>
                <w:noProof/>
                <w:lang w:val="el-GR"/>
              </w:rPr>
              <w:t>6.3</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Παραλαβή του αντικειμένου της σύμβασης</w:t>
            </w:r>
            <w:r w:rsidR="00AD3E33">
              <w:rPr>
                <w:noProof/>
                <w:webHidden/>
              </w:rPr>
              <w:tab/>
            </w:r>
            <w:r w:rsidR="00341F4B">
              <w:rPr>
                <w:noProof/>
                <w:webHidden/>
              </w:rPr>
              <w:fldChar w:fldCharType="begin"/>
            </w:r>
            <w:r w:rsidR="00AD3E33">
              <w:rPr>
                <w:noProof/>
                <w:webHidden/>
              </w:rPr>
              <w:instrText xml:space="preserve"> PAGEREF _Toc124333521 \h </w:instrText>
            </w:r>
            <w:r w:rsidR="00341F4B">
              <w:rPr>
                <w:noProof/>
                <w:webHidden/>
              </w:rPr>
            </w:r>
            <w:r w:rsidR="00341F4B">
              <w:rPr>
                <w:noProof/>
                <w:webHidden/>
              </w:rPr>
              <w:fldChar w:fldCharType="separate"/>
            </w:r>
            <w:r w:rsidR="00907050">
              <w:rPr>
                <w:noProof/>
                <w:webHidden/>
              </w:rPr>
              <w:t>64</w:t>
            </w:r>
            <w:r w:rsidR="00341F4B">
              <w:rPr>
                <w:noProof/>
                <w:webHidden/>
              </w:rPr>
              <w:fldChar w:fldCharType="end"/>
            </w:r>
          </w:hyperlink>
        </w:p>
        <w:p w14:paraId="75814DDF" w14:textId="2FA9DFEE"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22" w:history="1">
            <w:r w:rsidR="00AD3E33" w:rsidRPr="004C515D">
              <w:rPr>
                <w:rStyle w:val="-"/>
                <w:noProof/>
                <w:lang w:val="el-GR"/>
              </w:rPr>
              <w:t>6.4</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Απόρριψη παραδοτέων – Αντικατάσταση</w:t>
            </w:r>
            <w:r w:rsidR="00AD3E33">
              <w:rPr>
                <w:noProof/>
                <w:webHidden/>
              </w:rPr>
              <w:tab/>
            </w:r>
            <w:r w:rsidR="00341F4B">
              <w:rPr>
                <w:noProof/>
                <w:webHidden/>
              </w:rPr>
              <w:fldChar w:fldCharType="begin"/>
            </w:r>
            <w:r w:rsidR="00AD3E33">
              <w:rPr>
                <w:noProof/>
                <w:webHidden/>
              </w:rPr>
              <w:instrText xml:space="preserve"> PAGEREF _Toc124333522 \h </w:instrText>
            </w:r>
            <w:r w:rsidR="00341F4B">
              <w:rPr>
                <w:noProof/>
                <w:webHidden/>
              </w:rPr>
            </w:r>
            <w:r w:rsidR="00341F4B">
              <w:rPr>
                <w:noProof/>
                <w:webHidden/>
              </w:rPr>
              <w:fldChar w:fldCharType="separate"/>
            </w:r>
            <w:r w:rsidR="00907050">
              <w:rPr>
                <w:noProof/>
                <w:webHidden/>
              </w:rPr>
              <w:t>66</w:t>
            </w:r>
            <w:r w:rsidR="00341F4B">
              <w:rPr>
                <w:noProof/>
                <w:webHidden/>
              </w:rPr>
              <w:fldChar w:fldCharType="end"/>
            </w:r>
          </w:hyperlink>
        </w:p>
        <w:p w14:paraId="7C9564A9" w14:textId="13E7C820" w:rsidR="00AD3E33"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4333523" w:history="1">
            <w:r w:rsidR="00AD3E33" w:rsidRPr="004C515D">
              <w:rPr>
                <w:rStyle w:val="-"/>
                <w:noProof/>
                <w:lang w:val="el-GR"/>
              </w:rPr>
              <w:t>6.5</w:t>
            </w:r>
            <w:r w:rsidR="00AD3E33">
              <w:rPr>
                <w:rFonts w:asciiTheme="minorHAnsi" w:eastAsiaTheme="minorEastAsia" w:hAnsiTheme="minorHAnsi" w:cstheme="minorBidi"/>
                <w:smallCaps w:val="0"/>
                <w:noProof/>
                <w:sz w:val="22"/>
                <w:szCs w:val="22"/>
                <w:lang w:val="en-US" w:eastAsia="en-US"/>
              </w:rPr>
              <w:tab/>
            </w:r>
            <w:r w:rsidR="00AD3E33" w:rsidRPr="004C515D">
              <w:rPr>
                <w:rStyle w:val="-"/>
                <w:noProof/>
                <w:lang w:val="el-GR"/>
              </w:rPr>
              <w:t>Αναπροσαρμογή τιμής</w:t>
            </w:r>
            <w:r w:rsidR="00AD3E33">
              <w:rPr>
                <w:noProof/>
                <w:webHidden/>
              </w:rPr>
              <w:tab/>
            </w:r>
            <w:r w:rsidR="00341F4B">
              <w:rPr>
                <w:noProof/>
                <w:webHidden/>
              </w:rPr>
              <w:fldChar w:fldCharType="begin"/>
            </w:r>
            <w:r w:rsidR="00AD3E33">
              <w:rPr>
                <w:noProof/>
                <w:webHidden/>
              </w:rPr>
              <w:instrText xml:space="preserve"> PAGEREF _Toc124333523 \h </w:instrText>
            </w:r>
            <w:r w:rsidR="00341F4B">
              <w:rPr>
                <w:noProof/>
                <w:webHidden/>
              </w:rPr>
            </w:r>
            <w:r w:rsidR="00341F4B">
              <w:rPr>
                <w:noProof/>
                <w:webHidden/>
              </w:rPr>
              <w:fldChar w:fldCharType="separate"/>
            </w:r>
            <w:r w:rsidR="00907050">
              <w:rPr>
                <w:noProof/>
                <w:webHidden/>
              </w:rPr>
              <w:t>67</w:t>
            </w:r>
            <w:r w:rsidR="00341F4B">
              <w:rPr>
                <w:noProof/>
                <w:webHidden/>
              </w:rPr>
              <w:fldChar w:fldCharType="end"/>
            </w:r>
          </w:hyperlink>
        </w:p>
        <w:p w14:paraId="0A43A2F4" w14:textId="081266A7" w:rsidR="00AD3E33"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4333524" w:history="1">
            <w:r w:rsidR="00AD3E33" w:rsidRPr="004C515D">
              <w:rPr>
                <w:rStyle w:val="-"/>
                <w:noProof/>
              </w:rPr>
              <w:t>7.</w:t>
            </w:r>
            <w:r w:rsidR="00AD3E33">
              <w:rPr>
                <w:rFonts w:asciiTheme="minorHAnsi" w:eastAsiaTheme="minorEastAsia" w:hAnsiTheme="minorHAnsi" w:cstheme="minorBidi"/>
                <w:b w:val="0"/>
                <w:bCs w:val="0"/>
                <w:caps w:val="0"/>
                <w:noProof/>
                <w:sz w:val="22"/>
                <w:szCs w:val="22"/>
                <w:lang w:val="en-US" w:eastAsia="en-US"/>
              </w:rPr>
              <w:tab/>
            </w:r>
            <w:r w:rsidR="00AD3E33" w:rsidRPr="004C515D">
              <w:rPr>
                <w:rStyle w:val="-"/>
                <w:noProof/>
              </w:rPr>
              <w:t>ΠΑΡΑΡΤΗΜΑΤΑ</w:t>
            </w:r>
            <w:r w:rsidR="00AD3E33">
              <w:rPr>
                <w:noProof/>
                <w:webHidden/>
              </w:rPr>
              <w:tab/>
            </w:r>
            <w:r w:rsidR="00341F4B">
              <w:rPr>
                <w:noProof/>
                <w:webHidden/>
              </w:rPr>
              <w:fldChar w:fldCharType="begin"/>
            </w:r>
            <w:r w:rsidR="00AD3E33">
              <w:rPr>
                <w:noProof/>
                <w:webHidden/>
              </w:rPr>
              <w:instrText xml:space="preserve"> PAGEREF _Toc124333524 \h </w:instrText>
            </w:r>
            <w:r w:rsidR="00341F4B">
              <w:rPr>
                <w:noProof/>
                <w:webHidden/>
              </w:rPr>
            </w:r>
            <w:r w:rsidR="00341F4B">
              <w:rPr>
                <w:noProof/>
                <w:webHidden/>
              </w:rPr>
              <w:fldChar w:fldCharType="separate"/>
            </w:r>
            <w:r w:rsidR="00907050">
              <w:rPr>
                <w:noProof/>
                <w:webHidden/>
              </w:rPr>
              <w:t>68</w:t>
            </w:r>
            <w:r w:rsidR="00341F4B">
              <w:rPr>
                <w:noProof/>
                <w:webHidden/>
              </w:rPr>
              <w:fldChar w:fldCharType="end"/>
            </w:r>
          </w:hyperlink>
        </w:p>
        <w:p w14:paraId="5FCF3258" w14:textId="6E924ECA" w:rsidR="00AD3E33"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4333525" w:history="1">
            <w:r w:rsidR="00AD3E33" w:rsidRPr="004C515D">
              <w:rPr>
                <w:rStyle w:val="-"/>
                <w:noProof/>
                <w:lang w:val="el-GR"/>
              </w:rPr>
              <w:t>ΠΑΡΑΡΤΗΜΑ Ι – Αναλυτική Περιγραφή Φυσικού και Οικονομικού Αντικειμένου της Σύμβασης</w:t>
            </w:r>
            <w:r w:rsidR="00AD3E33">
              <w:rPr>
                <w:noProof/>
                <w:webHidden/>
              </w:rPr>
              <w:tab/>
            </w:r>
            <w:r w:rsidR="00341F4B">
              <w:rPr>
                <w:noProof/>
                <w:webHidden/>
              </w:rPr>
              <w:fldChar w:fldCharType="begin"/>
            </w:r>
            <w:r w:rsidR="00AD3E33">
              <w:rPr>
                <w:noProof/>
                <w:webHidden/>
              </w:rPr>
              <w:instrText xml:space="preserve"> PAGEREF _Toc124333525 \h </w:instrText>
            </w:r>
            <w:r w:rsidR="00341F4B">
              <w:rPr>
                <w:noProof/>
                <w:webHidden/>
              </w:rPr>
            </w:r>
            <w:r w:rsidR="00341F4B">
              <w:rPr>
                <w:noProof/>
                <w:webHidden/>
              </w:rPr>
              <w:fldChar w:fldCharType="separate"/>
            </w:r>
            <w:r w:rsidR="00907050">
              <w:rPr>
                <w:noProof/>
                <w:webHidden/>
              </w:rPr>
              <w:t>68</w:t>
            </w:r>
            <w:r w:rsidR="00341F4B">
              <w:rPr>
                <w:noProof/>
                <w:webHidden/>
              </w:rPr>
              <w:fldChar w:fldCharType="end"/>
            </w:r>
          </w:hyperlink>
        </w:p>
        <w:p w14:paraId="2ACB53A7" w14:textId="14E6C29D" w:rsidR="00AD3E33"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4333526" w:history="1">
            <w:r w:rsidR="00AD3E33" w:rsidRPr="004C515D">
              <w:rPr>
                <w:rStyle w:val="-"/>
                <w:noProof/>
                <w:lang w:val="el-GR"/>
              </w:rPr>
              <w:t>1.</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Περιβάλλον της Σύμβασης</w:t>
            </w:r>
            <w:r w:rsidR="00AD3E33">
              <w:rPr>
                <w:noProof/>
                <w:webHidden/>
              </w:rPr>
              <w:tab/>
            </w:r>
            <w:r w:rsidR="00341F4B">
              <w:rPr>
                <w:noProof/>
                <w:webHidden/>
              </w:rPr>
              <w:fldChar w:fldCharType="begin"/>
            </w:r>
            <w:r w:rsidR="00AD3E33">
              <w:rPr>
                <w:noProof/>
                <w:webHidden/>
              </w:rPr>
              <w:instrText xml:space="preserve"> PAGEREF _Toc124333526 \h </w:instrText>
            </w:r>
            <w:r w:rsidR="00341F4B">
              <w:rPr>
                <w:noProof/>
                <w:webHidden/>
              </w:rPr>
            </w:r>
            <w:r w:rsidR="00341F4B">
              <w:rPr>
                <w:noProof/>
                <w:webHidden/>
              </w:rPr>
              <w:fldChar w:fldCharType="separate"/>
            </w:r>
            <w:r w:rsidR="00907050">
              <w:rPr>
                <w:noProof/>
                <w:webHidden/>
              </w:rPr>
              <w:t>68</w:t>
            </w:r>
            <w:r w:rsidR="00341F4B">
              <w:rPr>
                <w:noProof/>
                <w:webHidden/>
              </w:rPr>
              <w:fldChar w:fldCharType="end"/>
            </w:r>
          </w:hyperlink>
        </w:p>
        <w:p w14:paraId="555506E8" w14:textId="54E2C3C8" w:rsidR="00AD3E33"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4333527" w:history="1">
            <w:r w:rsidR="00AD3E33" w:rsidRPr="004C515D">
              <w:rPr>
                <w:rStyle w:val="-"/>
                <w:rFonts w:eastAsia="SimSun"/>
                <w:noProof/>
                <w:lang w:val="el-GR"/>
              </w:rPr>
              <w:t>1.1.</w:t>
            </w:r>
            <w:r w:rsidR="00AD3E33">
              <w:rPr>
                <w:rFonts w:asciiTheme="minorHAnsi" w:eastAsiaTheme="minorEastAsia" w:hAnsiTheme="minorHAnsi" w:cstheme="minorBidi"/>
                <w:noProof/>
                <w:sz w:val="22"/>
                <w:szCs w:val="22"/>
                <w:lang w:val="en-US" w:eastAsia="en-US"/>
              </w:rPr>
              <w:tab/>
            </w:r>
            <w:r w:rsidR="00AD3E33" w:rsidRPr="004C515D">
              <w:rPr>
                <w:rStyle w:val="-"/>
                <w:rFonts w:eastAsia="SimSun"/>
                <w:noProof/>
                <w:lang w:val="el-GR"/>
              </w:rPr>
              <w:t>Εμπλεκόμενοι στην υλοποίηση της Σύμβασης</w:t>
            </w:r>
            <w:r w:rsidR="00AD3E33">
              <w:rPr>
                <w:noProof/>
                <w:webHidden/>
              </w:rPr>
              <w:tab/>
            </w:r>
            <w:r w:rsidR="00341F4B">
              <w:rPr>
                <w:noProof/>
                <w:webHidden/>
              </w:rPr>
              <w:fldChar w:fldCharType="begin"/>
            </w:r>
            <w:r w:rsidR="00AD3E33">
              <w:rPr>
                <w:noProof/>
                <w:webHidden/>
              </w:rPr>
              <w:instrText xml:space="preserve"> PAGEREF _Toc124333527 \h </w:instrText>
            </w:r>
            <w:r w:rsidR="00341F4B">
              <w:rPr>
                <w:noProof/>
                <w:webHidden/>
              </w:rPr>
            </w:r>
            <w:r w:rsidR="00341F4B">
              <w:rPr>
                <w:noProof/>
                <w:webHidden/>
              </w:rPr>
              <w:fldChar w:fldCharType="separate"/>
            </w:r>
            <w:r w:rsidR="00907050">
              <w:rPr>
                <w:noProof/>
                <w:webHidden/>
              </w:rPr>
              <w:t>68</w:t>
            </w:r>
            <w:r w:rsidR="00341F4B">
              <w:rPr>
                <w:noProof/>
                <w:webHidden/>
              </w:rPr>
              <w:fldChar w:fldCharType="end"/>
            </w:r>
          </w:hyperlink>
        </w:p>
        <w:p w14:paraId="39F6D8EF" w14:textId="4E74754B" w:rsidR="00AD3E33" w:rsidRDefault="00000000">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4333528" w:history="1">
            <w:r w:rsidR="00AD3E33" w:rsidRPr="004C515D">
              <w:rPr>
                <w:rStyle w:val="-"/>
                <w:rFonts w:eastAsia="SimSun"/>
                <w:noProof/>
              </w:rPr>
              <w:t>1.1.1.</w:t>
            </w:r>
            <w:r w:rsidR="00AD3E33">
              <w:rPr>
                <w:rFonts w:asciiTheme="minorHAnsi" w:eastAsiaTheme="minorEastAsia" w:hAnsiTheme="minorHAnsi" w:cstheme="minorBidi"/>
                <w:noProof/>
                <w:sz w:val="22"/>
                <w:szCs w:val="22"/>
                <w:lang w:val="en-US" w:eastAsia="en-US"/>
              </w:rPr>
              <w:tab/>
            </w:r>
            <w:r w:rsidR="00AD3E33" w:rsidRPr="004C515D">
              <w:rPr>
                <w:rStyle w:val="-"/>
                <w:rFonts w:eastAsia="SimSun"/>
                <w:bCs/>
                <w:noProof/>
              </w:rPr>
              <w:t>Φορέας Υλοποίησης – Αναθέτουσα Αρχή</w:t>
            </w:r>
            <w:r w:rsidR="00AD3E33">
              <w:rPr>
                <w:noProof/>
                <w:webHidden/>
              </w:rPr>
              <w:tab/>
            </w:r>
            <w:r w:rsidR="00341F4B">
              <w:rPr>
                <w:noProof/>
                <w:webHidden/>
              </w:rPr>
              <w:fldChar w:fldCharType="begin"/>
            </w:r>
            <w:r w:rsidR="00AD3E33">
              <w:rPr>
                <w:noProof/>
                <w:webHidden/>
              </w:rPr>
              <w:instrText xml:space="preserve"> PAGEREF _Toc124333528 \h </w:instrText>
            </w:r>
            <w:r w:rsidR="00341F4B">
              <w:rPr>
                <w:noProof/>
                <w:webHidden/>
              </w:rPr>
            </w:r>
            <w:r w:rsidR="00341F4B">
              <w:rPr>
                <w:noProof/>
                <w:webHidden/>
              </w:rPr>
              <w:fldChar w:fldCharType="separate"/>
            </w:r>
            <w:r w:rsidR="00907050">
              <w:rPr>
                <w:noProof/>
                <w:webHidden/>
              </w:rPr>
              <w:t>68</w:t>
            </w:r>
            <w:r w:rsidR="00341F4B">
              <w:rPr>
                <w:noProof/>
                <w:webHidden/>
              </w:rPr>
              <w:fldChar w:fldCharType="end"/>
            </w:r>
          </w:hyperlink>
        </w:p>
        <w:p w14:paraId="4DED1CD1" w14:textId="73E3570D" w:rsidR="00AD3E33" w:rsidRDefault="00000000">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4333529" w:history="1">
            <w:r w:rsidR="00AD3E33" w:rsidRPr="004C515D">
              <w:rPr>
                <w:rStyle w:val="-"/>
                <w:rFonts w:eastAsia="SimSun"/>
                <w:noProof/>
                <w:lang w:val="el-GR"/>
              </w:rPr>
              <w:t>1.1.2.</w:t>
            </w:r>
            <w:r w:rsidR="00AD3E33">
              <w:rPr>
                <w:rFonts w:asciiTheme="minorHAnsi" w:eastAsiaTheme="minorEastAsia" w:hAnsiTheme="minorHAnsi" w:cstheme="minorBidi"/>
                <w:noProof/>
                <w:sz w:val="22"/>
                <w:szCs w:val="22"/>
                <w:lang w:val="en-US" w:eastAsia="en-US"/>
              </w:rPr>
              <w:tab/>
            </w:r>
            <w:r w:rsidR="00AD3E33" w:rsidRPr="004C515D">
              <w:rPr>
                <w:rStyle w:val="-"/>
                <w:rFonts w:eastAsia="SimSun"/>
                <w:bCs/>
                <w:noProof/>
                <w:lang w:val="el-GR"/>
              </w:rPr>
              <w:t>Φορέας Χρηματοδότησης - Κύριος του Έργου – Φορέας Λειτουργίας</w:t>
            </w:r>
            <w:r w:rsidR="00AD3E33">
              <w:rPr>
                <w:noProof/>
                <w:webHidden/>
              </w:rPr>
              <w:tab/>
            </w:r>
            <w:r w:rsidR="00341F4B">
              <w:rPr>
                <w:noProof/>
                <w:webHidden/>
              </w:rPr>
              <w:fldChar w:fldCharType="begin"/>
            </w:r>
            <w:r w:rsidR="00AD3E33">
              <w:rPr>
                <w:noProof/>
                <w:webHidden/>
              </w:rPr>
              <w:instrText xml:space="preserve"> PAGEREF _Toc124333529 \h </w:instrText>
            </w:r>
            <w:r w:rsidR="00341F4B">
              <w:rPr>
                <w:noProof/>
                <w:webHidden/>
              </w:rPr>
            </w:r>
            <w:r w:rsidR="00341F4B">
              <w:rPr>
                <w:noProof/>
                <w:webHidden/>
              </w:rPr>
              <w:fldChar w:fldCharType="separate"/>
            </w:r>
            <w:r w:rsidR="00907050">
              <w:rPr>
                <w:noProof/>
                <w:webHidden/>
              </w:rPr>
              <w:t>69</w:t>
            </w:r>
            <w:r w:rsidR="00341F4B">
              <w:rPr>
                <w:noProof/>
                <w:webHidden/>
              </w:rPr>
              <w:fldChar w:fldCharType="end"/>
            </w:r>
          </w:hyperlink>
        </w:p>
        <w:p w14:paraId="1C776F85" w14:textId="045D7FE6" w:rsidR="00AD3E33" w:rsidRDefault="00000000">
          <w:pPr>
            <w:pStyle w:val="50"/>
            <w:tabs>
              <w:tab w:val="left" w:pos="1760"/>
              <w:tab w:val="right" w:leader="dot" w:pos="9628"/>
            </w:tabs>
            <w:rPr>
              <w:rFonts w:asciiTheme="minorHAnsi" w:eastAsiaTheme="minorEastAsia" w:hAnsiTheme="minorHAnsi" w:cstheme="minorBidi"/>
              <w:noProof/>
              <w:sz w:val="22"/>
              <w:szCs w:val="22"/>
              <w:lang w:val="en-US" w:eastAsia="en-US"/>
            </w:rPr>
          </w:pPr>
          <w:hyperlink w:anchor="_Toc124333530" w:history="1">
            <w:r w:rsidR="00AD3E33" w:rsidRPr="004C515D">
              <w:rPr>
                <w:rStyle w:val="-"/>
                <w:rFonts w:eastAsia="SimSun"/>
                <w:noProof/>
                <w:lang w:val="el-GR"/>
              </w:rPr>
              <w:t>1.1.3.</w:t>
            </w:r>
            <w:r w:rsidR="00AD3E33">
              <w:rPr>
                <w:rFonts w:asciiTheme="minorHAnsi" w:eastAsiaTheme="minorEastAsia" w:hAnsiTheme="minorHAnsi" w:cstheme="minorBidi"/>
                <w:noProof/>
                <w:sz w:val="22"/>
                <w:szCs w:val="22"/>
                <w:lang w:val="en-US" w:eastAsia="en-US"/>
              </w:rPr>
              <w:tab/>
            </w:r>
            <w:r w:rsidR="00AD3E33" w:rsidRPr="004C515D">
              <w:rPr>
                <w:rStyle w:val="-"/>
                <w:rFonts w:eastAsia="SimSun"/>
                <w:bCs/>
                <w:noProof/>
                <w:lang w:val="el-GR"/>
              </w:rPr>
              <w:t>Όργανα &amp; Επιτροπές Παρακολούθησης, Διακυβέρνησης και Ελέγχου του Έργου</w:t>
            </w:r>
            <w:r w:rsidR="00AD3E33">
              <w:rPr>
                <w:noProof/>
                <w:webHidden/>
              </w:rPr>
              <w:tab/>
            </w:r>
            <w:r w:rsidR="00341F4B">
              <w:rPr>
                <w:noProof/>
                <w:webHidden/>
              </w:rPr>
              <w:fldChar w:fldCharType="begin"/>
            </w:r>
            <w:r w:rsidR="00AD3E33">
              <w:rPr>
                <w:noProof/>
                <w:webHidden/>
              </w:rPr>
              <w:instrText xml:space="preserve"> PAGEREF _Toc124333530 \h </w:instrText>
            </w:r>
            <w:r w:rsidR="00341F4B">
              <w:rPr>
                <w:noProof/>
                <w:webHidden/>
              </w:rPr>
            </w:r>
            <w:r w:rsidR="00341F4B">
              <w:rPr>
                <w:noProof/>
                <w:webHidden/>
              </w:rPr>
              <w:fldChar w:fldCharType="separate"/>
            </w:r>
            <w:r w:rsidR="00907050">
              <w:rPr>
                <w:noProof/>
                <w:webHidden/>
              </w:rPr>
              <w:t>70</w:t>
            </w:r>
            <w:r w:rsidR="00341F4B">
              <w:rPr>
                <w:noProof/>
                <w:webHidden/>
              </w:rPr>
              <w:fldChar w:fldCharType="end"/>
            </w:r>
          </w:hyperlink>
        </w:p>
        <w:p w14:paraId="2CFE02E1" w14:textId="6D0FBF49" w:rsidR="00AD3E33"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4333531" w:history="1">
            <w:r w:rsidR="00AD3E33" w:rsidRPr="004C515D">
              <w:rPr>
                <w:rStyle w:val="-"/>
                <w:noProof/>
                <w:lang w:val="el-GR"/>
              </w:rPr>
              <w:t>2.</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Περιγραφή Φυσικού Αντικειμένου της Σύμβασης</w:t>
            </w:r>
            <w:r w:rsidR="00AD3E33">
              <w:rPr>
                <w:noProof/>
                <w:webHidden/>
              </w:rPr>
              <w:tab/>
            </w:r>
            <w:r w:rsidR="00341F4B">
              <w:rPr>
                <w:noProof/>
                <w:webHidden/>
              </w:rPr>
              <w:fldChar w:fldCharType="begin"/>
            </w:r>
            <w:r w:rsidR="00AD3E33">
              <w:rPr>
                <w:noProof/>
                <w:webHidden/>
              </w:rPr>
              <w:instrText xml:space="preserve"> PAGEREF _Toc124333531 \h </w:instrText>
            </w:r>
            <w:r w:rsidR="00341F4B">
              <w:rPr>
                <w:noProof/>
                <w:webHidden/>
              </w:rPr>
            </w:r>
            <w:r w:rsidR="00341F4B">
              <w:rPr>
                <w:noProof/>
                <w:webHidden/>
              </w:rPr>
              <w:fldChar w:fldCharType="separate"/>
            </w:r>
            <w:r w:rsidR="00907050">
              <w:rPr>
                <w:noProof/>
                <w:webHidden/>
              </w:rPr>
              <w:t>70</w:t>
            </w:r>
            <w:r w:rsidR="00341F4B">
              <w:rPr>
                <w:noProof/>
                <w:webHidden/>
              </w:rPr>
              <w:fldChar w:fldCharType="end"/>
            </w:r>
          </w:hyperlink>
        </w:p>
        <w:p w14:paraId="27C1491B" w14:textId="4DE8A106" w:rsidR="00AD3E33"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4333532" w:history="1">
            <w:r w:rsidR="00AD3E33" w:rsidRPr="004C515D">
              <w:rPr>
                <w:rStyle w:val="-"/>
                <w:noProof/>
                <w:lang w:val="el-GR"/>
              </w:rPr>
              <w:t>2.1</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ΠΕΡΙΒΑΛΛΟΝ ΤΟΥ ΕΡΓΟΥ</w:t>
            </w:r>
            <w:r w:rsidR="00AD3E33">
              <w:rPr>
                <w:noProof/>
                <w:webHidden/>
              </w:rPr>
              <w:tab/>
            </w:r>
            <w:r w:rsidR="00341F4B">
              <w:rPr>
                <w:noProof/>
                <w:webHidden/>
              </w:rPr>
              <w:fldChar w:fldCharType="begin"/>
            </w:r>
            <w:r w:rsidR="00AD3E33">
              <w:rPr>
                <w:noProof/>
                <w:webHidden/>
              </w:rPr>
              <w:instrText xml:space="preserve"> PAGEREF _Toc124333532 \h </w:instrText>
            </w:r>
            <w:r w:rsidR="00341F4B">
              <w:rPr>
                <w:noProof/>
                <w:webHidden/>
              </w:rPr>
            </w:r>
            <w:r w:rsidR="00341F4B">
              <w:rPr>
                <w:noProof/>
                <w:webHidden/>
              </w:rPr>
              <w:fldChar w:fldCharType="separate"/>
            </w:r>
            <w:r w:rsidR="00907050">
              <w:rPr>
                <w:noProof/>
                <w:webHidden/>
              </w:rPr>
              <w:t>70</w:t>
            </w:r>
            <w:r w:rsidR="00341F4B">
              <w:rPr>
                <w:noProof/>
                <w:webHidden/>
              </w:rPr>
              <w:fldChar w:fldCharType="end"/>
            </w:r>
          </w:hyperlink>
        </w:p>
        <w:p w14:paraId="3D1E62B5" w14:textId="5BF55298" w:rsidR="00AD3E33"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4333533" w:history="1">
            <w:r w:rsidR="00AD3E33" w:rsidRPr="004C515D">
              <w:rPr>
                <w:rStyle w:val="-"/>
                <w:noProof/>
                <w:lang w:val="el-GR"/>
              </w:rPr>
              <w:t>2.2</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Αντικείμενο της Σύμβασης</w:t>
            </w:r>
            <w:r w:rsidR="00AD3E33">
              <w:rPr>
                <w:noProof/>
                <w:webHidden/>
              </w:rPr>
              <w:tab/>
            </w:r>
            <w:r w:rsidR="00341F4B">
              <w:rPr>
                <w:noProof/>
                <w:webHidden/>
              </w:rPr>
              <w:fldChar w:fldCharType="begin"/>
            </w:r>
            <w:r w:rsidR="00AD3E33">
              <w:rPr>
                <w:noProof/>
                <w:webHidden/>
              </w:rPr>
              <w:instrText xml:space="preserve"> PAGEREF _Toc124333533 \h </w:instrText>
            </w:r>
            <w:r w:rsidR="00341F4B">
              <w:rPr>
                <w:noProof/>
                <w:webHidden/>
              </w:rPr>
            </w:r>
            <w:r w:rsidR="00341F4B">
              <w:rPr>
                <w:noProof/>
                <w:webHidden/>
              </w:rPr>
              <w:fldChar w:fldCharType="separate"/>
            </w:r>
            <w:r w:rsidR="00907050">
              <w:rPr>
                <w:noProof/>
                <w:webHidden/>
              </w:rPr>
              <w:t>72</w:t>
            </w:r>
            <w:r w:rsidR="00341F4B">
              <w:rPr>
                <w:noProof/>
                <w:webHidden/>
              </w:rPr>
              <w:fldChar w:fldCharType="end"/>
            </w:r>
          </w:hyperlink>
        </w:p>
        <w:p w14:paraId="51BD81AF" w14:textId="374A1202" w:rsidR="00AD3E33"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4333534" w:history="1">
            <w:r w:rsidR="00AD3E33" w:rsidRPr="004C515D">
              <w:rPr>
                <w:rStyle w:val="-"/>
                <w:noProof/>
                <w:lang w:val="el-GR"/>
              </w:rPr>
              <w:t>3.</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Μεθοδολογία Υλοποίησης</w:t>
            </w:r>
            <w:r w:rsidR="00AD3E33">
              <w:rPr>
                <w:noProof/>
                <w:webHidden/>
              </w:rPr>
              <w:tab/>
            </w:r>
            <w:r w:rsidR="00341F4B">
              <w:rPr>
                <w:noProof/>
                <w:webHidden/>
              </w:rPr>
              <w:fldChar w:fldCharType="begin"/>
            </w:r>
            <w:r w:rsidR="00AD3E33">
              <w:rPr>
                <w:noProof/>
                <w:webHidden/>
              </w:rPr>
              <w:instrText xml:space="preserve"> PAGEREF _Toc124333534 \h </w:instrText>
            </w:r>
            <w:r w:rsidR="00341F4B">
              <w:rPr>
                <w:noProof/>
                <w:webHidden/>
              </w:rPr>
            </w:r>
            <w:r w:rsidR="00341F4B">
              <w:rPr>
                <w:noProof/>
                <w:webHidden/>
              </w:rPr>
              <w:fldChar w:fldCharType="separate"/>
            </w:r>
            <w:r w:rsidR="00907050">
              <w:rPr>
                <w:noProof/>
                <w:webHidden/>
              </w:rPr>
              <w:t>73</w:t>
            </w:r>
            <w:r w:rsidR="00341F4B">
              <w:rPr>
                <w:noProof/>
                <w:webHidden/>
              </w:rPr>
              <w:fldChar w:fldCharType="end"/>
            </w:r>
          </w:hyperlink>
        </w:p>
        <w:p w14:paraId="6E24FECC" w14:textId="1BE2E162" w:rsidR="00AD3E33"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4333535" w:history="1">
            <w:r w:rsidR="00AD3E33" w:rsidRPr="004C515D">
              <w:rPr>
                <w:rStyle w:val="-"/>
                <w:noProof/>
                <w:lang w:val="el-GR"/>
              </w:rPr>
              <w:t>3.1</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Χρονοδιάγραμμα</w:t>
            </w:r>
            <w:r w:rsidR="00AD3E33">
              <w:rPr>
                <w:noProof/>
                <w:webHidden/>
              </w:rPr>
              <w:tab/>
            </w:r>
            <w:r w:rsidR="00341F4B">
              <w:rPr>
                <w:noProof/>
                <w:webHidden/>
              </w:rPr>
              <w:fldChar w:fldCharType="begin"/>
            </w:r>
            <w:r w:rsidR="00AD3E33">
              <w:rPr>
                <w:noProof/>
                <w:webHidden/>
              </w:rPr>
              <w:instrText xml:space="preserve"> PAGEREF _Toc124333535 \h </w:instrText>
            </w:r>
            <w:r w:rsidR="00341F4B">
              <w:rPr>
                <w:noProof/>
                <w:webHidden/>
              </w:rPr>
            </w:r>
            <w:r w:rsidR="00341F4B">
              <w:rPr>
                <w:noProof/>
                <w:webHidden/>
              </w:rPr>
              <w:fldChar w:fldCharType="separate"/>
            </w:r>
            <w:r w:rsidR="00907050">
              <w:rPr>
                <w:noProof/>
                <w:webHidden/>
              </w:rPr>
              <w:t>74</w:t>
            </w:r>
            <w:r w:rsidR="00341F4B">
              <w:rPr>
                <w:noProof/>
                <w:webHidden/>
              </w:rPr>
              <w:fldChar w:fldCharType="end"/>
            </w:r>
          </w:hyperlink>
        </w:p>
        <w:p w14:paraId="1C4FCB5A" w14:textId="0517828F" w:rsidR="00AD3E33"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4333536" w:history="1">
            <w:r w:rsidR="00AD3E33" w:rsidRPr="004C515D">
              <w:rPr>
                <w:rStyle w:val="-"/>
                <w:noProof/>
                <w:lang w:val="el-GR"/>
              </w:rPr>
              <w:t>3.2</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Χρόνος Υποβολής και Διαδικασία Οριστικοποίησης Παραδοτέων</w:t>
            </w:r>
            <w:r w:rsidR="00AD3E33">
              <w:rPr>
                <w:noProof/>
                <w:webHidden/>
              </w:rPr>
              <w:tab/>
            </w:r>
            <w:r w:rsidR="00341F4B">
              <w:rPr>
                <w:noProof/>
                <w:webHidden/>
              </w:rPr>
              <w:fldChar w:fldCharType="begin"/>
            </w:r>
            <w:r w:rsidR="00AD3E33">
              <w:rPr>
                <w:noProof/>
                <w:webHidden/>
              </w:rPr>
              <w:instrText xml:space="preserve"> PAGEREF _Toc124333536 \h </w:instrText>
            </w:r>
            <w:r w:rsidR="00341F4B">
              <w:rPr>
                <w:noProof/>
                <w:webHidden/>
              </w:rPr>
            </w:r>
            <w:r w:rsidR="00341F4B">
              <w:rPr>
                <w:noProof/>
                <w:webHidden/>
              </w:rPr>
              <w:fldChar w:fldCharType="separate"/>
            </w:r>
            <w:r w:rsidR="00907050">
              <w:rPr>
                <w:noProof/>
                <w:webHidden/>
              </w:rPr>
              <w:t>74</w:t>
            </w:r>
            <w:r w:rsidR="00341F4B">
              <w:rPr>
                <w:noProof/>
                <w:webHidden/>
              </w:rPr>
              <w:fldChar w:fldCharType="end"/>
            </w:r>
          </w:hyperlink>
        </w:p>
        <w:p w14:paraId="3C38FD42" w14:textId="7E9ECC06" w:rsidR="00AD3E33"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4333537" w:history="1">
            <w:r w:rsidR="00AD3E33" w:rsidRPr="004C515D">
              <w:rPr>
                <w:rStyle w:val="-"/>
                <w:noProof/>
                <w:lang w:val="el-GR"/>
              </w:rPr>
              <w:t>3.3</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Ομάδα Έργου/Σχήμα Διοίκησης Έργου</w:t>
            </w:r>
            <w:r w:rsidR="00AD3E33">
              <w:rPr>
                <w:noProof/>
                <w:webHidden/>
              </w:rPr>
              <w:tab/>
            </w:r>
            <w:r w:rsidR="00341F4B">
              <w:rPr>
                <w:noProof/>
                <w:webHidden/>
              </w:rPr>
              <w:fldChar w:fldCharType="begin"/>
            </w:r>
            <w:r w:rsidR="00AD3E33">
              <w:rPr>
                <w:noProof/>
                <w:webHidden/>
              </w:rPr>
              <w:instrText xml:space="preserve"> PAGEREF _Toc124333537 \h </w:instrText>
            </w:r>
            <w:r w:rsidR="00341F4B">
              <w:rPr>
                <w:noProof/>
                <w:webHidden/>
              </w:rPr>
            </w:r>
            <w:r w:rsidR="00341F4B">
              <w:rPr>
                <w:noProof/>
                <w:webHidden/>
              </w:rPr>
              <w:fldChar w:fldCharType="separate"/>
            </w:r>
            <w:r w:rsidR="00907050">
              <w:rPr>
                <w:noProof/>
                <w:webHidden/>
              </w:rPr>
              <w:t>75</w:t>
            </w:r>
            <w:r w:rsidR="00341F4B">
              <w:rPr>
                <w:noProof/>
                <w:webHidden/>
              </w:rPr>
              <w:fldChar w:fldCharType="end"/>
            </w:r>
          </w:hyperlink>
        </w:p>
        <w:p w14:paraId="7158A457" w14:textId="184D2C5B" w:rsidR="00AD3E33"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4333538" w:history="1">
            <w:r w:rsidR="00AD3E33" w:rsidRPr="004C515D">
              <w:rPr>
                <w:rStyle w:val="-"/>
                <w:noProof/>
                <w:lang w:val="el-GR"/>
              </w:rPr>
              <w:t>3.4</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Μεθοδολογία διασφάλισης ποιότητας</w:t>
            </w:r>
            <w:r w:rsidR="00AD3E33">
              <w:rPr>
                <w:noProof/>
                <w:webHidden/>
              </w:rPr>
              <w:tab/>
            </w:r>
            <w:r w:rsidR="00341F4B">
              <w:rPr>
                <w:noProof/>
                <w:webHidden/>
              </w:rPr>
              <w:fldChar w:fldCharType="begin"/>
            </w:r>
            <w:r w:rsidR="00AD3E33">
              <w:rPr>
                <w:noProof/>
                <w:webHidden/>
              </w:rPr>
              <w:instrText xml:space="preserve"> PAGEREF _Toc124333538 \h </w:instrText>
            </w:r>
            <w:r w:rsidR="00341F4B">
              <w:rPr>
                <w:noProof/>
                <w:webHidden/>
              </w:rPr>
            </w:r>
            <w:r w:rsidR="00341F4B">
              <w:rPr>
                <w:noProof/>
                <w:webHidden/>
              </w:rPr>
              <w:fldChar w:fldCharType="separate"/>
            </w:r>
            <w:r w:rsidR="00907050">
              <w:rPr>
                <w:noProof/>
                <w:webHidden/>
              </w:rPr>
              <w:t>75</w:t>
            </w:r>
            <w:r w:rsidR="00341F4B">
              <w:rPr>
                <w:noProof/>
                <w:webHidden/>
              </w:rPr>
              <w:fldChar w:fldCharType="end"/>
            </w:r>
          </w:hyperlink>
        </w:p>
        <w:p w14:paraId="70A595DD" w14:textId="198DD773" w:rsidR="00AD3E33" w:rsidRDefault="00000000">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124333539" w:history="1">
            <w:r w:rsidR="00AD3E33" w:rsidRPr="004C515D">
              <w:rPr>
                <w:rStyle w:val="-"/>
                <w:noProof/>
                <w:lang w:val="el-GR"/>
              </w:rPr>
              <w:t>3.5</w:t>
            </w:r>
            <w:r w:rsidR="00AD3E33">
              <w:rPr>
                <w:rFonts w:asciiTheme="minorHAnsi" w:eastAsiaTheme="minorEastAsia" w:hAnsiTheme="minorHAnsi" w:cstheme="minorBidi"/>
                <w:noProof/>
                <w:sz w:val="22"/>
                <w:szCs w:val="22"/>
                <w:lang w:val="en-US" w:eastAsia="en-US"/>
              </w:rPr>
              <w:tab/>
            </w:r>
            <w:r w:rsidR="00AD3E33" w:rsidRPr="004C515D">
              <w:rPr>
                <w:rStyle w:val="-"/>
                <w:noProof/>
                <w:lang w:val="el-GR"/>
              </w:rPr>
              <w:t>Τόπος υλοποίησης/ παροχής των υπηρεσιών</w:t>
            </w:r>
            <w:r w:rsidR="00AD3E33">
              <w:rPr>
                <w:noProof/>
                <w:webHidden/>
              </w:rPr>
              <w:tab/>
            </w:r>
            <w:r w:rsidR="00341F4B">
              <w:rPr>
                <w:noProof/>
                <w:webHidden/>
              </w:rPr>
              <w:fldChar w:fldCharType="begin"/>
            </w:r>
            <w:r w:rsidR="00AD3E33">
              <w:rPr>
                <w:noProof/>
                <w:webHidden/>
              </w:rPr>
              <w:instrText xml:space="preserve"> PAGEREF _Toc124333539 \h </w:instrText>
            </w:r>
            <w:r w:rsidR="00341F4B">
              <w:rPr>
                <w:noProof/>
                <w:webHidden/>
              </w:rPr>
            </w:r>
            <w:r w:rsidR="00341F4B">
              <w:rPr>
                <w:noProof/>
                <w:webHidden/>
              </w:rPr>
              <w:fldChar w:fldCharType="separate"/>
            </w:r>
            <w:r w:rsidR="00907050">
              <w:rPr>
                <w:noProof/>
                <w:webHidden/>
              </w:rPr>
              <w:t>76</w:t>
            </w:r>
            <w:r w:rsidR="00341F4B">
              <w:rPr>
                <w:noProof/>
                <w:webHidden/>
              </w:rPr>
              <w:fldChar w:fldCharType="end"/>
            </w:r>
          </w:hyperlink>
        </w:p>
        <w:p w14:paraId="1B732DA8" w14:textId="05773187" w:rsidR="00AD3E33"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4333540" w:history="1">
            <w:r w:rsidR="00AD3E33" w:rsidRPr="004C515D">
              <w:rPr>
                <w:rStyle w:val="-"/>
                <w:noProof/>
                <w:lang w:val="el-GR"/>
              </w:rPr>
              <w:t>ΠΑΡΑΡΤΗΜΑ ΙΙ – Πίνακες Συμμόρφωσης</w:t>
            </w:r>
            <w:r w:rsidR="00AD3E33">
              <w:rPr>
                <w:noProof/>
                <w:webHidden/>
              </w:rPr>
              <w:tab/>
            </w:r>
            <w:r w:rsidR="00341F4B">
              <w:rPr>
                <w:noProof/>
                <w:webHidden/>
              </w:rPr>
              <w:fldChar w:fldCharType="begin"/>
            </w:r>
            <w:r w:rsidR="00AD3E33">
              <w:rPr>
                <w:noProof/>
                <w:webHidden/>
              </w:rPr>
              <w:instrText xml:space="preserve"> PAGEREF _Toc124333540 \h </w:instrText>
            </w:r>
            <w:r w:rsidR="00341F4B">
              <w:rPr>
                <w:noProof/>
                <w:webHidden/>
              </w:rPr>
            </w:r>
            <w:r w:rsidR="00341F4B">
              <w:rPr>
                <w:noProof/>
                <w:webHidden/>
              </w:rPr>
              <w:fldChar w:fldCharType="separate"/>
            </w:r>
            <w:r w:rsidR="00907050">
              <w:rPr>
                <w:noProof/>
                <w:webHidden/>
              </w:rPr>
              <w:t>77</w:t>
            </w:r>
            <w:r w:rsidR="00341F4B">
              <w:rPr>
                <w:noProof/>
                <w:webHidden/>
              </w:rPr>
              <w:fldChar w:fldCharType="end"/>
            </w:r>
          </w:hyperlink>
        </w:p>
        <w:p w14:paraId="2CAB4EF0" w14:textId="7EA7DD6A" w:rsidR="00AD3E33"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4333541" w:history="1">
            <w:r w:rsidR="00AD3E33" w:rsidRPr="004C515D">
              <w:rPr>
                <w:rStyle w:val="-"/>
                <w:noProof/>
                <w:lang w:val="el-GR"/>
              </w:rPr>
              <w:t>ΠΑΡΑΡΤΗΜΑ ΙΙI – ΕΥΡΩΠΑΙΚΟ ΕΝΙΑΙΟ ΕΓΓΡΑΦΟ ΣΥΜΒΑΣΗΣ (ΕΕΕΣ)</w:t>
            </w:r>
            <w:r w:rsidR="00AD3E33">
              <w:rPr>
                <w:noProof/>
                <w:webHidden/>
              </w:rPr>
              <w:tab/>
            </w:r>
            <w:r w:rsidR="00341F4B">
              <w:rPr>
                <w:noProof/>
                <w:webHidden/>
              </w:rPr>
              <w:fldChar w:fldCharType="begin"/>
            </w:r>
            <w:r w:rsidR="00AD3E33">
              <w:rPr>
                <w:noProof/>
                <w:webHidden/>
              </w:rPr>
              <w:instrText xml:space="preserve"> PAGEREF _Toc124333541 \h </w:instrText>
            </w:r>
            <w:r w:rsidR="00341F4B">
              <w:rPr>
                <w:noProof/>
                <w:webHidden/>
              </w:rPr>
            </w:r>
            <w:r w:rsidR="00341F4B">
              <w:rPr>
                <w:noProof/>
                <w:webHidden/>
              </w:rPr>
              <w:fldChar w:fldCharType="separate"/>
            </w:r>
            <w:r w:rsidR="00907050">
              <w:rPr>
                <w:noProof/>
                <w:webHidden/>
              </w:rPr>
              <w:t>78</w:t>
            </w:r>
            <w:r w:rsidR="00341F4B">
              <w:rPr>
                <w:noProof/>
                <w:webHidden/>
              </w:rPr>
              <w:fldChar w:fldCharType="end"/>
            </w:r>
          </w:hyperlink>
        </w:p>
        <w:p w14:paraId="43001CE9" w14:textId="3A390E0F" w:rsidR="00AD3E33" w:rsidRDefault="00000000">
          <w:pPr>
            <w:pStyle w:val="40"/>
            <w:tabs>
              <w:tab w:val="right" w:leader="dot" w:pos="9628"/>
            </w:tabs>
            <w:rPr>
              <w:rFonts w:asciiTheme="minorHAnsi" w:eastAsiaTheme="minorEastAsia" w:hAnsiTheme="minorHAnsi" w:cstheme="minorBidi"/>
              <w:noProof/>
              <w:sz w:val="22"/>
              <w:szCs w:val="22"/>
              <w:lang w:val="en-US" w:eastAsia="en-US"/>
            </w:rPr>
          </w:pPr>
          <w:hyperlink w:anchor="_Toc124333542" w:history="1">
            <w:r w:rsidR="00AD3E33" w:rsidRPr="004C515D">
              <w:rPr>
                <w:rStyle w:val="-"/>
                <w:noProof/>
                <w:lang w:val="el-GR"/>
              </w:rPr>
              <w:t>ΕΥΡΩΠΑΙΚΟ ΕΝΙΑΙΟ ΕΓΓΡΑΦΟ ΣΥΜΒΑΣΗΣ (ΕΕΕΣ)</w:t>
            </w:r>
            <w:r w:rsidR="00AD3E33">
              <w:rPr>
                <w:noProof/>
                <w:webHidden/>
              </w:rPr>
              <w:tab/>
            </w:r>
            <w:r w:rsidR="00341F4B">
              <w:rPr>
                <w:noProof/>
                <w:webHidden/>
              </w:rPr>
              <w:fldChar w:fldCharType="begin"/>
            </w:r>
            <w:r w:rsidR="00AD3E33">
              <w:rPr>
                <w:noProof/>
                <w:webHidden/>
              </w:rPr>
              <w:instrText xml:space="preserve"> PAGEREF _Toc124333542 \h </w:instrText>
            </w:r>
            <w:r w:rsidR="00341F4B">
              <w:rPr>
                <w:noProof/>
                <w:webHidden/>
              </w:rPr>
            </w:r>
            <w:r w:rsidR="00341F4B">
              <w:rPr>
                <w:noProof/>
                <w:webHidden/>
              </w:rPr>
              <w:fldChar w:fldCharType="separate"/>
            </w:r>
            <w:r w:rsidR="00907050">
              <w:rPr>
                <w:noProof/>
                <w:webHidden/>
              </w:rPr>
              <w:t>78</w:t>
            </w:r>
            <w:r w:rsidR="00341F4B">
              <w:rPr>
                <w:noProof/>
                <w:webHidden/>
              </w:rPr>
              <w:fldChar w:fldCharType="end"/>
            </w:r>
          </w:hyperlink>
        </w:p>
        <w:p w14:paraId="7661FAAC" w14:textId="71F7D46E" w:rsidR="00AD3E33"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4333543" w:history="1">
            <w:r w:rsidR="00AD3E33" w:rsidRPr="004C515D">
              <w:rPr>
                <w:rStyle w:val="-"/>
                <w:noProof/>
                <w:lang w:val="el-GR"/>
              </w:rPr>
              <w:t>ΠΑΡΑΡΤΗΜΑ Ι</w:t>
            </w:r>
            <w:r w:rsidR="00AD3E33" w:rsidRPr="004C515D">
              <w:rPr>
                <w:rStyle w:val="-"/>
                <w:noProof/>
              </w:rPr>
              <w:t>V</w:t>
            </w:r>
            <w:r w:rsidR="00AD3E33" w:rsidRPr="004C515D">
              <w:rPr>
                <w:rStyle w:val="-"/>
                <w:noProof/>
                <w:lang w:val="el-GR"/>
              </w:rPr>
              <w:t xml:space="preserve"> – Υπόδειγμα Βιογραφικού Σημειώματος</w:t>
            </w:r>
            <w:r w:rsidR="00AD3E33">
              <w:rPr>
                <w:noProof/>
                <w:webHidden/>
              </w:rPr>
              <w:tab/>
            </w:r>
            <w:r w:rsidR="00341F4B">
              <w:rPr>
                <w:noProof/>
                <w:webHidden/>
              </w:rPr>
              <w:fldChar w:fldCharType="begin"/>
            </w:r>
            <w:r w:rsidR="00AD3E33">
              <w:rPr>
                <w:noProof/>
                <w:webHidden/>
              </w:rPr>
              <w:instrText xml:space="preserve"> PAGEREF _Toc124333543 \h </w:instrText>
            </w:r>
            <w:r w:rsidR="00341F4B">
              <w:rPr>
                <w:noProof/>
                <w:webHidden/>
              </w:rPr>
            </w:r>
            <w:r w:rsidR="00341F4B">
              <w:rPr>
                <w:noProof/>
                <w:webHidden/>
              </w:rPr>
              <w:fldChar w:fldCharType="separate"/>
            </w:r>
            <w:r w:rsidR="00907050">
              <w:rPr>
                <w:noProof/>
                <w:webHidden/>
              </w:rPr>
              <w:t>79</w:t>
            </w:r>
            <w:r w:rsidR="00341F4B">
              <w:rPr>
                <w:noProof/>
                <w:webHidden/>
              </w:rPr>
              <w:fldChar w:fldCharType="end"/>
            </w:r>
          </w:hyperlink>
        </w:p>
        <w:p w14:paraId="27DA8522" w14:textId="37199379" w:rsidR="00AD3E33"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4333544" w:history="1">
            <w:r w:rsidR="00AD3E33" w:rsidRPr="004C515D">
              <w:rPr>
                <w:rStyle w:val="-"/>
                <w:noProof/>
              </w:rPr>
              <w:t>ΠΑΡΑΡΤΗΜΑ V – Υπόδειγμα Τεχνικής Προσφοράς</w:t>
            </w:r>
            <w:r w:rsidR="00AD3E33">
              <w:rPr>
                <w:noProof/>
                <w:webHidden/>
              </w:rPr>
              <w:tab/>
            </w:r>
            <w:r w:rsidR="00341F4B">
              <w:rPr>
                <w:noProof/>
                <w:webHidden/>
              </w:rPr>
              <w:fldChar w:fldCharType="begin"/>
            </w:r>
            <w:r w:rsidR="00AD3E33">
              <w:rPr>
                <w:noProof/>
                <w:webHidden/>
              </w:rPr>
              <w:instrText xml:space="preserve"> PAGEREF _Toc124333544 \h </w:instrText>
            </w:r>
            <w:r w:rsidR="00341F4B">
              <w:rPr>
                <w:noProof/>
                <w:webHidden/>
              </w:rPr>
            </w:r>
            <w:r w:rsidR="00341F4B">
              <w:rPr>
                <w:noProof/>
                <w:webHidden/>
              </w:rPr>
              <w:fldChar w:fldCharType="separate"/>
            </w:r>
            <w:r w:rsidR="00907050">
              <w:rPr>
                <w:noProof/>
                <w:webHidden/>
              </w:rPr>
              <w:t>81</w:t>
            </w:r>
            <w:r w:rsidR="00341F4B">
              <w:rPr>
                <w:noProof/>
                <w:webHidden/>
              </w:rPr>
              <w:fldChar w:fldCharType="end"/>
            </w:r>
          </w:hyperlink>
        </w:p>
        <w:p w14:paraId="05322B84" w14:textId="57A4D1F4" w:rsidR="00AD3E33"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4333545" w:history="1">
            <w:r w:rsidR="00AD3E33" w:rsidRPr="004C515D">
              <w:rPr>
                <w:rStyle w:val="-"/>
                <w:noProof/>
                <w:lang w:val="el-GR"/>
              </w:rPr>
              <w:t xml:space="preserve">ΠΑΡΑΡΤΗΜΑ </w:t>
            </w:r>
            <w:r w:rsidR="00AD3E33" w:rsidRPr="004C515D">
              <w:rPr>
                <w:rStyle w:val="-"/>
                <w:noProof/>
              </w:rPr>
              <w:t>VI</w:t>
            </w:r>
            <w:r w:rsidR="00AD3E33" w:rsidRPr="004C515D">
              <w:rPr>
                <w:rStyle w:val="-"/>
                <w:noProof/>
                <w:lang w:val="el-GR"/>
              </w:rPr>
              <w:t xml:space="preserve"> – Υπόδειγμα Οικονομικής Προσφοράς</w:t>
            </w:r>
            <w:r w:rsidR="00AD3E33">
              <w:rPr>
                <w:noProof/>
                <w:webHidden/>
              </w:rPr>
              <w:tab/>
            </w:r>
            <w:r w:rsidR="00341F4B">
              <w:rPr>
                <w:noProof/>
                <w:webHidden/>
              </w:rPr>
              <w:fldChar w:fldCharType="begin"/>
            </w:r>
            <w:r w:rsidR="00AD3E33">
              <w:rPr>
                <w:noProof/>
                <w:webHidden/>
              </w:rPr>
              <w:instrText xml:space="preserve"> PAGEREF _Toc124333545 \h </w:instrText>
            </w:r>
            <w:r w:rsidR="00341F4B">
              <w:rPr>
                <w:noProof/>
                <w:webHidden/>
              </w:rPr>
            </w:r>
            <w:r w:rsidR="00341F4B">
              <w:rPr>
                <w:noProof/>
                <w:webHidden/>
              </w:rPr>
              <w:fldChar w:fldCharType="separate"/>
            </w:r>
            <w:r w:rsidR="00907050">
              <w:rPr>
                <w:noProof/>
                <w:webHidden/>
              </w:rPr>
              <w:t>82</w:t>
            </w:r>
            <w:r w:rsidR="00341F4B">
              <w:rPr>
                <w:noProof/>
                <w:webHidden/>
              </w:rPr>
              <w:fldChar w:fldCharType="end"/>
            </w:r>
          </w:hyperlink>
        </w:p>
        <w:p w14:paraId="70BC2956" w14:textId="7A6E80E3" w:rsidR="00AD3E33"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4333546" w:history="1">
            <w:r w:rsidR="00AD3E33" w:rsidRPr="004C515D">
              <w:rPr>
                <w:rStyle w:val="-"/>
                <w:noProof/>
                <w:lang w:val="el-GR"/>
              </w:rPr>
              <w:t>1.</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Συγκεντρωτικός Πίνακας Οικονομικής Προσφοράς Έργου</w:t>
            </w:r>
            <w:r w:rsidR="00AD3E33">
              <w:rPr>
                <w:noProof/>
                <w:webHidden/>
              </w:rPr>
              <w:tab/>
            </w:r>
            <w:r w:rsidR="00341F4B">
              <w:rPr>
                <w:noProof/>
                <w:webHidden/>
              </w:rPr>
              <w:fldChar w:fldCharType="begin"/>
            </w:r>
            <w:r w:rsidR="00AD3E33">
              <w:rPr>
                <w:noProof/>
                <w:webHidden/>
              </w:rPr>
              <w:instrText xml:space="preserve"> PAGEREF _Toc124333546 \h </w:instrText>
            </w:r>
            <w:r w:rsidR="00341F4B">
              <w:rPr>
                <w:noProof/>
                <w:webHidden/>
              </w:rPr>
            </w:r>
            <w:r w:rsidR="00341F4B">
              <w:rPr>
                <w:noProof/>
                <w:webHidden/>
              </w:rPr>
              <w:fldChar w:fldCharType="separate"/>
            </w:r>
            <w:r w:rsidR="00907050">
              <w:rPr>
                <w:noProof/>
                <w:webHidden/>
              </w:rPr>
              <w:t>82</w:t>
            </w:r>
            <w:r w:rsidR="00341F4B">
              <w:rPr>
                <w:noProof/>
                <w:webHidden/>
              </w:rPr>
              <w:fldChar w:fldCharType="end"/>
            </w:r>
          </w:hyperlink>
        </w:p>
        <w:p w14:paraId="7D8AC5E5" w14:textId="512F9455" w:rsidR="00AD3E33"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4333547" w:history="1">
            <w:r w:rsidR="00AD3E33" w:rsidRPr="004C515D">
              <w:rPr>
                <w:rStyle w:val="-"/>
                <w:noProof/>
                <w:lang w:val="el-GR"/>
              </w:rPr>
              <w:t xml:space="preserve">ΠΑΡΑΡΤΗΜΑ </w:t>
            </w:r>
            <w:r w:rsidR="00AD3E33" w:rsidRPr="004C515D">
              <w:rPr>
                <w:rStyle w:val="-"/>
                <w:noProof/>
              </w:rPr>
              <w:t>VI</w:t>
            </w:r>
            <w:r w:rsidR="00AD3E33" w:rsidRPr="004C515D">
              <w:rPr>
                <w:rStyle w:val="-"/>
                <w:noProof/>
                <w:lang w:val="el-GR"/>
              </w:rPr>
              <w:t>Ι – Άλλες Δηλώσεις</w:t>
            </w:r>
            <w:r w:rsidR="00AD3E33">
              <w:rPr>
                <w:noProof/>
                <w:webHidden/>
              </w:rPr>
              <w:tab/>
            </w:r>
            <w:r w:rsidR="00341F4B">
              <w:rPr>
                <w:noProof/>
                <w:webHidden/>
              </w:rPr>
              <w:fldChar w:fldCharType="begin"/>
            </w:r>
            <w:r w:rsidR="00AD3E33">
              <w:rPr>
                <w:noProof/>
                <w:webHidden/>
              </w:rPr>
              <w:instrText xml:space="preserve"> PAGEREF _Toc124333547 \h </w:instrText>
            </w:r>
            <w:r w:rsidR="00341F4B">
              <w:rPr>
                <w:noProof/>
                <w:webHidden/>
              </w:rPr>
            </w:r>
            <w:r w:rsidR="00341F4B">
              <w:rPr>
                <w:noProof/>
                <w:webHidden/>
              </w:rPr>
              <w:fldChar w:fldCharType="separate"/>
            </w:r>
            <w:r w:rsidR="00907050">
              <w:rPr>
                <w:noProof/>
                <w:webHidden/>
              </w:rPr>
              <w:t>83</w:t>
            </w:r>
            <w:r w:rsidR="00341F4B">
              <w:rPr>
                <w:noProof/>
                <w:webHidden/>
              </w:rPr>
              <w:fldChar w:fldCharType="end"/>
            </w:r>
          </w:hyperlink>
        </w:p>
        <w:p w14:paraId="4FD6D38F" w14:textId="0C433780" w:rsidR="00AD3E33"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4333548" w:history="1">
            <w:r w:rsidR="00AD3E33" w:rsidRPr="004C515D">
              <w:rPr>
                <w:rStyle w:val="-"/>
                <w:noProof/>
                <w:lang w:val="el-GR"/>
              </w:rPr>
              <w:t xml:space="preserve">ΠΑΡΑΡΤΗΜΑ </w:t>
            </w:r>
            <w:r w:rsidR="00AD3E33" w:rsidRPr="004C515D">
              <w:rPr>
                <w:rStyle w:val="-"/>
                <w:noProof/>
              </w:rPr>
              <w:t>VIII</w:t>
            </w:r>
            <w:r w:rsidR="00AD3E33" w:rsidRPr="004C515D">
              <w:rPr>
                <w:rStyle w:val="-"/>
                <w:noProof/>
                <w:lang w:val="el-GR"/>
              </w:rPr>
              <w:t xml:space="preserve"> – Υποδείγματα Εγγυητικών Επιστολών</w:t>
            </w:r>
            <w:r w:rsidR="00AD3E33">
              <w:rPr>
                <w:noProof/>
                <w:webHidden/>
              </w:rPr>
              <w:tab/>
            </w:r>
            <w:r w:rsidR="00341F4B">
              <w:rPr>
                <w:noProof/>
                <w:webHidden/>
              </w:rPr>
              <w:fldChar w:fldCharType="begin"/>
            </w:r>
            <w:r w:rsidR="00AD3E33">
              <w:rPr>
                <w:noProof/>
                <w:webHidden/>
              </w:rPr>
              <w:instrText xml:space="preserve"> PAGEREF _Toc124333548 \h </w:instrText>
            </w:r>
            <w:r w:rsidR="00341F4B">
              <w:rPr>
                <w:noProof/>
                <w:webHidden/>
              </w:rPr>
            </w:r>
            <w:r w:rsidR="00341F4B">
              <w:rPr>
                <w:noProof/>
                <w:webHidden/>
              </w:rPr>
              <w:fldChar w:fldCharType="separate"/>
            </w:r>
            <w:r w:rsidR="00907050">
              <w:rPr>
                <w:noProof/>
                <w:webHidden/>
              </w:rPr>
              <w:t>84</w:t>
            </w:r>
            <w:r w:rsidR="00341F4B">
              <w:rPr>
                <w:noProof/>
                <w:webHidden/>
              </w:rPr>
              <w:fldChar w:fldCharType="end"/>
            </w:r>
          </w:hyperlink>
        </w:p>
        <w:p w14:paraId="7F7EE80B" w14:textId="3514B41E" w:rsidR="00AD3E33"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4333549" w:history="1">
            <w:r w:rsidR="00AD3E33" w:rsidRPr="004C515D">
              <w:rPr>
                <w:rStyle w:val="-"/>
                <w:noProof/>
                <w:lang w:val="el-GR"/>
              </w:rPr>
              <w:t>I.</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Εγγυητική Επιστολή Συμμετοχής</w:t>
            </w:r>
            <w:r w:rsidR="00AD3E33">
              <w:rPr>
                <w:noProof/>
                <w:webHidden/>
              </w:rPr>
              <w:tab/>
            </w:r>
            <w:r w:rsidR="00341F4B">
              <w:rPr>
                <w:noProof/>
                <w:webHidden/>
              </w:rPr>
              <w:fldChar w:fldCharType="begin"/>
            </w:r>
            <w:r w:rsidR="00AD3E33">
              <w:rPr>
                <w:noProof/>
                <w:webHidden/>
              </w:rPr>
              <w:instrText xml:space="preserve"> PAGEREF _Toc124333549 \h </w:instrText>
            </w:r>
            <w:r w:rsidR="00341F4B">
              <w:rPr>
                <w:noProof/>
                <w:webHidden/>
              </w:rPr>
            </w:r>
            <w:r w:rsidR="00341F4B">
              <w:rPr>
                <w:noProof/>
                <w:webHidden/>
              </w:rPr>
              <w:fldChar w:fldCharType="separate"/>
            </w:r>
            <w:r w:rsidR="00907050">
              <w:rPr>
                <w:noProof/>
                <w:webHidden/>
              </w:rPr>
              <w:t>84</w:t>
            </w:r>
            <w:r w:rsidR="00341F4B">
              <w:rPr>
                <w:noProof/>
                <w:webHidden/>
              </w:rPr>
              <w:fldChar w:fldCharType="end"/>
            </w:r>
          </w:hyperlink>
        </w:p>
        <w:p w14:paraId="4298D8B2" w14:textId="5A624015" w:rsidR="00AD3E33"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124333550" w:history="1">
            <w:r w:rsidR="00AD3E33" w:rsidRPr="004C515D">
              <w:rPr>
                <w:rStyle w:val="-"/>
                <w:noProof/>
                <w:lang w:val="el-GR"/>
              </w:rPr>
              <w:t>II.</w:t>
            </w:r>
            <w:r w:rsidR="00AD3E33">
              <w:rPr>
                <w:rFonts w:asciiTheme="minorHAnsi" w:eastAsiaTheme="minorEastAsia" w:hAnsiTheme="minorHAnsi" w:cstheme="minorBidi"/>
                <w:i w:val="0"/>
                <w:iCs w:val="0"/>
                <w:noProof/>
                <w:sz w:val="22"/>
                <w:szCs w:val="22"/>
                <w:lang w:val="en-US" w:eastAsia="en-US"/>
              </w:rPr>
              <w:tab/>
            </w:r>
            <w:r w:rsidR="00AD3E33" w:rsidRPr="004C515D">
              <w:rPr>
                <w:rStyle w:val="-"/>
                <w:noProof/>
                <w:lang w:val="el-GR"/>
              </w:rPr>
              <w:t>Εγγυητική Επιστολή Καλής Εκτέλεσης</w:t>
            </w:r>
            <w:r w:rsidR="00AD3E33">
              <w:rPr>
                <w:noProof/>
                <w:webHidden/>
              </w:rPr>
              <w:tab/>
            </w:r>
            <w:r w:rsidR="00341F4B">
              <w:rPr>
                <w:noProof/>
                <w:webHidden/>
              </w:rPr>
              <w:fldChar w:fldCharType="begin"/>
            </w:r>
            <w:r w:rsidR="00AD3E33">
              <w:rPr>
                <w:noProof/>
                <w:webHidden/>
              </w:rPr>
              <w:instrText xml:space="preserve"> PAGEREF _Toc124333550 \h </w:instrText>
            </w:r>
            <w:r w:rsidR="00341F4B">
              <w:rPr>
                <w:noProof/>
                <w:webHidden/>
              </w:rPr>
            </w:r>
            <w:r w:rsidR="00341F4B">
              <w:rPr>
                <w:noProof/>
                <w:webHidden/>
              </w:rPr>
              <w:fldChar w:fldCharType="separate"/>
            </w:r>
            <w:r w:rsidR="00907050">
              <w:rPr>
                <w:noProof/>
                <w:webHidden/>
              </w:rPr>
              <w:t>85</w:t>
            </w:r>
            <w:r w:rsidR="00341F4B">
              <w:rPr>
                <w:noProof/>
                <w:webHidden/>
              </w:rPr>
              <w:fldChar w:fldCharType="end"/>
            </w:r>
          </w:hyperlink>
        </w:p>
        <w:p w14:paraId="7CBDF150" w14:textId="0CF2631F" w:rsidR="00AD3E33"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4333551" w:history="1">
            <w:r w:rsidR="00AD3E33" w:rsidRPr="004C515D">
              <w:rPr>
                <w:rStyle w:val="-"/>
                <w:noProof/>
                <w:lang w:val="el-GR"/>
              </w:rPr>
              <w:t>ΠΑΡΑΡΤΗΜΑ IX– ΕΝΗΜΕΡΩΣΗ ΓΙΑ ΤΗΝ ΕΠΕΞΕΡΓΑΣΙΑ ΠΡΟΣΩΠΙΚΩΝ ΔΕΔΟΜΕΝΩΝ</w:t>
            </w:r>
            <w:r w:rsidR="00AD3E33">
              <w:rPr>
                <w:noProof/>
                <w:webHidden/>
              </w:rPr>
              <w:tab/>
            </w:r>
            <w:r w:rsidR="00341F4B">
              <w:rPr>
                <w:noProof/>
                <w:webHidden/>
              </w:rPr>
              <w:fldChar w:fldCharType="begin"/>
            </w:r>
            <w:r w:rsidR="00AD3E33">
              <w:rPr>
                <w:noProof/>
                <w:webHidden/>
              </w:rPr>
              <w:instrText xml:space="preserve"> PAGEREF _Toc124333551 \h </w:instrText>
            </w:r>
            <w:r w:rsidR="00341F4B">
              <w:rPr>
                <w:noProof/>
                <w:webHidden/>
              </w:rPr>
            </w:r>
            <w:r w:rsidR="00341F4B">
              <w:rPr>
                <w:noProof/>
                <w:webHidden/>
              </w:rPr>
              <w:fldChar w:fldCharType="separate"/>
            </w:r>
            <w:r w:rsidR="00907050">
              <w:rPr>
                <w:noProof/>
                <w:webHidden/>
              </w:rPr>
              <w:t>86</w:t>
            </w:r>
            <w:r w:rsidR="00341F4B">
              <w:rPr>
                <w:noProof/>
                <w:webHidden/>
              </w:rPr>
              <w:fldChar w:fldCharType="end"/>
            </w:r>
          </w:hyperlink>
        </w:p>
        <w:p w14:paraId="1DDF834D" w14:textId="709CEA41" w:rsidR="00AD3E33" w:rsidRDefault="00000000">
          <w:pPr>
            <w:pStyle w:val="28"/>
            <w:tabs>
              <w:tab w:val="right" w:leader="dot" w:pos="9628"/>
            </w:tabs>
            <w:rPr>
              <w:rFonts w:asciiTheme="minorHAnsi" w:eastAsiaTheme="minorEastAsia" w:hAnsiTheme="minorHAnsi" w:cstheme="minorBidi"/>
              <w:smallCaps w:val="0"/>
              <w:noProof/>
              <w:sz w:val="22"/>
              <w:szCs w:val="22"/>
              <w:lang w:val="en-US" w:eastAsia="en-US"/>
            </w:rPr>
          </w:pPr>
          <w:hyperlink w:anchor="_Toc124333552" w:history="1">
            <w:r w:rsidR="00AD3E33" w:rsidRPr="004C515D">
              <w:rPr>
                <w:rStyle w:val="-"/>
                <w:noProof/>
                <w:lang w:val="el-GR"/>
              </w:rPr>
              <w:t xml:space="preserve">ΠΑΡΑΡΤΗΜΑ </w:t>
            </w:r>
            <w:r w:rsidR="00AD3E33" w:rsidRPr="004C515D">
              <w:rPr>
                <w:rStyle w:val="-"/>
                <w:noProof/>
              </w:rPr>
              <w:t>X</w:t>
            </w:r>
            <w:r w:rsidR="00AD3E33" w:rsidRPr="004C515D">
              <w:rPr>
                <w:rStyle w:val="-"/>
                <w:noProof/>
                <w:lang w:val="el-GR"/>
              </w:rPr>
              <w:t xml:space="preserve"> – Ρήτρα Ακεραιότητας</w:t>
            </w:r>
            <w:r w:rsidR="00AD3E33">
              <w:rPr>
                <w:noProof/>
                <w:webHidden/>
              </w:rPr>
              <w:tab/>
            </w:r>
            <w:r w:rsidR="00341F4B">
              <w:rPr>
                <w:noProof/>
                <w:webHidden/>
              </w:rPr>
              <w:fldChar w:fldCharType="begin"/>
            </w:r>
            <w:r w:rsidR="00AD3E33">
              <w:rPr>
                <w:noProof/>
                <w:webHidden/>
              </w:rPr>
              <w:instrText xml:space="preserve"> PAGEREF _Toc124333552 \h </w:instrText>
            </w:r>
            <w:r w:rsidR="00341F4B">
              <w:rPr>
                <w:noProof/>
                <w:webHidden/>
              </w:rPr>
            </w:r>
            <w:r w:rsidR="00341F4B">
              <w:rPr>
                <w:noProof/>
                <w:webHidden/>
              </w:rPr>
              <w:fldChar w:fldCharType="separate"/>
            </w:r>
            <w:r w:rsidR="00907050">
              <w:rPr>
                <w:noProof/>
                <w:webHidden/>
              </w:rPr>
              <w:t>87</w:t>
            </w:r>
            <w:r w:rsidR="00341F4B">
              <w:rPr>
                <w:noProof/>
                <w:webHidden/>
              </w:rPr>
              <w:fldChar w:fldCharType="end"/>
            </w:r>
          </w:hyperlink>
        </w:p>
        <w:p w14:paraId="22BCD08E" w14:textId="77777777" w:rsidR="00A81D32" w:rsidRDefault="00341F4B">
          <w:r>
            <w:rPr>
              <w:b/>
              <w:bCs/>
              <w:caps/>
              <w:sz w:val="20"/>
              <w:szCs w:val="20"/>
            </w:rPr>
            <w:fldChar w:fldCharType="end"/>
          </w:r>
        </w:p>
      </w:sdtContent>
    </w:sdt>
    <w:p w14:paraId="4099982D"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5F6FBFDA" w14:textId="77777777" w:rsidR="008338F0" w:rsidRPr="003329FF" w:rsidRDefault="003355E7">
      <w:pPr>
        <w:pStyle w:val="1"/>
        <w:numPr>
          <w:ilvl w:val="0"/>
          <w:numId w:val="18"/>
        </w:numPr>
        <w:rPr>
          <w:lang w:val="el-GR"/>
        </w:rPr>
      </w:pPr>
      <w:bookmarkStart w:id="8" w:name="_Toc97194404"/>
      <w:bookmarkStart w:id="9" w:name="_Toc124333453"/>
      <w:r w:rsidRPr="003329FF">
        <w:rPr>
          <w:lang w:val="el-GR"/>
        </w:rPr>
        <w:lastRenderedPageBreak/>
        <w:t>ΑΝΑΘΕΤΟΥΣΑ ΑΡΧΗ ΚΑΙ ΑΝΤΙΚΕΙΜΕΝΟ ΣΥΜΒΑΣΗΣ</w:t>
      </w:r>
      <w:bookmarkEnd w:id="8"/>
      <w:bookmarkEnd w:id="9"/>
    </w:p>
    <w:p w14:paraId="5D1FEF4D" w14:textId="77777777" w:rsidR="008338F0" w:rsidRPr="0032146B" w:rsidRDefault="003355E7">
      <w:pPr>
        <w:pStyle w:val="2"/>
        <w:numPr>
          <w:ilvl w:val="1"/>
          <w:numId w:val="19"/>
        </w:numPr>
        <w:rPr>
          <w:lang w:val="el-GR"/>
        </w:rPr>
      </w:pPr>
      <w:bookmarkStart w:id="10" w:name="_Toc97194256"/>
      <w:bookmarkStart w:id="11" w:name="_Toc97194405"/>
      <w:bookmarkStart w:id="12" w:name="_Toc124333454"/>
      <w:r w:rsidRPr="0032146B">
        <w:rPr>
          <w:lang w:val="el-GR"/>
        </w:rPr>
        <w:t>Στοιχεία Αναθέτουσας Αρχής</w:t>
      </w:r>
      <w:bookmarkEnd w:id="10"/>
      <w:bookmarkEnd w:id="11"/>
      <w:bookmarkEnd w:id="12"/>
      <w:r w:rsidRPr="0032146B">
        <w:rPr>
          <w:lang w:val="el-GR"/>
        </w:rPr>
        <w:t xml:space="preserve"> </w:t>
      </w:r>
    </w:p>
    <w:p w14:paraId="2D2C4666"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3F770C" w14:paraId="5E4DF7D6" w14:textId="77777777">
        <w:tc>
          <w:tcPr>
            <w:tcW w:w="5245" w:type="dxa"/>
            <w:tcBorders>
              <w:top w:val="single" w:sz="4" w:space="0" w:color="000000"/>
              <w:left w:val="single" w:sz="4" w:space="0" w:color="000000"/>
              <w:bottom w:val="single" w:sz="4" w:space="0" w:color="000000"/>
            </w:tcBorders>
            <w:shd w:val="clear" w:color="auto" w:fill="auto"/>
          </w:tcPr>
          <w:p w14:paraId="16958056"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0692F73"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C16A01" w14:textId="77777777">
        <w:tc>
          <w:tcPr>
            <w:tcW w:w="5245" w:type="dxa"/>
            <w:tcBorders>
              <w:top w:val="single" w:sz="4" w:space="0" w:color="000000"/>
              <w:left w:val="single" w:sz="4" w:space="0" w:color="000000"/>
              <w:bottom w:val="single" w:sz="4" w:space="0" w:color="000000"/>
            </w:tcBorders>
            <w:shd w:val="clear" w:color="auto" w:fill="auto"/>
          </w:tcPr>
          <w:p w14:paraId="7029BB43"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01DE7F" w14:textId="77777777" w:rsidR="004D0444" w:rsidRPr="00603221" w:rsidRDefault="004D0444" w:rsidP="004D0444">
            <w:pPr>
              <w:pStyle w:val="normalwithoutspacing"/>
              <w:snapToGrid w:val="0"/>
            </w:pPr>
            <w:r w:rsidRPr="00782EAD">
              <w:t>999983307</w:t>
            </w:r>
          </w:p>
        </w:tc>
      </w:tr>
      <w:tr w:rsidR="004D0444" w:rsidRPr="004D0444" w14:paraId="6600E260" w14:textId="77777777">
        <w:tc>
          <w:tcPr>
            <w:tcW w:w="5245" w:type="dxa"/>
            <w:tcBorders>
              <w:top w:val="single" w:sz="4" w:space="0" w:color="000000"/>
              <w:left w:val="single" w:sz="4" w:space="0" w:color="000000"/>
              <w:bottom w:val="single" w:sz="4" w:space="0" w:color="000000"/>
            </w:tcBorders>
            <w:shd w:val="clear" w:color="auto" w:fill="auto"/>
          </w:tcPr>
          <w:p w14:paraId="1D0C873A"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4AC6DE7" w14:textId="77777777" w:rsidR="004D0444" w:rsidRPr="00603221" w:rsidRDefault="004D0444" w:rsidP="004D0444">
            <w:pPr>
              <w:pStyle w:val="normalwithoutspacing"/>
              <w:snapToGrid w:val="0"/>
            </w:pPr>
            <w:r w:rsidRPr="00782EAD">
              <w:t>1053.E00553.00005</w:t>
            </w:r>
          </w:p>
        </w:tc>
      </w:tr>
      <w:tr w:rsidR="008338F0" w:rsidRPr="00DF02B0" w14:paraId="17AA31E1" w14:textId="77777777">
        <w:tc>
          <w:tcPr>
            <w:tcW w:w="5245" w:type="dxa"/>
            <w:tcBorders>
              <w:top w:val="single" w:sz="4" w:space="0" w:color="000000"/>
              <w:left w:val="single" w:sz="4" w:space="0" w:color="000000"/>
              <w:bottom w:val="single" w:sz="4" w:space="0" w:color="000000"/>
            </w:tcBorders>
            <w:shd w:val="clear" w:color="auto" w:fill="auto"/>
          </w:tcPr>
          <w:p w14:paraId="4AF96433"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85E4DF" w14:textId="77777777"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3128ABA8" w14:textId="77777777">
        <w:tc>
          <w:tcPr>
            <w:tcW w:w="5245" w:type="dxa"/>
            <w:tcBorders>
              <w:top w:val="single" w:sz="4" w:space="0" w:color="000000"/>
              <w:left w:val="single" w:sz="4" w:space="0" w:color="000000"/>
              <w:bottom w:val="single" w:sz="4" w:space="0" w:color="000000"/>
            </w:tcBorders>
            <w:shd w:val="clear" w:color="auto" w:fill="auto"/>
          </w:tcPr>
          <w:p w14:paraId="774849A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B3F2985" w14:textId="77777777" w:rsidR="008338F0" w:rsidRPr="00603221" w:rsidRDefault="00372204">
            <w:pPr>
              <w:pStyle w:val="normalwithoutspacing"/>
              <w:snapToGrid w:val="0"/>
            </w:pPr>
            <w:r>
              <w:t>Καλλιθέα</w:t>
            </w:r>
          </w:p>
        </w:tc>
      </w:tr>
      <w:tr w:rsidR="008338F0" w:rsidRPr="00DF02B0" w14:paraId="69419953" w14:textId="77777777">
        <w:tc>
          <w:tcPr>
            <w:tcW w:w="5245" w:type="dxa"/>
            <w:tcBorders>
              <w:top w:val="single" w:sz="4" w:space="0" w:color="000000"/>
              <w:left w:val="single" w:sz="4" w:space="0" w:color="000000"/>
              <w:bottom w:val="single" w:sz="4" w:space="0" w:color="000000"/>
            </w:tcBorders>
            <w:shd w:val="clear" w:color="auto" w:fill="auto"/>
          </w:tcPr>
          <w:p w14:paraId="004E2BCB"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1F2C377" w14:textId="77777777" w:rsidR="008338F0" w:rsidRPr="00603221" w:rsidRDefault="00372204">
            <w:pPr>
              <w:pStyle w:val="normalwithoutspacing"/>
              <w:snapToGrid w:val="0"/>
            </w:pPr>
            <w:r>
              <w:t>176</w:t>
            </w:r>
            <w:r w:rsidRPr="00603221">
              <w:t xml:space="preserve"> </w:t>
            </w:r>
            <w:r>
              <w:t>71</w:t>
            </w:r>
          </w:p>
        </w:tc>
      </w:tr>
      <w:tr w:rsidR="008338F0" w:rsidRPr="00DF02B0" w14:paraId="7274D911" w14:textId="77777777">
        <w:tc>
          <w:tcPr>
            <w:tcW w:w="5245" w:type="dxa"/>
            <w:tcBorders>
              <w:top w:val="single" w:sz="4" w:space="0" w:color="000000"/>
              <w:left w:val="single" w:sz="4" w:space="0" w:color="000000"/>
              <w:bottom w:val="single" w:sz="4" w:space="0" w:color="000000"/>
            </w:tcBorders>
            <w:shd w:val="clear" w:color="auto" w:fill="auto"/>
          </w:tcPr>
          <w:p w14:paraId="14A3FF5D"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2885013" w14:textId="77777777" w:rsidR="008338F0" w:rsidRPr="00603221" w:rsidRDefault="007D3A48">
            <w:pPr>
              <w:pStyle w:val="normalwithoutspacing"/>
              <w:snapToGrid w:val="0"/>
              <w:rPr>
                <w:lang w:val="en-US"/>
              </w:rPr>
            </w:pPr>
            <w:r w:rsidRPr="00603221">
              <w:t>ΕΛΛΑΔΑ</w:t>
            </w:r>
          </w:p>
        </w:tc>
      </w:tr>
      <w:tr w:rsidR="008338F0" w:rsidRPr="00DF02B0" w14:paraId="7A521F7E" w14:textId="77777777">
        <w:tc>
          <w:tcPr>
            <w:tcW w:w="5245" w:type="dxa"/>
            <w:tcBorders>
              <w:top w:val="single" w:sz="4" w:space="0" w:color="000000"/>
              <w:left w:val="single" w:sz="4" w:space="0" w:color="000000"/>
              <w:bottom w:val="single" w:sz="4" w:space="0" w:color="000000"/>
            </w:tcBorders>
            <w:shd w:val="clear" w:color="auto" w:fill="auto"/>
          </w:tcPr>
          <w:p w14:paraId="07B85E3C"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03DD6B" w14:textId="77777777" w:rsidR="008338F0" w:rsidRPr="00603221" w:rsidRDefault="0036512D">
            <w:pPr>
              <w:pStyle w:val="normalwithoutspacing"/>
              <w:snapToGrid w:val="0"/>
              <w:rPr>
                <w:lang w:val="de-DE"/>
              </w:rPr>
            </w:pPr>
            <w:r w:rsidRPr="003329FF">
              <w:t>GR 300</w:t>
            </w:r>
          </w:p>
        </w:tc>
      </w:tr>
      <w:tr w:rsidR="008338F0" w:rsidRPr="00DF02B0" w14:paraId="615C14F9" w14:textId="77777777">
        <w:tc>
          <w:tcPr>
            <w:tcW w:w="5245" w:type="dxa"/>
            <w:tcBorders>
              <w:top w:val="single" w:sz="4" w:space="0" w:color="000000"/>
              <w:left w:val="single" w:sz="4" w:space="0" w:color="000000"/>
              <w:bottom w:val="single" w:sz="4" w:space="0" w:color="000000"/>
            </w:tcBorders>
            <w:shd w:val="clear" w:color="auto" w:fill="auto"/>
          </w:tcPr>
          <w:p w14:paraId="3B8F2BDF"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E92D0AA" w14:textId="77777777" w:rsidR="008338F0" w:rsidRPr="00603221" w:rsidRDefault="00865C7D">
            <w:pPr>
              <w:pStyle w:val="normalwithoutspacing"/>
              <w:snapToGrid w:val="0"/>
              <w:rPr>
                <w:lang w:val="en-US"/>
              </w:rPr>
            </w:pPr>
            <w:r w:rsidRPr="00603221">
              <w:rPr>
                <w:lang w:val="en-US"/>
              </w:rPr>
              <w:t>213 1300700</w:t>
            </w:r>
          </w:p>
        </w:tc>
      </w:tr>
      <w:tr w:rsidR="008338F0" w:rsidRPr="00DF02B0" w14:paraId="23E27EFF" w14:textId="77777777">
        <w:tc>
          <w:tcPr>
            <w:tcW w:w="5245" w:type="dxa"/>
            <w:tcBorders>
              <w:top w:val="single" w:sz="4" w:space="0" w:color="000000"/>
              <w:left w:val="single" w:sz="4" w:space="0" w:color="000000"/>
              <w:bottom w:val="single" w:sz="4" w:space="0" w:color="000000"/>
            </w:tcBorders>
            <w:shd w:val="clear" w:color="auto" w:fill="auto"/>
          </w:tcPr>
          <w:p w14:paraId="249D812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9718AB1" w14:textId="77777777" w:rsidR="008338F0" w:rsidRPr="00603221" w:rsidRDefault="00865C7D">
            <w:pPr>
              <w:pStyle w:val="normalwithoutspacing"/>
              <w:snapToGrid w:val="0"/>
              <w:rPr>
                <w:lang w:val="en-US"/>
              </w:rPr>
            </w:pPr>
            <w:r w:rsidRPr="00603221">
              <w:rPr>
                <w:lang w:val="en-US"/>
              </w:rPr>
              <w:t>213 1300801</w:t>
            </w:r>
          </w:p>
        </w:tc>
      </w:tr>
      <w:tr w:rsidR="008338F0" w:rsidRPr="00DF02B0" w14:paraId="686CBDC9" w14:textId="77777777">
        <w:tc>
          <w:tcPr>
            <w:tcW w:w="5245" w:type="dxa"/>
            <w:tcBorders>
              <w:top w:val="single" w:sz="4" w:space="0" w:color="000000"/>
              <w:left w:val="single" w:sz="4" w:space="0" w:color="000000"/>
              <w:bottom w:val="single" w:sz="4" w:space="0" w:color="000000"/>
            </w:tcBorders>
            <w:shd w:val="clear" w:color="auto" w:fill="auto"/>
          </w:tcPr>
          <w:p w14:paraId="432EB62F"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20FEFBB" w14:textId="77777777" w:rsidR="008338F0" w:rsidRPr="00603221" w:rsidRDefault="00000000">
            <w:pPr>
              <w:pStyle w:val="normalwithoutspacing"/>
              <w:snapToGrid w:val="0"/>
              <w:rPr>
                <w:lang w:val="en-US"/>
              </w:rPr>
            </w:pPr>
            <w:hyperlink r:id="rId13" w:history="1">
              <w:r w:rsidR="00E817D9" w:rsidRPr="00D009BC">
                <w:rPr>
                  <w:rStyle w:val="-"/>
                  <w:lang w:val="en-US"/>
                </w:rPr>
                <w:t>info@ktpae.gr</w:t>
              </w:r>
            </w:hyperlink>
          </w:p>
        </w:tc>
      </w:tr>
      <w:tr w:rsidR="008338F0" w:rsidRPr="00DF02B0" w14:paraId="2E884B0F" w14:textId="77777777">
        <w:tc>
          <w:tcPr>
            <w:tcW w:w="5245" w:type="dxa"/>
            <w:tcBorders>
              <w:top w:val="single" w:sz="4" w:space="0" w:color="000000"/>
              <w:left w:val="single" w:sz="4" w:space="0" w:color="000000"/>
              <w:bottom w:val="single" w:sz="4" w:space="0" w:color="000000"/>
            </w:tcBorders>
            <w:shd w:val="clear" w:color="auto" w:fill="auto"/>
          </w:tcPr>
          <w:p w14:paraId="2EB9B4BE"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57A601" w14:textId="2ACC1075" w:rsidR="008338F0" w:rsidRPr="009503B3" w:rsidRDefault="009503B3">
            <w:pPr>
              <w:pStyle w:val="normalwithoutspacing"/>
              <w:snapToGrid w:val="0"/>
              <w:rPr>
                <w:highlight w:val="magenta"/>
              </w:rPr>
            </w:pPr>
            <w:proofErr w:type="spellStart"/>
            <w:r w:rsidRPr="00FA44E8">
              <w:rPr>
                <w:lang w:val="en-US"/>
              </w:rPr>
              <w:t>Μερό</w:t>
            </w:r>
            <w:proofErr w:type="spellEnd"/>
            <w:r w:rsidRPr="00FA44E8">
              <w:rPr>
                <w:lang w:val="en-US"/>
              </w:rPr>
              <w:t>πη Δράκου</w:t>
            </w:r>
          </w:p>
        </w:tc>
      </w:tr>
      <w:tr w:rsidR="008338F0" w:rsidRPr="00DF02B0" w14:paraId="16463A1A" w14:textId="77777777">
        <w:tc>
          <w:tcPr>
            <w:tcW w:w="5245" w:type="dxa"/>
            <w:tcBorders>
              <w:top w:val="single" w:sz="4" w:space="0" w:color="000000"/>
              <w:left w:val="single" w:sz="4" w:space="0" w:color="000000"/>
              <w:bottom w:val="single" w:sz="4" w:space="0" w:color="000000"/>
            </w:tcBorders>
            <w:shd w:val="clear" w:color="auto" w:fill="auto"/>
          </w:tcPr>
          <w:p w14:paraId="3DB437FF"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D4F84B" w14:textId="77777777" w:rsidR="008338F0" w:rsidRPr="00603221" w:rsidRDefault="00000000">
            <w:pPr>
              <w:pStyle w:val="normalwithoutspacing"/>
              <w:snapToGrid w:val="0"/>
            </w:pPr>
            <w:hyperlink r:id="rId14" w:history="1">
              <w:r w:rsidR="00E817D9" w:rsidRPr="00D009BC">
                <w:rPr>
                  <w:rStyle w:val="-"/>
                </w:rPr>
                <w:t>http://www.ktpae.gr</w:t>
              </w:r>
            </w:hyperlink>
          </w:p>
        </w:tc>
      </w:tr>
      <w:tr w:rsidR="008338F0" w:rsidRPr="00D72C0C" w14:paraId="564964D6" w14:textId="77777777">
        <w:tc>
          <w:tcPr>
            <w:tcW w:w="5245" w:type="dxa"/>
            <w:tcBorders>
              <w:top w:val="single" w:sz="4" w:space="0" w:color="000000"/>
              <w:left w:val="single" w:sz="4" w:space="0" w:color="000000"/>
              <w:bottom w:val="single" w:sz="4" w:space="0" w:color="000000"/>
            </w:tcBorders>
            <w:shd w:val="clear" w:color="auto" w:fill="auto"/>
          </w:tcPr>
          <w:p w14:paraId="1F2FBDA8"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58B9114" w14:textId="77777777" w:rsidR="008338F0" w:rsidRPr="00603221" w:rsidRDefault="00E817D9">
            <w:pPr>
              <w:pStyle w:val="normalwithoutspacing"/>
              <w:snapToGrid w:val="0"/>
            </w:pPr>
            <w:r w:rsidRPr="004A4152">
              <w:t>https://www.ktpae.gr/</w:t>
            </w:r>
          </w:p>
        </w:tc>
      </w:tr>
    </w:tbl>
    <w:p w14:paraId="58AE44E6" w14:textId="77777777" w:rsidR="008338F0" w:rsidRPr="00603221" w:rsidRDefault="008338F0">
      <w:pPr>
        <w:pStyle w:val="normalwithoutspacing"/>
      </w:pPr>
    </w:p>
    <w:p w14:paraId="30961F9F" w14:textId="77777777" w:rsidR="008338F0" w:rsidRPr="00603221" w:rsidRDefault="003355E7">
      <w:pPr>
        <w:pStyle w:val="normalwithoutspacing"/>
      </w:pPr>
      <w:r w:rsidRPr="00603221">
        <w:rPr>
          <w:b/>
        </w:rPr>
        <w:t xml:space="preserve">Είδος Αναθέτουσας Αρχής </w:t>
      </w:r>
    </w:p>
    <w:p w14:paraId="0A47D81A"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013A1FE9" w14:textId="77777777" w:rsidR="006F0660" w:rsidRDefault="006F0660">
      <w:pPr>
        <w:pStyle w:val="normalwithoutspacing"/>
        <w:rPr>
          <w:b/>
        </w:rPr>
      </w:pPr>
    </w:p>
    <w:p w14:paraId="2DE6E58B" w14:textId="77777777" w:rsidR="008338F0" w:rsidRPr="00603221" w:rsidRDefault="003355E7">
      <w:pPr>
        <w:pStyle w:val="normalwithoutspacing"/>
      </w:pPr>
      <w:r w:rsidRPr="00603221">
        <w:rPr>
          <w:b/>
        </w:rPr>
        <w:t>Κύρια δραστηριότητα Α.Α.</w:t>
      </w:r>
    </w:p>
    <w:p w14:paraId="0E00CC4F"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4FAAA443"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606C9151" w14:textId="77777777" w:rsidR="006F0660" w:rsidRDefault="006F0660" w:rsidP="00D157B7">
      <w:pPr>
        <w:suppressAutoHyphens w:val="0"/>
        <w:spacing w:after="0"/>
        <w:jc w:val="left"/>
        <w:rPr>
          <w:b/>
          <w:lang w:val="el-GR"/>
        </w:rPr>
      </w:pPr>
    </w:p>
    <w:p w14:paraId="400FB308"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3554153F" w14:textId="77777777"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75BFD578" w14:textId="77777777"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5B6D56A7" w14:textId="77777777"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6"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0CA21A77" w14:textId="77777777" w:rsidR="002E1FDE" w:rsidRPr="00603221" w:rsidRDefault="002E1FDE" w:rsidP="00FD40D7">
      <w:pPr>
        <w:pStyle w:val="normalwithoutspacing"/>
      </w:pPr>
    </w:p>
    <w:p w14:paraId="41DDF9E2" w14:textId="77777777" w:rsidR="008338F0" w:rsidRPr="00603221" w:rsidRDefault="003355E7" w:rsidP="003A109E">
      <w:pPr>
        <w:pStyle w:val="2"/>
        <w:rPr>
          <w:rFonts w:cs="Tahoma"/>
          <w:lang w:val="el-GR"/>
        </w:rPr>
      </w:pPr>
      <w:bookmarkStart w:id="13" w:name="_Ref89085315"/>
      <w:bookmarkStart w:id="14" w:name="_Toc97194257"/>
      <w:bookmarkStart w:id="15" w:name="_Toc97194406"/>
      <w:bookmarkStart w:id="16" w:name="_Toc124333455"/>
      <w:r w:rsidRPr="00603221">
        <w:rPr>
          <w:rFonts w:cs="Tahoma"/>
          <w:lang w:val="el-GR"/>
        </w:rPr>
        <w:t>Στοιχεία Διαδικασίας - Χρηματοδότηση</w:t>
      </w:r>
      <w:bookmarkEnd w:id="13"/>
      <w:bookmarkEnd w:id="14"/>
      <w:bookmarkEnd w:id="15"/>
      <w:bookmarkEnd w:id="16"/>
    </w:p>
    <w:p w14:paraId="7BC824D8" w14:textId="77777777" w:rsidR="008338F0" w:rsidRPr="00603221" w:rsidRDefault="003355E7">
      <w:pPr>
        <w:rPr>
          <w:lang w:val="el-GR"/>
        </w:rPr>
      </w:pPr>
      <w:r w:rsidRPr="00603221">
        <w:rPr>
          <w:b/>
          <w:lang w:val="el-GR"/>
        </w:rPr>
        <w:t xml:space="preserve">Είδος διαδικασίας </w:t>
      </w:r>
    </w:p>
    <w:p w14:paraId="483A7931" w14:textId="77777777"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0648170F" w14:textId="77777777" w:rsidR="008338F0" w:rsidRPr="00603221" w:rsidRDefault="008338F0">
      <w:pPr>
        <w:pStyle w:val="normalwithoutspacing"/>
      </w:pPr>
    </w:p>
    <w:p w14:paraId="16A94E27" w14:textId="77777777" w:rsidR="008338F0" w:rsidRPr="00603221" w:rsidRDefault="003355E7">
      <w:pPr>
        <w:pStyle w:val="normalwithoutspacing"/>
      </w:pPr>
      <w:r w:rsidRPr="00603221">
        <w:rPr>
          <w:b/>
        </w:rPr>
        <w:t>Χρηματοδότηση της σύμβασης</w:t>
      </w:r>
    </w:p>
    <w:p w14:paraId="7827EE61" w14:textId="77777777" w:rsidR="00092F07" w:rsidRPr="00092F07" w:rsidRDefault="00092F07" w:rsidP="00092F07">
      <w:pPr>
        <w:pStyle w:val="normalwithoutspacing"/>
      </w:pPr>
      <w:r w:rsidRPr="00092F07">
        <w:t xml:space="preserve">Φορέας χρηματοδότησης της Σύμβασης είναι το Υπουργείο Ψηφιακής Διακυβέρνησης. </w:t>
      </w:r>
    </w:p>
    <w:p w14:paraId="2EF0F2A1" w14:textId="77777777" w:rsidR="00092F07" w:rsidRPr="00092F07" w:rsidRDefault="00092F07" w:rsidP="00092F07">
      <w:pPr>
        <w:pStyle w:val="normalwithoutspacing"/>
      </w:pPr>
      <w:r w:rsidRPr="00092F07">
        <w:t xml:space="preserve">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w:t>
      </w:r>
      <w:r w:rsidRPr="008017D5">
        <w:t>1023711-0000000 (Γενικές Κρατικές Δαπάνες) του Υπουργείου Οικονομικών.</w:t>
      </w:r>
    </w:p>
    <w:p w14:paraId="6C98D9D6" w14:textId="77777777" w:rsidR="00295C2E" w:rsidRDefault="00295C2E" w:rsidP="00824E13">
      <w:pPr>
        <w:pStyle w:val="normalwithoutspacing"/>
      </w:pPr>
    </w:p>
    <w:p w14:paraId="3EE9CE4B" w14:textId="77777777" w:rsidR="006F0660" w:rsidRDefault="006F0660" w:rsidP="00824E13">
      <w:pPr>
        <w:pStyle w:val="normalwithoutspacing"/>
      </w:pPr>
    </w:p>
    <w:p w14:paraId="2A9BEE49" w14:textId="77777777" w:rsidR="008338F0" w:rsidRPr="00603221" w:rsidRDefault="003355E7" w:rsidP="003A109E">
      <w:pPr>
        <w:pStyle w:val="2"/>
        <w:rPr>
          <w:rFonts w:cs="Tahoma"/>
          <w:lang w:val="el-GR"/>
        </w:rPr>
      </w:pPr>
      <w:r w:rsidRPr="00603221">
        <w:rPr>
          <w:rFonts w:cs="Tahoma"/>
          <w:lang w:val="el-GR"/>
        </w:rPr>
        <w:tab/>
      </w:r>
      <w:bookmarkStart w:id="17" w:name="_Toc97194258"/>
      <w:bookmarkStart w:id="18" w:name="_Toc97194407"/>
      <w:bookmarkStart w:id="19" w:name="_Toc124333456"/>
      <w:r w:rsidRPr="00603221">
        <w:rPr>
          <w:rFonts w:cs="Tahoma"/>
          <w:lang w:val="el-GR"/>
        </w:rPr>
        <w:t>Συνοπτική Περιγραφή φυσικού και οικονομικού αντικειμένου της σύμβασης</w:t>
      </w:r>
      <w:bookmarkEnd w:id="17"/>
      <w:bookmarkEnd w:id="18"/>
      <w:bookmarkEnd w:id="19"/>
      <w:r w:rsidRPr="00603221">
        <w:rPr>
          <w:rFonts w:cs="Tahoma"/>
          <w:lang w:val="el-GR"/>
        </w:rPr>
        <w:t xml:space="preserve"> </w:t>
      </w:r>
    </w:p>
    <w:p w14:paraId="3B113498" w14:textId="77777777" w:rsidR="008017D5" w:rsidRDefault="008017D5" w:rsidP="000E3C4E">
      <w:pPr>
        <w:suppressAutoHyphens w:val="0"/>
        <w:spacing w:after="91" w:line="236" w:lineRule="auto"/>
        <w:rPr>
          <w:rFonts w:eastAsia="Calibri"/>
          <w:lang w:val="el-GR"/>
        </w:rPr>
      </w:pPr>
      <w:r w:rsidRPr="00244E0C">
        <w:rPr>
          <w:rFonts w:eastAsia="Calibri"/>
          <w:lang w:val="el-GR"/>
        </w:rPr>
        <w:t xml:space="preserve">Αντικείμενο του έργου είναι </w:t>
      </w:r>
      <w:r>
        <w:rPr>
          <w:rFonts w:eastAsia="Calibri"/>
          <w:lang w:val="el-GR"/>
        </w:rPr>
        <w:t xml:space="preserve">η </w:t>
      </w:r>
      <w:r w:rsidRPr="0004400B">
        <w:rPr>
          <w:rFonts w:eastAsia="Calibri"/>
          <w:lang w:val="el-GR"/>
        </w:rPr>
        <w:t>Παροχή Υπηρεσιών προς την Αναθέτουσα Αρχή για την υποστήριξη, παρακολούθηση, συντονισμό και διαχείριση όλων των έργων που περιλαμβάνονται στο πλαίσιο του Προγράμματος με τίτλο «</w:t>
      </w:r>
      <w:r w:rsidRPr="00F5475A">
        <w:rPr>
          <w:u w:val="single"/>
          <w:lang w:val="el-GR"/>
        </w:rPr>
        <w:t>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04400B">
        <w:rPr>
          <w:rFonts w:eastAsia="Calibri"/>
          <w:lang w:val="el-GR"/>
        </w:rPr>
        <w:t>»</w:t>
      </w:r>
      <w:r>
        <w:rPr>
          <w:rFonts w:eastAsia="Calibri"/>
          <w:lang w:val="el-GR"/>
        </w:rPr>
        <w:t xml:space="preserve">. </w:t>
      </w:r>
    </w:p>
    <w:p w14:paraId="1E1B8F66" w14:textId="77777777"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AD3E33" w:rsidRPr="00AD3E33">
        <w:rPr>
          <w:rFonts w:cstheme="minorHAnsi"/>
          <w:lang w:val="el-GR"/>
        </w:rPr>
        <w:t>79410000-1</w:t>
      </w:r>
      <w:r w:rsidR="00AD3E33" w:rsidRPr="00AD3E33">
        <w:rPr>
          <w:rFonts w:cstheme="minorHAnsi"/>
          <w:lang w:val="el-GR"/>
        </w:rPr>
        <w:tab/>
        <w:t>Υπηρεσίες παροχής επιχειρηματικών συμβουλών και συμβουλών σε θέματα διαχείρισης</w:t>
      </w:r>
      <w:r w:rsidR="006D3DA7">
        <w:rPr>
          <w:rFonts w:cstheme="minorHAnsi"/>
          <w:lang w:val="el-GR"/>
        </w:rPr>
        <w:t>.</w:t>
      </w:r>
    </w:p>
    <w:p w14:paraId="22591047" w14:textId="77777777" w:rsidR="00AD3E33" w:rsidRPr="00AD3E33" w:rsidRDefault="00AD3E33">
      <w:pPr>
        <w:rPr>
          <w:lang w:val="el-GR"/>
        </w:rPr>
      </w:pPr>
      <w:r w:rsidRPr="00AD3E33">
        <w:rPr>
          <w:lang w:val="el-GR"/>
        </w:rPr>
        <w:t>Συνολική  εκτιμώμενη αξία σύμβασης €172.000,00 μη Περιλαμβανομένου ΦΠΑ , προϋπολογισμός με ΦΠΑ: €213.280,00, ΦΠΑ 24% €41.280,00.</w:t>
      </w:r>
    </w:p>
    <w:p w14:paraId="4DD22D90" w14:textId="77777777"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D318C">
        <w:rPr>
          <w:lang w:val="el-GR"/>
        </w:rPr>
        <w:t>οκτώ</w:t>
      </w:r>
      <w:r w:rsidR="00A00118">
        <w:rPr>
          <w:lang w:val="el-GR"/>
        </w:rPr>
        <w:t xml:space="preserve"> (</w:t>
      </w:r>
      <w:r w:rsidR="00BD318C">
        <w:rPr>
          <w:lang w:val="el-GR"/>
        </w:rPr>
        <w:t>8</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40954198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6.3</w:t>
      </w:r>
      <w:r w:rsidR="00493FAD">
        <w:fldChar w:fldCharType="end"/>
      </w:r>
      <w:r w:rsidR="002E6472" w:rsidRPr="00A00118">
        <w:rPr>
          <w:lang w:val="el-GR"/>
        </w:rPr>
        <w:t xml:space="preserve"> της παρούσας</w:t>
      </w:r>
      <w:r w:rsidR="002E6472" w:rsidRPr="00672C9B">
        <w:rPr>
          <w:lang w:val="el-GR"/>
        </w:rPr>
        <w:t>.</w:t>
      </w:r>
    </w:p>
    <w:p w14:paraId="132AC8E1" w14:textId="77777777"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496625830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603221">
        <w:rPr>
          <w:lang w:val="el-GR"/>
        </w:rPr>
        <w:t>ΠΑΡΑΡΤΗΜΑ Ι – Αναλυτική Περιγραφή Φυσικού και Οικονομικού Αντικειμένου της Σύμβασης</w:t>
      </w:r>
      <w:r w:rsidR="00493FAD">
        <w:fldChar w:fldCharType="end"/>
      </w:r>
      <w:r w:rsidRPr="00603221">
        <w:rPr>
          <w:lang w:val="el-GR"/>
        </w:rPr>
        <w:t xml:space="preserve"> ή σε άλλο περιγραφικό έγγραφο της παρούσας διακήρυξης. </w:t>
      </w:r>
    </w:p>
    <w:p w14:paraId="6B6911DD" w14:textId="77777777" w:rsidR="00FD40D7" w:rsidRDefault="003355E7" w:rsidP="00A00118">
      <w:pPr>
        <w:pStyle w:val="normalwithoutspacing"/>
      </w:pPr>
      <w:bookmarkStart w:id="20"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0"/>
    <w:p w14:paraId="38DF38FB" w14:textId="77777777" w:rsidR="008338F0" w:rsidRPr="00745634" w:rsidRDefault="008338F0" w:rsidP="00FD40D7">
      <w:pPr>
        <w:rPr>
          <w:lang w:val="el-GR"/>
        </w:rPr>
      </w:pPr>
    </w:p>
    <w:p w14:paraId="6699CC06" w14:textId="77777777" w:rsidR="008338F0" w:rsidRPr="00603221" w:rsidRDefault="003355E7" w:rsidP="003A109E">
      <w:pPr>
        <w:pStyle w:val="2"/>
        <w:rPr>
          <w:rFonts w:cs="Tahoma"/>
          <w:lang w:val="el-GR"/>
        </w:rPr>
      </w:pPr>
      <w:r w:rsidRPr="00603221">
        <w:rPr>
          <w:rFonts w:cs="Tahoma"/>
          <w:lang w:val="el-GR"/>
        </w:rPr>
        <w:tab/>
      </w:r>
      <w:bookmarkStart w:id="21" w:name="_Toc97194259"/>
      <w:bookmarkStart w:id="22" w:name="_Toc97194408"/>
      <w:bookmarkStart w:id="23" w:name="_Toc124333457"/>
      <w:r w:rsidRPr="00603221">
        <w:rPr>
          <w:rFonts w:cs="Tahoma"/>
          <w:lang w:val="el-GR"/>
        </w:rPr>
        <w:t>Θεσμικό πλαίσιο</w:t>
      </w:r>
      <w:bookmarkEnd w:id="21"/>
      <w:bookmarkEnd w:id="22"/>
      <w:bookmarkEnd w:id="23"/>
      <w:r w:rsidRPr="00603221">
        <w:rPr>
          <w:rFonts w:cs="Tahoma"/>
          <w:lang w:val="el-GR"/>
        </w:rPr>
        <w:t xml:space="preserve"> </w:t>
      </w:r>
    </w:p>
    <w:p w14:paraId="3534F007"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61C4C830" w14:textId="77777777" w:rsidR="00AE071A" w:rsidRPr="00AE071A"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bookmarkStart w:id="24" w:name="_Hlk71646966"/>
      <w:r w:rsidRPr="00AE071A">
        <w:rPr>
          <w:lang w:val="el-GR"/>
        </w:rPr>
        <w:t>Το Α.88 του Ν. 1892/1990 «Για τον εκσυγχρονισμό και την ανάπτυξη και άλλες διατάξεις» (ΦΕΚ 101/Α/31-07-1990).</w:t>
      </w:r>
    </w:p>
    <w:p w14:paraId="5540B633" w14:textId="77777777" w:rsidR="00AE071A" w:rsidRPr="00AE071A"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E071A">
        <w:rPr>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2E9A976C" w14:textId="77777777" w:rsidR="00AE071A" w:rsidRPr="00AE071A" w:rsidRDefault="00AE071A" w:rsidP="00AE071A">
      <w:pPr>
        <w:numPr>
          <w:ilvl w:val="0"/>
          <w:numId w:val="42"/>
        </w:numPr>
        <w:snapToGrid w:val="0"/>
        <w:spacing w:before="120"/>
        <w:ind w:left="284" w:hanging="426"/>
        <w:rPr>
          <w:lang w:val="el-GR"/>
        </w:rPr>
      </w:pPr>
      <w:r w:rsidRPr="00AE071A">
        <w:rPr>
          <w:lang w:val="el-GR"/>
        </w:rPr>
        <w:t>Τον Ν. 2859/2000 “Κύρωση Κώδικα Φόρου Προστιθέμενης Αξίας” (ΦΕΚ 248/Α/07-11-2000).</w:t>
      </w:r>
    </w:p>
    <w:p w14:paraId="7BAFDC5A" w14:textId="77777777" w:rsidR="00AE071A" w:rsidRPr="00AE071A"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E071A">
        <w:rPr>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D35A1B">
        <w:t>L</w:t>
      </w:r>
      <w:r w:rsidRPr="00AE071A">
        <w:rPr>
          <w:lang w:val="el-GR"/>
        </w:rPr>
        <w:t xml:space="preserve"> </w:t>
      </w:r>
      <w:r w:rsidRPr="00AE071A">
        <w:rPr>
          <w:lang w:val="el-GR"/>
        </w:rPr>
        <w:lastRenderedPageBreak/>
        <w:t>156/16.6.2012) στο ελληνικό δίκαιο, τροποποίηση του ν. 3419/2005 (Α 297) και άλλες διατάξεις» (ΦΕΚ 265/Α/23-12-2014) και ισχύει.</w:t>
      </w:r>
    </w:p>
    <w:p w14:paraId="24A56BE6" w14:textId="77777777" w:rsidR="00AE071A" w:rsidRDefault="00AE071A" w:rsidP="00AE071A">
      <w:pPr>
        <w:pStyle w:val="aff"/>
        <w:numPr>
          <w:ilvl w:val="0"/>
          <w:numId w:val="42"/>
        </w:numPr>
        <w:suppressAutoHyphens w:val="0"/>
        <w:autoSpaceDE w:val="0"/>
        <w:autoSpaceDN w:val="0"/>
        <w:adjustRightInd w:val="0"/>
        <w:snapToGrid w:val="0"/>
        <w:spacing w:before="120"/>
        <w:ind w:left="284" w:hanging="426"/>
        <w:contextualSpacing w:val="0"/>
      </w:pPr>
      <w:r w:rsidRPr="00AE071A">
        <w:rPr>
          <w:lang w:val="el-GR"/>
        </w:rPr>
        <w:t xml:space="preserve">Τον </w:t>
      </w:r>
      <w:r w:rsidRPr="00D35A1B">
        <w:t>N</w:t>
      </w:r>
      <w:r w:rsidRPr="00AE071A">
        <w:rPr>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D35A1B">
        <w:t>(ΦΕΚ 309/A/31-12-2003), όπ</w:t>
      </w:r>
      <w:proofErr w:type="spellStart"/>
      <w:r w:rsidRPr="00D35A1B">
        <w:t>ως</w:t>
      </w:r>
      <w:proofErr w:type="spellEnd"/>
      <w:r w:rsidRPr="00D35A1B">
        <w:t xml:space="preserve"> </w:t>
      </w:r>
      <w:proofErr w:type="spellStart"/>
      <w:r w:rsidRPr="00D35A1B">
        <w:t>τρο</w:t>
      </w:r>
      <w:proofErr w:type="spellEnd"/>
      <w:r w:rsidRPr="00D35A1B">
        <w:t xml:space="preserve">ποποιήθηκε και </w:t>
      </w:r>
      <w:proofErr w:type="spellStart"/>
      <w:r w:rsidRPr="00D35A1B">
        <w:t>ισχύει</w:t>
      </w:r>
      <w:proofErr w:type="spellEnd"/>
      <w:r w:rsidRPr="00D35A1B">
        <w:t>.</w:t>
      </w:r>
    </w:p>
    <w:p w14:paraId="79290C20" w14:textId="77777777" w:rsidR="00AE071A" w:rsidRPr="005179F0"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5179F0">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36C322F5" w14:textId="77777777" w:rsidR="00AE071A" w:rsidRPr="005179F0"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5179F0">
        <w:rPr>
          <w:lang w:val="el-GR"/>
        </w:rPr>
        <w:t>Τον Ν. 3389/2005 «Συμπράξεις Δημόσιου και Ιδιωτικού Τομέα» (ΦΕΚ 232/Α/ 22-09-2005).</w:t>
      </w:r>
    </w:p>
    <w:p w14:paraId="7720EA3E" w14:textId="77777777" w:rsidR="00AE071A" w:rsidRPr="005179F0" w:rsidRDefault="00AE071A" w:rsidP="00AE071A">
      <w:pPr>
        <w:numPr>
          <w:ilvl w:val="0"/>
          <w:numId w:val="42"/>
        </w:numPr>
        <w:snapToGrid w:val="0"/>
        <w:spacing w:before="120"/>
        <w:ind w:left="284" w:hanging="426"/>
        <w:rPr>
          <w:lang w:val="el-GR"/>
        </w:rPr>
      </w:pPr>
      <w:r w:rsidRPr="005179F0">
        <w:rPr>
          <w:lang w:val="el-GR"/>
        </w:rPr>
        <w:t>Τον Ν. 3419/2005 “Γενικό Εμπορικό Μητρώο (Γ.Ε.ΜΗ.) και Εκσυγχρονισμός της Επιμελητηριακής Νομοθεσίας” (ΦΕΚ 297/Α/06-12-2005).</w:t>
      </w:r>
    </w:p>
    <w:p w14:paraId="44C7332D" w14:textId="77777777" w:rsidR="00AE071A" w:rsidRDefault="00AE071A" w:rsidP="00AE071A">
      <w:pPr>
        <w:pStyle w:val="aff"/>
        <w:numPr>
          <w:ilvl w:val="0"/>
          <w:numId w:val="42"/>
        </w:numPr>
        <w:suppressAutoHyphens w:val="0"/>
        <w:autoSpaceDE w:val="0"/>
        <w:autoSpaceDN w:val="0"/>
        <w:snapToGrid w:val="0"/>
        <w:spacing w:before="120"/>
        <w:ind w:left="284" w:hanging="426"/>
        <w:contextualSpacing w:val="0"/>
      </w:pPr>
      <w:r w:rsidRPr="005179F0">
        <w:rPr>
          <w:lang w:val="el-GR"/>
        </w:rPr>
        <w:t xml:space="preserve">Τον </w:t>
      </w:r>
      <w:r w:rsidRPr="00D35A1B" w:rsidDel="006B22E5">
        <w:t>N</w:t>
      </w:r>
      <w:r w:rsidRPr="005179F0" w:rsidDel="006B22E5">
        <w:rPr>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D35A1B" w:rsidDel="006B22E5">
        <w:t>ΦΕΚ (967/Β/21-07-2006).</w:t>
      </w:r>
    </w:p>
    <w:p w14:paraId="2903197E" w14:textId="77777777" w:rsidR="00AE071A" w:rsidRPr="005179F0"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5179F0">
        <w:rPr>
          <w:lang w:val="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D0C46">
        <w:t>B</w:t>
      </w:r>
      <w:r w:rsidRPr="005179F0">
        <w:rPr>
          <w:lang w:val="el-GR"/>
        </w:rPr>
        <w:t>/23-08-2007).</w:t>
      </w:r>
    </w:p>
    <w:p w14:paraId="76F5CFEF" w14:textId="77777777" w:rsidR="00AE071A" w:rsidRPr="00CA6339" w:rsidRDefault="00AE071A" w:rsidP="00AE071A">
      <w:pPr>
        <w:pStyle w:val="aff"/>
        <w:numPr>
          <w:ilvl w:val="0"/>
          <w:numId w:val="42"/>
        </w:numPr>
        <w:suppressAutoHyphens w:val="0"/>
        <w:snapToGrid w:val="0"/>
        <w:spacing w:before="120"/>
        <w:ind w:left="284" w:hanging="426"/>
        <w:contextualSpacing w:val="0"/>
      </w:pPr>
      <w:r w:rsidRPr="005179F0">
        <w:rPr>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D35A1B">
        <w:t>N</w:t>
      </w:r>
      <w:r w:rsidRPr="005179F0">
        <w:rPr>
          <w:lang w:val="el-GR"/>
        </w:rPr>
        <w:t xml:space="preserve">. 3588/2007 (πτωχευτικός κώδικας) - Προπτωχευτική διαδικασία εξυγίανσης και άλλες διατάξεις.” </w:t>
      </w:r>
      <w:r w:rsidRPr="00D35A1B">
        <w:t xml:space="preserve">(ΦΕΚ 204/Α/15-09-2011), </w:t>
      </w:r>
      <w:proofErr w:type="spellStart"/>
      <w:r w:rsidRPr="00D35A1B">
        <w:t>εκτός</w:t>
      </w:r>
      <w:proofErr w:type="spellEnd"/>
      <w:r w:rsidRPr="00D35A1B">
        <w:t xml:space="preserve"> </w:t>
      </w:r>
      <w:proofErr w:type="spellStart"/>
      <w:r w:rsidRPr="00D35A1B">
        <w:t>της</w:t>
      </w:r>
      <w:proofErr w:type="spellEnd"/>
      <w:r w:rsidRPr="00D35A1B">
        <w:t xml:space="preserve"> παρ. 3 </w:t>
      </w:r>
      <w:proofErr w:type="spellStart"/>
      <w:r w:rsidRPr="00D35A1B">
        <w:t>του</w:t>
      </w:r>
      <w:proofErr w:type="spellEnd"/>
      <w:r w:rsidRPr="00D35A1B">
        <w:t xml:space="preserve"> Α.2.</w:t>
      </w:r>
    </w:p>
    <w:p w14:paraId="4F3709DF" w14:textId="77777777" w:rsidR="00AE071A" w:rsidRPr="005179F0" w:rsidRDefault="00AE071A" w:rsidP="00AE071A">
      <w:pPr>
        <w:pStyle w:val="aff"/>
        <w:numPr>
          <w:ilvl w:val="0"/>
          <w:numId w:val="42"/>
        </w:numPr>
        <w:suppressAutoHyphens w:val="0"/>
        <w:autoSpaceDE w:val="0"/>
        <w:autoSpaceDN w:val="0"/>
        <w:adjustRightInd w:val="0"/>
        <w:snapToGrid w:val="0"/>
        <w:spacing w:before="120"/>
        <w:ind w:left="284" w:hanging="426"/>
        <w:contextualSpacing w:val="0"/>
        <w:rPr>
          <w:lang w:val="el-GR"/>
        </w:rPr>
      </w:pPr>
      <w:r w:rsidRPr="005179F0">
        <w:rPr>
          <w:lang w:val="el-GR"/>
        </w:rPr>
        <w:t>Τον Ν. 4152/2013 «Επείγοντα μέτρα εφαρμογής των νόμων 4046/2012, 4093/2012 και 4127/2013» (ΦΕΚ 107/Α/09-05-2013).</w:t>
      </w:r>
    </w:p>
    <w:p w14:paraId="0D828835" w14:textId="77777777" w:rsidR="00AE071A" w:rsidRPr="005179F0" w:rsidRDefault="00AE071A" w:rsidP="00AE071A">
      <w:pPr>
        <w:pStyle w:val="aff"/>
        <w:numPr>
          <w:ilvl w:val="0"/>
          <w:numId w:val="42"/>
        </w:numPr>
        <w:suppressAutoHyphens w:val="0"/>
        <w:snapToGrid w:val="0"/>
        <w:spacing w:before="120"/>
        <w:ind w:left="284" w:hanging="426"/>
        <w:contextualSpacing w:val="0"/>
        <w:rPr>
          <w:lang w:val="el-GR"/>
        </w:rPr>
      </w:pPr>
      <w:r w:rsidRPr="005179F0">
        <w:rPr>
          <w:lang w:val="el-GR"/>
        </w:rPr>
        <w:t xml:space="preserve">Τον </w:t>
      </w:r>
      <w:r w:rsidRPr="00D35A1B">
        <w:t>N</w:t>
      </w:r>
      <w:r w:rsidRPr="005179F0">
        <w:rPr>
          <w:lang w:val="el-GR"/>
        </w:rPr>
        <w:t>. 4270/2014 “Αρχές δημοσιονομικής διαχείρισης και εποπτείας (ενσωμάτωση της Οδηγίας 2011/85/ΕΕ) - δημόσιο λογιστικό και άλλες διατάξεις.” (ΦΕΚ 143/</w:t>
      </w:r>
      <w:r w:rsidRPr="00D35A1B">
        <w:t>A</w:t>
      </w:r>
      <w:r w:rsidRPr="005179F0">
        <w:rPr>
          <w:lang w:val="el-GR"/>
        </w:rPr>
        <w:t>/28-06-2014),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63B004B6" w14:textId="77777777" w:rsidR="00AE071A" w:rsidRDefault="00AE071A" w:rsidP="00AE071A">
      <w:pPr>
        <w:pStyle w:val="aff"/>
        <w:numPr>
          <w:ilvl w:val="0"/>
          <w:numId w:val="42"/>
        </w:numPr>
        <w:suppressAutoHyphens w:val="0"/>
        <w:snapToGrid w:val="0"/>
        <w:spacing w:before="120"/>
        <w:ind w:left="284" w:hanging="426"/>
        <w:contextualSpacing w:val="0"/>
      </w:pPr>
      <w:r w:rsidRPr="005179F0">
        <w:rPr>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80EA9">
        <w:t>L</w:t>
      </w:r>
      <w:r w:rsidRPr="005179F0">
        <w:rPr>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480EA9">
        <w:t>[</w:t>
      </w:r>
      <w:proofErr w:type="spellStart"/>
      <w:r w:rsidRPr="00480EA9">
        <w:t>Τρο</w:t>
      </w:r>
      <w:proofErr w:type="spellEnd"/>
      <w:r w:rsidRPr="00480EA9">
        <w:t>ποποιήθηκε β</w:t>
      </w:r>
      <w:proofErr w:type="spellStart"/>
      <w:r w:rsidRPr="00480EA9">
        <w:t>άσει</w:t>
      </w:r>
      <w:proofErr w:type="spellEnd"/>
      <w:r w:rsidRPr="00480EA9">
        <w:t xml:space="preserve"> </w:t>
      </w:r>
      <w:proofErr w:type="spellStart"/>
      <w:r w:rsidRPr="00480EA9">
        <w:t>του</w:t>
      </w:r>
      <w:proofErr w:type="spellEnd"/>
      <w:r w:rsidRPr="00480EA9">
        <w:t xml:space="preserve"> Α.58, Ν. 4465/2017 (ΦΕΚ 47/Α/04-04-2017)].</w:t>
      </w:r>
    </w:p>
    <w:p w14:paraId="72B1A171" w14:textId="77777777" w:rsidR="00AE071A" w:rsidRPr="005179F0" w:rsidRDefault="00AE071A" w:rsidP="00AE071A">
      <w:pPr>
        <w:numPr>
          <w:ilvl w:val="0"/>
          <w:numId w:val="42"/>
        </w:numPr>
        <w:snapToGrid w:val="0"/>
        <w:spacing w:before="120"/>
        <w:ind w:left="284" w:hanging="426"/>
        <w:rPr>
          <w:lang w:val="el-GR"/>
        </w:rPr>
      </w:pPr>
      <w:r w:rsidRPr="005179F0">
        <w:rPr>
          <w:lang w:val="el-GR"/>
        </w:rPr>
        <w:t>Το Π.Δ. 28/2015 “Κωδικοποίηση διατάξεων για την πρόσβαση σε δημόσια έγγραφα και στοιχεία» ΦΕΚ (34/Α/23-03-2015).</w:t>
      </w:r>
    </w:p>
    <w:p w14:paraId="238B5866" w14:textId="77777777" w:rsidR="00AE071A" w:rsidRPr="005179F0" w:rsidRDefault="00AE071A" w:rsidP="00AE071A">
      <w:pPr>
        <w:pStyle w:val="aff"/>
        <w:numPr>
          <w:ilvl w:val="0"/>
          <w:numId w:val="42"/>
        </w:numPr>
        <w:suppressAutoHyphens w:val="0"/>
        <w:snapToGrid w:val="0"/>
        <w:spacing w:before="120"/>
        <w:ind w:left="284" w:hanging="426"/>
        <w:contextualSpacing w:val="0"/>
        <w:rPr>
          <w:lang w:val="el-GR"/>
        </w:rPr>
      </w:pPr>
      <w:r w:rsidRPr="005179F0">
        <w:rPr>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33CB0DB5" w14:textId="77777777" w:rsidR="00AE071A" w:rsidRPr="005179F0" w:rsidRDefault="00AE071A" w:rsidP="00AE071A">
      <w:pPr>
        <w:pStyle w:val="aff"/>
        <w:numPr>
          <w:ilvl w:val="0"/>
          <w:numId w:val="42"/>
        </w:numPr>
        <w:suppressAutoHyphens w:val="0"/>
        <w:snapToGrid w:val="0"/>
        <w:spacing w:before="120"/>
        <w:ind w:left="284" w:hanging="426"/>
        <w:contextualSpacing w:val="0"/>
        <w:rPr>
          <w:lang w:val="el-GR"/>
        </w:rPr>
      </w:pPr>
      <w:r w:rsidRPr="005179F0">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0FD9ABA1" w14:textId="77777777" w:rsidR="00AE071A" w:rsidRPr="005179F0" w:rsidRDefault="00AE071A" w:rsidP="00AE071A">
      <w:pPr>
        <w:pStyle w:val="aff"/>
        <w:numPr>
          <w:ilvl w:val="0"/>
          <w:numId w:val="42"/>
        </w:numPr>
        <w:suppressAutoHyphens w:val="0"/>
        <w:snapToGrid w:val="0"/>
        <w:spacing w:before="120"/>
        <w:ind w:left="284" w:hanging="426"/>
        <w:contextualSpacing w:val="0"/>
        <w:rPr>
          <w:lang w:val="el-GR"/>
        </w:rPr>
      </w:pPr>
      <w:r w:rsidRPr="005179F0">
        <w:rPr>
          <w:lang w:val="el-GR"/>
        </w:rPr>
        <w:lastRenderedPageBreak/>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D35A1B">
        <w:t>L</w:t>
      </w:r>
      <w:r w:rsidRPr="005179F0">
        <w:rPr>
          <w:lang w:val="el-GR"/>
        </w:rPr>
        <w:t xml:space="preserve"> 94/1/28-03-2014) και άλλες διατάξεις» (ΦΕΚ 148/Α/08-08-2016).</w:t>
      </w:r>
    </w:p>
    <w:p w14:paraId="2C99EEEB" w14:textId="77777777" w:rsidR="00AE071A" w:rsidRPr="005179F0" w:rsidRDefault="00AE071A" w:rsidP="00AE071A">
      <w:pPr>
        <w:numPr>
          <w:ilvl w:val="0"/>
          <w:numId w:val="42"/>
        </w:numPr>
        <w:snapToGrid w:val="0"/>
        <w:spacing w:before="120"/>
        <w:ind w:left="284" w:hanging="426"/>
        <w:rPr>
          <w:lang w:val="el-GR"/>
        </w:rPr>
      </w:pPr>
      <w:r w:rsidRPr="005179F0">
        <w:rPr>
          <w:lang w:val="el-GR"/>
        </w:rPr>
        <w:t>Το Π.Δ. 39/2017 “Κανονισμός εξέτασης Προδικαστικών Προσφυγών ενώπιων της Αρχής Εξέτασης Προδικαστικών Προσφυγών” (ΦΕΚ 64/Α/04-05-2017).</w:t>
      </w:r>
    </w:p>
    <w:p w14:paraId="286F8663" w14:textId="77777777" w:rsidR="00AE071A" w:rsidRPr="000146C6" w:rsidRDefault="00AE071A" w:rsidP="00AE071A">
      <w:pPr>
        <w:numPr>
          <w:ilvl w:val="0"/>
          <w:numId w:val="42"/>
        </w:numPr>
        <w:snapToGrid w:val="0"/>
        <w:spacing w:before="120"/>
        <w:ind w:left="284" w:hanging="426"/>
      </w:pPr>
      <w:r w:rsidRPr="005179F0">
        <w:rPr>
          <w:lang w:val="el-GR"/>
        </w:rPr>
        <w:t xml:space="preserve">Τον Κανονισμό (ΕΕ, </w:t>
      </w:r>
      <w:proofErr w:type="spellStart"/>
      <w:r w:rsidRPr="005179F0">
        <w:rPr>
          <w:lang w:val="el-GR"/>
        </w:rPr>
        <w:t>Ευρατόμ</w:t>
      </w:r>
      <w:proofErr w:type="spellEnd"/>
      <w:r w:rsidRPr="005179F0">
        <w:rPr>
          <w:lang w:val="el-GR"/>
        </w:rPr>
        <w:t xml:space="preserve">)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w:t>
      </w:r>
      <w:r w:rsidRPr="00A41007">
        <w:rPr>
          <w:lang w:val="el-GR"/>
        </w:rPr>
        <w:t xml:space="preserve">1316/2013, (ΕΕ) αριθ. 223/2014, (ΕΕ) αριθ. 283/2014 και της απόφασης αριθ. 541/2014/ΕΕ και για την κατάργηση του κανονισμού (ΕΕ, </w:t>
      </w:r>
      <w:proofErr w:type="spellStart"/>
      <w:r w:rsidRPr="00A41007">
        <w:rPr>
          <w:lang w:val="el-GR"/>
        </w:rPr>
        <w:t>Ευρατόμ</w:t>
      </w:r>
      <w:proofErr w:type="spellEnd"/>
      <w:r w:rsidRPr="00A41007">
        <w:rPr>
          <w:lang w:val="el-GR"/>
        </w:rPr>
        <w:t xml:space="preserve">) αριθ. </w:t>
      </w:r>
      <w:r w:rsidRPr="000146C6">
        <w:t>966/2012.</w:t>
      </w:r>
    </w:p>
    <w:p w14:paraId="598355B6"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Την υπ’ αριθ. 3/2018 Γνωμοδότηση του Νομικού Συμβουλίου του Κράτους.</w:t>
      </w:r>
    </w:p>
    <w:p w14:paraId="1E7C077A"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Το από 13-07-2018 έντυπο της ΕΑΔΔΗΣΥ με θέμα: «ΥΠΟΧΡΕΩΣΕΙΣ ΔΗΜΟΣΙΕΥΣΕΩΝ ΣΤΟΝ ΕΘΝΙΚΟ ΤΥΠΟ ΚΑΤΑ ΤΟΝ Ν.4412/2016».</w:t>
      </w:r>
    </w:p>
    <w:p w14:paraId="17379D6D"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Το Α.39 του Ν. 4578/2018 «Μείωση ασφαλιστικών εισφορών και άλλες διατάξεις» (ΦΕΚ 200/Α/03-12-2018).</w:t>
      </w:r>
    </w:p>
    <w:p w14:paraId="4B9F2AB9" w14:textId="77777777" w:rsidR="00AE071A" w:rsidRPr="00A41007" w:rsidRDefault="00AE071A" w:rsidP="00AE071A">
      <w:pPr>
        <w:numPr>
          <w:ilvl w:val="0"/>
          <w:numId w:val="42"/>
        </w:numPr>
        <w:snapToGrid w:val="0"/>
        <w:spacing w:before="120"/>
        <w:ind w:left="284" w:hanging="426"/>
        <w:rPr>
          <w:lang w:val="el-GR"/>
        </w:rPr>
      </w:pPr>
      <w:r w:rsidRPr="00A41007">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3436EA07" w14:textId="77777777" w:rsidR="00AE071A" w:rsidRPr="00AA0C7D" w:rsidRDefault="00AE071A" w:rsidP="00AE071A">
      <w:pPr>
        <w:numPr>
          <w:ilvl w:val="0"/>
          <w:numId w:val="42"/>
        </w:numPr>
        <w:snapToGrid w:val="0"/>
        <w:spacing w:before="120"/>
        <w:ind w:left="284" w:hanging="426"/>
      </w:pPr>
      <w:r w:rsidRPr="00A41007">
        <w:rPr>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AA0C7D">
        <w:t>(ΦΕΚ 119/Α/08-07-2019).</w:t>
      </w:r>
    </w:p>
    <w:p w14:paraId="39BCDAD2" w14:textId="77777777" w:rsidR="00AE071A" w:rsidRDefault="00AE071A" w:rsidP="00AE071A">
      <w:pPr>
        <w:numPr>
          <w:ilvl w:val="0"/>
          <w:numId w:val="42"/>
        </w:numPr>
        <w:snapToGrid w:val="0"/>
        <w:spacing w:before="120"/>
        <w:ind w:left="284" w:hanging="426"/>
      </w:pPr>
      <w:r w:rsidRPr="00A41007">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F78C9">
        <w:t xml:space="preserve">(ΦΕΚ 133/Α/07-08-2019). </w:t>
      </w:r>
    </w:p>
    <w:p w14:paraId="1D2380AF" w14:textId="77777777" w:rsidR="00AE071A" w:rsidRPr="00A41007" w:rsidRDefault="00AE071A" w:rsidP="00AE071A">
      <w:pPr>
        <w:numPr>
          <w:ilvl w:val="0"/>
          <w:numId w:val="42"/>
        </w:numPr>
        <w:snapToGrid w:val="0"/>
        <w:spacing w:before="120"/>
        <w:ind w:left="284" w:hanging="426"/>
        <w:rPr>
          <w:lang w:val="el-GR"/>
        </w:rPr>
      </w:pPr>
      <w:r w:rsidRPr="00A41007">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6F672E">
        <w:t>L</w:t>
      </w:r>
      <w:r w:rsidRPr="00A41007">
        <w:rPr>
          <w:lang w:val="el-GR"/>
        </w:rPr>
        <w:t xml:space="preserve"> 119). </w:t>
      </w:r>
    </w:p>
    <w:p w14:paraId="760C7D9B" w14:textId="77777777" w:rsidR="00AE071A" w:rsidRPr="00A41007" w:rsidRDefault="00AE071A" w:rsidP="00AE071A">
      <w:pPr>
        <w:numPr>
          <w:ilvl w:val="0"/>
          <w:numId w:val="42"/>
        </w:numPr>
        <w:snapToGrid w:val="0"/>
        <w:spacing w:before="120"/>
        <w:ind w:left="284" w:hanging="426"/>
        <w:rPr>
          <w:lang w:val="el-GR"/>
        </w:rPr>
      </w:pPr>
      <w:r w:rsidRPr="00A41007">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83BA0D0" w14:textId="77777777" w:rsidR="00AE071A" w:rsidRPr="00A41007" w:rsidRDefault="00AE071A" w:rsidP="00AE071A">
      <w:pPr>
        <w:numPr>
          <w:ilvl w:val="0"/>
          <w:numId w:val="42"/>
        </w:numPr>
        <w:snapToGrid w:val="0"/>
        <w:spacing w:before="120"/>
        <w:ind w:left="284" w:hanging="426"/>
        <w:rPr>
          <w:lang w:val="el-GR"/>
        </w:rPr>
      </w:pPr>
      <w:r w:rsidRPr="00A41007">
        <w:rPr>
          <w:lang w:val="el-GR"/>
        </w:rPr>
        <w:t xml:space="preserve">Τον Ν. 4635/2019 (ιδίως  των άρθρων 85 </w:t>
      </w:r>
      <w:proofErr w:type="spellStart"/>
      <w:r w:rsidRPr="00A41007">
        <w:rPr>
          <w:lang w:val="el-GR"/>
        </w:rPr>
        <w:t>επ</w:t>
      </w:r>
      <w:proofErr w:type="spellEnd"/>
      <w:r w:rsidRPr="00A41007">
        <w:rPr>
          <w:lang w:val="el-GR"/>
        </w:rPr>
        <w:t>.) “Επενδύω στην Ελλάδα και άλλες διατάξεις” (ΦΕΚ 167/Α/30-10-2019).</w:t>
      </w:r>
    </w:p>
    <w:p w14:paraId="02952EFF"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860EF0">
        <w:t>A</w:t>
      </w:r>
      <w:r w:rsidRPr="00A41007">
        <w:rPr>
          <w:lang w:val="el-GR"/>
        </w:rPr>
        <w:t>/29-06-2020).</w:t>
      </w:r>
    </w:p>
    <w:p w14:paraId="3038A18A"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 xml:space="preserve">Τον Ν. 4727/2020 «Ψηφιακή Διακυβέρνηση (Ενσωμάτωση στην Ελληνική Νομοθεσία της Οδηγίας (ΕΕ) 2016/2102 και της Οδηγίας (ΕΕ) 2019/1024) - Ηλεκτρονικές Επικοινωνίες </w:t>
      </w:r>
      <w:r w:rsidRPr="00A41007">
        <w:rPr>
          <w:lang w:val="el-GR"/>
        </w:rPr>
        <w:lastRenderedPageBreak/>
        <w:t>(Ενσωμάτωση στο Ελληνικό Δίκαιο της Οδηγίας (ΕΕ) 2018/1972) και άλλες διατάξεις» (ΦΕΚ 184/Α/23-09-2020).</w:t>
      </w:r>
    </w:p>
    <w:p w14:paraId="0799E7C2"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365C9F92"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D35A1B">
        <w:t>COVID</w:t>
      </w:r>
      <w:r w:rsidRPr="00A41007">
        <w:rPr>
          <w:lang w:val="el-GR"/>
        </w:rPr>
        <w:t>- 19, επείγουσες δημοσιονομικές και φορολογικές ρυθμίσεις και άλλες διατάξεις» (ΦΕΚ 17/</w:t>
      </w:r>
      <w:r w:rsidRPr="00D35A1B">
        <w:t>A</w:t>
      </w:r>
      <w:r w:rsidRPr="00A41007">
        <w:rPr>
          <w:lang w:val="el-GR"/>
        </w:rPr>
        <w:t xml:space="preserve">/05-02-2021). </w:t>
      </w:r>
    </w:p>
    <w:p w14:paraId="1A627052"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E1452C">
        <w:t>L</w:t>
      </w:r>
      <w:r w:rsidRPr="00A41007">
        <w:rPr>
          <w:lang w:val="el-GR"/>
        </w:rPr>
        <w:t xml:space="preserve"> 57/1).</w:t>
      </w:r>
    </w:p>
    <w:p w14:paraId="4D7BA9D1"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E1452C">
        <w:t>L</w:t>
      </w:r>
      <w:r w:rsidRPr="00A41007">
        <w:rPr>
          <w:lang w:val="el-GR"/>
        </w:rPr>
        <w:t xml:space="preserve"> 57/17).</w:t>
      </w:r>
    </w:p>
    <w:p w14:paraId="1C2EA154"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43EFC44B" w14:textId="77777777" w:rsidR="00AE071A" w:rsidRDefault="00AE071A" w:rsidP="00AE071A">
      <w:pPr>
        <w:pStyle w:val="aff"/>
        <w:numPr>
          <w:ilvl w:val="0"/>
          <w:numId w:val="42"/>
        </w:numPr>
        <w:suppressAutoHyphens w:val="0"/>
        <w:snapToGrid w:val="0"/>
        <w:spacing w:before="120"/>
        <w:ind w:left="284" w:hanging="426"/>
        <w:contextualSpacing w:val="0"/>
      </w:pPr>
      <w:r w:rsidRPr="00A41007">
        <w:rPr>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D35A1B">
        <w:t>52415 ΕΞ 2022 Απ</w:t>
      </w:r>
      <w:proofErr w:type="spellStart"/>
      <w:r w:rsidRPr="00D35A1B">
        <w:t>όφ</w:t>
      </w:r>
      <w:proofErr w:type="spellEnd"/>
      <w:r w:rsidRPr="00D35A1B">
        <w:t xml:space="preserve">αση </w:t>
      </w:r>
      <w:proofErr w:type="spellStart"/>
      <w:r w:rsidRPr="00D35A1B">
        <w:t>του</w:t>
      </w:r>
      <w:proofErr w:type="spellEnd"/>
      <w:r w:rsidRPr="00D35A1B">
        <w:t xml:space="preserve"> </w:t>
      </w:r>
      <w:proofErr w:type="spellStart"/>
      <w:r w:rsidRPr="00D35A1B">
        <w:t>Αν</w:t>
      </w:r>
      <w:proofErr w:type="spellEnd"/>
      <w:r w:rsidRPr="00D35A1B">
        <w:t xml:space="preserve">απληρωτή Υπ. </w:t>
      </w:r>
      <w:proofErr w:type="spellStart"/>
      <w:r w:rsidRPr="00D35A1B">
        <w:t>Οικονομικών</w:t>
      </w:r>
      <w:proofErr w:type="spellEnd"/>
      <w:r w:rsidRPr="00D35A1B">
        <w:t xml:space="preserve"> (ΦΕΚ 1927/Β/19-04-2022).</w:t>
      </w:r>
    </w:p>
    <w:p w14:paraId="604A5499"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Την υπ’ αριθ. 63446/2021 Κ.Υ.Α. “Καθορισμός Εθνικού Μορφότυπου ηλεκτρονικού τιμολογίου στο πλαίσιο των Δημοσίων Συμβάσεων” (2338/Β/02-06-2021).</w:t>
      </w:r>
    </w:p>
    <w:p w14:paraId="1E9C6C3E"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Την υπ’ αριθ.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1F14742"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Την υπ’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5047ACC8"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68BC4D98"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AF9B15D"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0F1771">
        <w:t>ST</w:t>
      </w:r>
      <w:r w:rsidRPr="00A41007">
        <w:rPr>
          <w:lang w:val="el-GR"/>
        </w:rPr>
        <w:t xml:space="preserve"> 10152/21, </w:t>
      </w:r>
      <w:r w:rsidRPr="000F1771">
        <w:t>ST</w:t>
      </w:r>
      <w:r w:rsidRPr="00A41007">
        <w:rPr>
          <w:lang w:val="el-GR"/>
        </w:rPr>
        <w:t xml:space="preserve"> 10152/21 </w:t>
      </w:r>
      <w:r w:rsidRPr="000F1771">
        <w:t>ADD</w:t>
      </w:r>
      <w:r w:rsidRPr="00A41007">
        <w:rPr>
          <w:lang w:val="el-GR"/>
        </w:rPr>
        <w:t xml:space="preserve"> 1).</w:t>
      </w:r>
    </w:p>
    <w:p w14:paraId="7815FAE6"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7E4739A5"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lastRenderedPageBreak/>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D7B64F5"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Την υπ’ αριθ. 119126</w:t>
      </w:r>
      <w:r w:rsidRPr="00D35A1B">
        <w:t>E</w:t>
      </w:r>
      <w:r w:rsidRPr="00A41007">
        <w:rPr>
          <w:lang w:val="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51DCC1C7"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1D02C0AB" w14:textId="77777777" w:rsidR="00AE071A" w:rsidRPr="00A41007" w:rsidRDefault="00AE071A" w:rsidP="00AE071A">
      <w:pPr>
        <w:pStyle w:val="aff"/>
        <w:numPr>
          <w:ilvl w:val="0"/>
          <w:numId w:val="42"/>
        </w:numPr>
        <w:suppressAutoHyphens w:val="0"/>
        <w:snapToGrid w:val="0"/>
        <w:spacing w:before="120"/>
        <w:ind w:left="284" w:hanging="426"/>
        <w:contextualSpacing w:val="0"/>
        <w:rPr>
          <w:lang w:val="el-GR"/>
        </w:rPr>
      </w:pPr>
      <w:r w:rsidRPr="00A41007">
        <w:rPr>
          <w:lang w:val="el-GR"/>
        </w:rPr>
        <w:t>Τον Ν. 4912/2022 Ενιαία Αρχή Δημοσίων Συμβάσεων και άλλες διατάξεις του Υπουργείου Δικαιοσύνης” (ΦΕΚ 59/</w:t>
      </w:r>
      <w:r w:rsidRPr="000F1771">
        <w:t>A</w:t>
      </w:r>
      <w:r w:rsidRPr="00A41007">
        <w:rPr>
          <w:lang w:val="el-GR"/>
        </w:rPr>
        <w:t>/17-03-2022).</w:t>
      </w:r>
    </w:p>
    <w:p w14:paraId="0DA61DA4" w14:textId="77777777" w:rsidR="00AE071A" w:rsidRPr="00695265" w:rsidRDefault="00AE071A" w:rsidP="00AE071A">
      <w:pPr>
        <w:pStyle w:val="aff"/>
        <w:numPr>
          <w:ilvl w:val="0"/>
          <w:numId w:val="42"/>
        </w:numPr>
        <w:suppressAutoHyphens w:val="0"/>
        <w:autoSpaceDE w:val="0"/>
        <w:autoSpaceDN w:val="0"/>
        <w:snapToGrid w:val="0"/>
        <w:spacing w:before="120"/>
        <w:ind w:left="284" w:hanging="426"/>
        <w:contextualSpacing w:val="0"/>
      </w:pPr>
      <w:r w:rsidRPr="00A41007">
        <w:rPr>
          <w:lang w:val="el-GR"/>
        </w:rPr>
        <w:t xml:space="preserve">Το άρθρο 115 του Ν. 5007/2022 </w:t>
      </w:r>
      <w:r w:rsidRPr="00695265">
        <w:t> </w:t>
      </w:r>
      <w:r w:rsidRPr="00A41007">
        <w:rPr>
          <w:lang w:val="el-GR"/>
        </w:rPr>
        <w:t xml:space="preserve">«Ολοκληρωμένο Σύστημα Παροχής Ανακουφιστικής Φροντίδας - Ρυθμίσεις για την αντιμετώπιση της πανδημίας του κορωνοϊού </w:t>
      </w:r>
      <w:r w:rsidRPr="00695265">
        <w:t>COVID</w:t>
      </w:r>
      <w:r w:rsidRPr="00A41007">
        <w:rPr>
          <w:lang w:val="el-GR"/>
        </w:rPr>
        <w:t xml:space="preserve">-19 και την προστασία της δημόσιας υγείας και άλλες επείγουσες ρυθμίσεις.» </w:t>
      </w:r>
      <w:r w:rsidRPr="00695265">
        <w:t>(Α’ 241).</w:t>
      </w:r>
    </w:p>
    <w:p w14:paraId="38CBD4ED"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EB45259" w14:textId="77777777" w:rsidR="00AE071A" w:rsidRPr="00D35A1B" w:rsidRDefault="00AE071A" w:rsidP="00AE071A">
      <w:pPr>
        <w:pStyle w:val="aff"/>
        <w:numPr>
          <w:ilvl w:val="0"/>
          <w:numId w:val="42"/>
        </w:numPr>
        <w:suppressAutoHyphens w:val="0"/>
        <w:autoSpaceDE w:val="0"/>
        <w:autoSpaceDN w:val="0"/>
        <w:snapToGrid w:val="0"/>
        <w:spacing w:before="120"/>
        <w:ind w:left="284" w:hanging="426"/>
        <w:contextualSpacing w:val="0"/>
      </w:pPr>
      <w:r w:rsidRPr="00A41007">
        <w:rPr>
          <w:lang w:val="el-GR"/>
        </w:rPr>
        <w:t>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A41007">
        <w:rPr>
          <w:lang w:val="el-GR"/>
        </w:rPr>
        <w:t>οικ</w:t>
      </w:r>
      <w:proofErr w:type="spellEnd"/>
      <w:r w:rsidRPr="00A41007">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D35A1B">
        <w:t>(Β’ 164)» ΦΕΚ 2060/Β’/2021))» (ΦΕΚ 5807/Β/10-12-2021).</w:t>
      </w:r>
    </w:p>
    <w:p w14:paraId="66C820C2" w14:textId="77777777" w:rsidR="00AE071A" w:rsidRDefault="00AE071A" w:rsidP="00AE071A">
      <w:pPr>
        <w:pStyle w:val="aff"/>
        <w:numPr>
          <w:ilvl w:val="0"/>
          <w:numId w:val="42"/>
        </w:numPr>
        <w:suppressAutoHyphens w:val="0"/>
        <w:autoSpaceDE w:val="0"/>
        <w:autoSpaceDN w:val="0"/>
        <w:snapToGrid w:val="0"/>
        <w:spacing w:before="120"/>
        <w:ind w:left="284" w:hanging="426"/>
        <w:contextualSpacing w:val="0"/>
      </w:pPr>
      <w:r w:rsidRPr="00A41007">
        <w:rPr>
          <w:lang w:val="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D35A1B">
        <w:t>(ΦΕΚ 752/ΥΟΔΔ/24-08-2022).</w:t>
      </w:r>
    </w:p>
    <w:p w14:paraId="269D9935"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Την Απόφαση του ΔΣ της ΚτΠ Μ.Α.Ε. κατά την υπ’ αριθ. 856/25-08-2022 Συνεδρίασή του, με θέμα Εκλογή Διευθύνοντος Συμβούλου (Θέμα 1).</w:t>
      </w:r>
    </w:p>
    <w:p w14:paraId="070B3ADB"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Την Απόφαση του ΔΣ της ΚτΠ Μ.Α.Ε. κατά την υπ’ αριθ. 857/26-08-2022 Συνεδρίασή του, με θέμα γενικές εξουσιοδοτήσεις προς Διευθύνοντα Σύμβουλο (Θέμα 2.2).</w:t>
      </w:r>
    </w:p>
    <w:p w14:paraId="54DDAAAA"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56E9240F"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 xml:space="preserve">Την από 05-01-2023 (Α.Π ΚτΠ Α.Ε.: 500/11-01-2023)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«Χορήγηση οικονομικής ενίσχυσης από τον κρατικό προϋπολογισμό με σκοπό την κάλυψη μέρους του αυξημένου κόστους των νοικοκυριών λόγω </w:t>
      </w:r>
      <w:r w:rsidRPr="00A41007">
        <w:rPr>
          <w:lang w:val="el-GR"/>
        </w:rPr>
        <w:lastRenderedPageBreak/>
        <w:t>της σημαντικής αύξησης του δείκτη τιμών καταναλωτή (“</w:t>
      </w:r>
      <w:r w:rsidRPr="008534E1">
        <w:t>MARKET</w:t>
      </w:r>
      <w:r w:rsidRPr="00A41007">
        <w:rPr>
          <w:lang w:val="el-GR"/>
        </w:rPr>
        <w:t xml:space="preserve"> </w:t>
      </w:r>
      <w:r w:rsidRPr="008534E1">
        <w:t>PASS</w:t>
      </w:r>
      <w:r w:rsidRPr="00A41007">
        <w:rPr>
          <w:lang w:val="el-GR"/>
        </w:rPr>
        <w:t>”)», ευθύνης του Υπουργείου Ψηφιακής Διακυβέρνησης.</w:t>
      </w:r>
    </w:p>
    <w:p w14:paraId="4919274B"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Το από 13-01-2023 (υπ’ αριθ. πρωτ. 1416 ΕΞ 2023) έγγραφο του Υπουργείου Ψηφιακής Διακυβέρνησης με θέμα: «Ενίσχυση πίστωσης Αναλυτικού Λογαριασμού Εξόδων (Α.Λ.Ε.) της ΜΚ 23».</w:t>
      </w:r>
    </w:p>
    <w:p w14:paraId="65054BE6"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Το από 13-01-2023 (με αριθ. πρωτ. 1095/13-01-2023) έγγραφο του Υπουργείου Ψηφιακής Διακυβέρνησης (με αριθ. πρωτ. ΚτΠ Μ.Α.Ε. 671/13-01-2023) με θέμα: «Παροχή σύμφωνης γνώμης επί της ολοκλήρωσης της Φάσης Α και της έναρξης της Φάσης Β για την υλοποίηση του έργου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Pr="008534E1">
        <w:t>MARKET</w:t>
      </w:r>
      <w:r w:rsidRPr="00A41007">
        <w:rPr>
          <w:lang w:val="el-GR"/>
        </w:rPr>
        <w:t xml:space="preserve"> </w:t>
      </w:r>
      <w:r w:rsidRPr="008534E1">
        <w:t>PASS</w:t>
      </w:r>
      <w:r w:rsidRPr="00A41007">
        <w:rPr>
          <w:lang w:val="el-GR"/>
        </w:rPr>
        <w:t>”)».</w:t>
      </w:r>
    </w:p>
    <w:p w14:paraId="173DA6BA"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 xml:space="preserve">Την υπ’ αριθ. 1170/20-01-2023 Κοινή Υπουργική Απόφαση με θέμα: «Καθορισμός του χρόνου της παραγωγικής λειτουργίας της ειδικής εφαρμογής της παρ. 5 του άρθρου 115 του ν. 5007/2022 (Α’ 241), των τεχνικών και οργανωτικών μέτρων για τη λειτουργία της, των απαραίτητων </w:t>
      </w:r>
      <w:proofErr w:type="spellStart"/>
      <w:r w:rsidRPr="00A41007">
        <w:rPr>
          <w:lang w:val="el-GR"/>
        </w:rPr>
        <w:t>διαλειτουργικοτήτων</w:t>
      </w:r>
      <w:proofErr w:type="spellEnd"/>
      <w:r w:rsidRPr="00A41007">
        <w:rPr>
          <w:lang w:val="el-GR"/>
        </w:rPr>
        <w:t>, των καταστημάτων και των λαϊκών αγορών όπου χρησιμοποιείται η ψηφιακή κάρτα και κάθε άλλης αναγκαίας λεπτομέρειας» (ΦΕΚ 242/Β’/ 20 -01-2023).</w:t>
      </w:r>
    </w:p>
    <w:p w14:paraId="3331DDD3" w14:textId="77777777" w:rsidR="00AE071A" w:rsidRDefault="00AE071A" w:rsidP="00AE071A">
      <w:pPr>
        <w:pStyle w:val="aff"/>
        <w:numPr>
          <w:ilvl w:val="0"/>
          <w:numId w:val="42"/>
        </w:numPr>
        <w:suppressAutoHyphens w:val="0"/>
        <w:autoSpaceDE w:val="0"/>
        <w:autoSpaceDN w:val="0"/>
        <w:snapToGrid w:val="0"/>
        <w:spacing w:before="120"/>
        <w:ind w:left="284" w:hanging="426"/>
        <w:contextualSpacing w:val="0"/>
      </w:pPr>
      <w:r w:rsidRPr="005179F0">
        <w:rPr>
          <w:lang w:val="el-GR"/>
        </w:rPr>
        <w:t xml:space="preserve">Την Απόφαση του ΔΣ της ΚτΠ Μ.Α.Ε. κατά την υπ’ αριθ. </w:t>
      </w:r>
      <w:r w:rsidRPr="00D35A1B">
        <w:t>8</w:t>
      </w:r>
      <w:r>
        <w:t>84</w:t>
      </w:r>
      <w:r w:rsidRPr="00D35A1B">
        <w:t>/</w:t>
      </w:r>
      <w:r>
        <w:t>18</w:t>
      </w:r>
      <w:r w:rsidRPr="00D35A1B">
        <w:t>-</w:t>
      </w:r>
      <w:r>
        <w:t>01</w:t>
      </w:r>
      <w:r w:rsidRPr="00D35A1B">
        <w:t>-202</w:t>
      </w:r>
      <w:r>
        <w:t>3</w:t>
      </w:r>
      <w:r w:rsidRPr="00D35A1B">
        <w:t xml:space="preserve"> </w:t>
      </w:r>
      <w:proofErr w:type="spellStart"/>
      <w:r w:rsidRPr="00D35A1B">
        <w:t>Συνεδρί</w:t>
      </w:r>
      <w:proofErr w:type="spellEnd"/>
      <w:r w:rsidRPr="00D35A1B">
        <w:t>ασ</w:t>
      </w:r>
      <w:r>
        <w:t xml:space="preserve">ή </w:t>
      </w:r>
      <w:proofErr w:type="spellStart"/>
      <w:r>
        <w:t>του</w:t>
      </w:r>
      <w:proofErr w:type="spellEnd"/>
      <w:r>
        <w:t xml:space="preserve"> </w:t>
      </w:r>
      <w:r w:rsidRPr="00D35A1B">
        <w:t>(</w:t>
      </w:r>
      <w:proofErr w:type="spellStart"/>
      <w:r w:rsidRPr="00D35A1B">
        <w:t>Θέμ</w:t>
      </w:r>
      <w:proofErr w:type="spellEnd"/>
      <w:r w:rsidRPr="00D35A1B">
        <w:t xml:space="preserve">α </w:t>
      </w:r>
      <w:r>
        <w:rPr>
          <w:lang w:val="en-US"/>
        </w:rPr>
        <w:t>6</w:t>
      </w:r>
      <w:r w:rsidRPr="00D35A1B">
        <w:t>.</w:t>
      </w:r>
      <w:r>
        <w:rPr>
          <w:lang w:val="en-US"/>
        </w:rPr>
        <w:t>3</w:t>
      </w:r>
      <w:r w:rsidRPr="00D35A1B">
        <w:t>).</w:t>
      </w:r>
    </w:p>
    <w:p w14:paraId="1B17C098" w14:textId="77777777" w:rsidR="00AE071A" w:rsidRPr="00A41007" w:rsidRDefault="00AE071A" w:rsidP="00AE071A">
      <w:pPr>
        <w:pStyle w:val="aff"/>
        <w:numPr>
          <w:ilvl w:val="0"/>
          <w:numId w:val="42"/>
        </w:numPr>
        <w:suppressAutoHyphens w:val="0"/>
        <w:autoSpaceDE w:val="0"/>
        <w:autoSpaceDN w:val="0"/>
        <w:snapToGrid w:val="0"/>
        <w:spacing w:before="120"/>
        <w:ind w:left="284" w:hanging="426"/>
        <w:contextualSpacing w:val="0"/>
        <w:rPr>
          <w:lang w:val="el-GR"/>
        </w:rPr>
      </w:pPr>
      <w:r w:rsidRPr="00A41007">
        <w:rPr>
          <w:lang w:val="el-GR"/>
        </w:rPr>
        <w:t xml:space="preserve">Την από 19-01-2023 (Α/Α 380911 </w:t>
      </w:r>
      <w:r w:rsidRPr="00BC02CF">
        <w:t>Docutracks</w:t>
      </w:r>
      <w:r w:rsidRPr="00A41007">
        <w:rPr>
          <w:lang w:val="el-GR"/>
        </w:rPr>
        <w:t xml:space="preserve">) Εισήγηση προς </w:t>
      </w:r>
      <w:proofErr w:type="spellStart"/>
      <w:r w:rsidRPr="00A41007">
        <w:rPr>
          <w:lang w:val="el-GR"/>
        </w:rPr>
        <w:t>ΔνΣ</w:t>
      </w:r>
      <w:proofErr w:type="spellEnd"/>
      <w:r w:rsidRPr="00A41007">
        <w:rPr>
          <w:lang w:val="el-GR"/>
        </w:rPr>
        <w:t xml:space="preserve"> από τη Γενική Διεύθυνση Έργων/ Διεύθυνση Δράσεων Κρατικών Ενισχύσεων/ Τμήμα Επαληθεύσεων. </w:t>
      </w:r>
    </w:p>
    <w:p w14:paraId="294CF818" w14:textId="77777777" w:rsidR="00182529" w:rsidRPr="009C4B99" w:rsidRDefault="00182529" w:rsidP="00723994">
      <w:pPr>
        <w:suppressAutoHyphens w:val="0"/>
        <w:spacing w:before="120"/>
        <w:ind w:left="425"/>
        <w:rPr>
          <w:bCs/>
          <w:lang w:val="el-GR" w:eastAsia="en-US"/>
        </w:rPr>
      </w:pPr>
    </w:p>
    <w:bookmarkEnd w:id="24"/>
    <w:p w14:paraId="08D686BD" w14:textId="77777777" w:rsidR="008338F0" w:rsidRPr="00603221" w:rsidRDefault="003355E7" w:rsidP="003A109E">
      <w:pPr>
        <w:pStyle w:val="2"/>
        <w:rPr>
          <w:rFonts w:cs="Tahoma"/>
          <w:lang w:val="el-GR"/>
        </w:rPr>
      </w:pPr>
      <w:r w:rsidRPr="00C570AF">
        <w:rPr>
          <w:rFonts w:cs="Tahoma"/>
          <w:lang w:val="el-GR"/>
        </w:rPr>
        <w:tab/>
      </w:r>
      <w:bookmarkStart w:id="25" w:name="_Ref40979373"/>
      <w:bookmarkStart w:id="26" w:name="_Toc97194260"/>
      <w:bookmarkStart w:id="27" w:name="_Toc97194409"/>
      <w:bookmarkStart w:id="28" w:name="_Toc124333458"/>
      <w:r w:rsidRPr="00603221">
        <w:rPr>
          <w:rFonts w:cs="Tahoma"/>
          <w:lang w:val="el-GR"/>
        </w:rPr>
        <w:t>Προθεσμία παραλαβής προσφορών και διενέργεια διαγωνισμού</w:t>
      </w:r>
      <w:bookmarkEnd w:id="25"/>
      <w:bookmarkEnd w:id="26"/>
      <w:bookmarkEnd w:id="27"/>
      <w:bookmarkEnd w:id="28"/>
      <w:r w:rsidRPr="00603221">
        <w:rPr>
          <w:rFonts w:cs="Tahoma"/>
          <w:lang w:val="el-GR"/>
        </w:rPr>
        <w:t xml:space="preserve"> </w:t>
      </w:r>
    </w:p>
    <w:p w14:paraId="28FBC838" w14:textId="0F5A957A"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7F21D7" w:rsidRPr="00966CE2">
        <w:rPr>
          <w:b/>
          <w:bCs/>
          <w:lang w:val="el-GR" w:eastAsia="el-GR"/>
        </w:rPr>
        <w:t>09-02-2023</w:t>
      </w:r>
      <w:r w:rsidR="007F21D7">
        <w:rPr>
          <w:lang w:val="el-GR" w:eastAsia="el-GR"/>
        </w:rPr>
        <w:t xml:space="preserve"> </w:t>
      </w:r>
      <w:r w:rsidRPr="00603221">
        <w:rPr>
          <w:lang w:val="el-GR" w:eastAsia="el-GR"/>
        </w:rPr>
        <w:t xml:space="preserve">και ώρα </w:t>
      </w:r>
      <w:r w:rsidR="005F3CEA" w:rsidRPr="00966CE2">
        <w:rPr>
          <w:b/>
          <w:bCs/>
          <w:lang w:val="el-GR" w:eastAsia="el-GR"/>
        </w:rPr>
        <w:t xml:space="preserve">10:00 </w:t>
      </w:r>
      <w:r w:rsidR="00B65D70" w:rsidRPr="00603221">
        <w:rPr>
          <w:lang w:val="el-GR" w:eastAsia="el-GR"/>
        </w:rPr>
        <w:t xml:space="preserve">και η </w:t>
      </w:r>
      <w:r w:rsidR="00B65D70" w:rsidRPr="00603221">
        <w:rPr>
          <w:color w:val="000000"/>
          <w:lang w:val="el-GR"/>
        </w:rPr>
        <w:t xml:space="preserve">Ημερομηνία έναρξης υποβολής προσφορών είναι η </w:t>
      </w:r>
      <w:r w:rsidR="00541531" w:rsidRPr="00966CE2">
        <w:rPr>
          <w:b/>
          <w:bCs/>
          <w:lang w:val="el-GR" w:eastAsia="el-GR"/>
        </w:rPr>
        <w:t>25-01-2023.</w:t>
      </w:r>
    </w:p>
    <w:p w14:paraId="5E3CD1BA" w14:textId="59C1461B"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F72272">
        <w:rPr>
          <w:b/>
          <w:lang w:val="el-GR"/>
        </w:rPr>
        <w:t>δύο</w:t>
      </w:r>
      <w:r w:rsidR="001C673F" w:rsidRPr="00603221">
        <w:rPr>
          <w:b/>
          <w:lang w:val="el-GR"/>
        </w:rPr>
        <w:t xml:space="preserve"> (</w:t>
      </w:r>
      <w:r w:rsidR="00F72272">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24444E">
        <w:rPr>
          <w:b/>
          <w:lang w:val="el-GR"/>
        </w:rPr>
        <w:t>13</w:t>
      </w:r>
      <w:r w:rsidR="001C673F" w:rsidRPr="005452CE">
        <w:rPr>
          <w:b/>
          <w:lang w:val="el-GR"/>
        </w:rPr>
        <w:t>-</w:t>
      </w:r>
      <w:r w:rsidR="0024444E">
        <w:rPr>
          <w:b/>
          <w:lang w:val="el-GR"/>
        </w:rPr>
        <w:t>02-</w:t>
      </w:r>
      <w:r w:rsidR="001C673F" w:rsidRPr="005452CE">
        <w:rPr>
          <w:b/>
          <w:lang w:val="el-GR"/>
        </w:rPr>
        <w:t>20</w:t>
      </w:r>
      <w:r w:rsidR="005452CE" w:rsidRPr="005452CE">
        <w:rPr>
          <w:b/>
          <w:lang w:val="el-GR"/>
        </w:rPr>
        <w:t>23</w:t>
      </w:r>
      <w:r w:rsidR="001C673F" w:rsidRPr="005452CE">
        <w:rPr>
          <w:b/>
          <w:lang w:val="el-GR"/>
        </w:rPr>
        <w:t xml:space="preserve"> κ</w:t>
      </w:r>
      <w:r w:rsidR="001C673F" w:rsidRPr="00603221">
        <w:rPr>
          <w:b/>
          <w:lang w:val="el-GR"/>
        </w:rPr>
        <w:t xml:space="preserve">αι ώρα </w:t>
      </w:r>
      <w:r w:rsidR="0094744F" w:rsidRPr="00966CE2">
        <w:rPr>
          <w:b/>
          <w:bCs/>
          <w:lang w:val="el-GR" w:eastAsia="el-GR"/>
        </w:rPr>
        <w:t>10:00</w:t>
      </w:r>
      <w:r w:rsidR="00E807D3">
        <w:rPr>
          <w:b/>
          <w:bCs/>
          <w:lang w:val="el-GR" w:eastAsia="el-GR"/>
        </w:rPr>
        <w:t xml:space="preserve">. </w:t>
      </w:r>
    </w:p>
    <w:p w14:paraId="5E46AE0D" w14:textId="77777777" w:rsidR="001C673F" w:rsidRPr="00603221" w:rsidRDefault="001C673F">
      <w:pPr>
        <w:rPr>
          <w:lang w:val="el-GR"/>
        </w:rPr>
      </w:pPr>
      <w:r w:rsidRPr="00603221" w:rsidDel="001C673F">
        <w:rPr>
          <w:i/>
          <w:iCs/>
          <w:color w:val="5B9BD5"/>
          <w:kern w:val="1"/>
          <w:lang w:val="el-GR"/>
        </w:rPr>
        <w:t xml:space="preserve"> </w:t>
      </w:r>
    </w:p>
    <w:p w14:paraId="58900EA0" w14:textId="77777777" w:rsidR="008338F0" w:rsidRPr="00603221" w:rsidRDefault="003355E7" w:rsidP="003A109E">
      <w:pPr>
        <w:pStyle w:val="2"/>
        <w:rPr>
          <w:rFonts w:cs="Tahoma"/>
          <w:lang w:val="el-GR"/>
        </w:rPr>
      </w:pPr>
      <w:r w:rsidRPr="00603221">
        <w:rPr>
          <w:rFonts w:cs="Tahoma"/>
          <w:lang w:val="el-GR"/>
        </w:rPr>
        <w:tab/>
      </w:r>
      <w:bookmarkStart w:id="29" w:name="_Ref65241722"/>
      <w:bookmarkStart w:id="30" w:name="_Ref65241727"/>
      <w:bookmarkStart w:id="31" w:name="_Toc97194261"/>
      <w:bookmarkStart w:id="32" w:name="_Toc97194410"/>
      <w:bookmarkStart w:id="33" w:name="_Toc124333459"/>
      <w:r w:rsidRPr="00603221">
        <w:rPr>
          <w:rFonts w:cs="Tahoma"/>
          <w:lang w:val="el-GR"/>
        </w:rPr>
        <w:t>Δημοσιότητα</w:t>
      </w:r>
      <w:bookmarkEnd w:id="29"/>
      <w:bookmarkEnd w:id="30"/>
      <w:bookmarkEnd w:id="31"/>
      <w:bookmarkEnd w:id="32"/>
      <w:bookmarkEnd w:id="33"/>
    </w:p>
    <w:p w14:paraId="298DEB2A" w14:textId="5091E625"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E807D3" w:rsidRPr="00966CE2">
        <w:rPr>
          <w:b/>
          <w:bCs/>
          <w:lang w:val="el-GR" w:eastAsia="el-GR"/>
        </w:rPr>
        <w:t>25-01-2023.</w:t>
      </w:r>
    </w:p>
    <w:p w14:paraId="44837855" w14:textId="0F872B5E" w:rsidR="00821852" w:rsidRDefault="00821852" w:rsidP="00821852">
      <w:pPr>
        <w:rPr>
          <w:lang w:val="el-GR"/>
        </w:rPr>
      </w:pPr>
      <w:r w:rsidRPr="006B3C5C">
        <w:rPr>
          <w:lang w:val="el-GR"/>
        </w:rPr>
        <w:t xml:space="preserve">Τα έγγραφα της σύμβασης </w:t>
      </w:r>
      <w:bookmarkStart w:id="34" w:name="_Hlk75874003"/>
      <w:r w:rsidRPr="006B3C5C">
        <w:rPr>
          <w:lang w:val="el-GR"/>
        </w:rPr>
        <w:t xml:space="preserve">της παρούσας Διακήρυξης καταχωρήθηκαν </w:t>
      </w:r>
      <w:bookmarkEnd w:id="34"/>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FF28DE" w:rsidRPr="00966CE2">
        <w:rPr>
          <w:b/>
          <w:bCs/>
          <w:lang w:val="el-GR" w:eastAsia="el-GR"/>
        </w:rPr>
        <w:t>25-01-2023</w:t>
      </w:r>
      <w:r w:rsidR="00FF28DE">
        <w:rPr>
          <w:b/>
          <w:bCs/>
          <w:lang w:val="el-GR" w:eastAsia="el-GR"/>
        </w:rPr>
        <w:t>,</w:t>
      </w:r>
      <w:r w:rsidRPr="006B3C5C">
        <w:rPr>
          <w:lang w:val="el-GR"/>
        </w:rPr>
        <w:t xml:space="preserve"> η οποία έλαβε Συστημικό Αύξοντα Αριθμό</w:t>
      </w:r>
      <w:bookmarkStart w:id="35" w:name="_Hlk75874030"/>
      <w:r w:rsidRPr="006B3C5C">
        <w:rPr>
          <w:lang w:val="el-GR"/>
        </w:rPr>
        <w:t>:</w:t>
      </w:r>
      <w:bookmarkEnd w:id="35"/>
      <w:r w:rsidR="00FE29BC">
        <w:rPr>
          <w:lang w:val="el-GR"/>
        </w:rPr>
        <w:t xml:space="preserve"> </w:t>
      </w:r>
      <w:r w:rsidR="00FE29BC" w:rsidRPr="00DB4474">
        <w:rPr>
          <w:b/>
          <w:bCs/>
          <w:lang w:val="el-GR"/>
        </w:rPr>
        <w:t>182176</w:t>
      </w:r>
      <w:r w:rsidR="00FE29BC">
        <w:rPr>
          <w:lang w:val="el-GR"/>
        </w:rPr>
        <w:t xml:space="preserve"> </w:t>
      </w:r>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02AC3910" w14:textId="77777777" w:rsidR="003F2A53" w:rsidRDefault="003F2A53">
      <w:pPr>
        <w:rPr>
          <w:lang w:val="el-GR"/>
        </w:rPr>
      </w:pPr>
    </w:p>
    <w:p w14:paraId="2415C8AC" w14:textId="5CA7154B" w:rsidR="00181C40"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6"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6"/>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3873A7" w:rsidRPr="00966CE2">
        <w:rPr>
          <w:b/>
          <w:bCs/>
          <w:lang w:val="el-GR" w:eastAsia="el-GR"/>
        </w:rPr>
        <w:t>25-01-2023.</w:t>
      </w:r>
    </w:p>
    <w:p w14:paraId="72C02841" w14:textId="77777777" w:rsidR="008338F0" w:rsidRPr="00603221" w:rsidRDefault="008338F0">
      <w:pPr>
        <w:rPr>
          <w:lang w:val="el-GR"/>
        </w:rPr>
      </w:pPr>
    </w:p>
    <w:p w14:paraId="50D5382E" w14:textId="4E0FD174" w:rsidR="008338F0" w:rsidRPr="00603221" w:rsidRDefault="003355E7" w:rsidP="00B8545D">
      <w:pPr>
        <w:pStyle w:val="normalwithoutspacing"/>
        <w:snapToGrid w:val="0"/>
        <w:rPr>
          <w:i/>
          <w:iCs/>
          <w:color w:val="5B9BD5"/>
          <w:kern w:val="1"/>
        </w:rPr>
      </w:pPr>
      <w:r w:rsidRPr="00603221">
        <w:lastRenderedPageBreak/>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3873A7" w:rsidRPr="00966CE2">
        <w:rPr>
          <w:b/>
          <w:bCs/>
          <w:lang w:eastAsia="el-GR"/>
        </w:rPr>
        <w:t>25-01-2023.</w:t>
      </w:r>
    </w:p>
    <w:p w14:paraId="1ED90C36" w14:textId="77777777" w:rsidR="00441D66" w:rsidRPr="00745634" w:rsidRDefault="00441D66" w:rsidP="002F2BED">
      <w:pPr>
        <w:rPr>
          <w:lang w:val="el-GR"/>
        </w:rPr>
      </w:pPr>
    </w:p>
    <w:p w14:paraId="07B642BF" w14:textId="77777777" w:rsidR="00B1259E" w:rsidRPr="002F2BED" w:rsidRDefault="00B1259E" w:rsidP="002F2BED">
      <w:pPr>
        <w:rPr>
          <w:lang w:val="el-GR"/>
        </w:rPr>
      </w:pPr>
    </w:p>
    <w:p w14:paraId="762B45AB" w14:textId="77777777" w:rsidR="008338F0" w:rsidRPr="00603221" w:rsidRDefault="003355E7" w:rsidP="003A109E">
      <w:pPr>
        <w:pStyle w:val="2"/>
        <w:rPr>
          <w:rFonts w:cs="Tahoma"/>
          <w:lang w:val="el-GR"/>
        </w:rPr>
      </w:pPr>
      <w:r w:rsidRPr="00603221">
        <w:rPr>
          <w:rFonts w:cs="Tahoma"/>
          <w:lang w:val="el-GR"/>
        </w:rPr>
        <w:tab/>
      </w:r>
      <w:bookmarkStart w:id="37" w:name="_Toc97194262"/>
      <w:bookmarkStart w:id="38" w:name="_Toc97194411"/>
      <w:bookmarkStart w:id="39" w:name="_Toc124333460"/>
      <w:r w:rsidRPr="00603221">
        <w:rPr>
          <w:rFonts w:cs="Tahoma"/>
          <w:lang w:val="el-GR"/>
        </w:rPr>
        <w:t>Αρχές εφαρμοζόμενες στη διαδικασία σύναψης</w:t>
      </w:r>
      <w:bookmarkEnd w:id="37"/>
      <w:bookmarkEnd w:id="38"/>
      <w:bookmarkEnd w:id="39"/>
      <w:r w:rsidRPr="00603221">
        <w:rPr>
          <w:rFonts w:cs="Tahoma"/>
          <w:lang w:val="el-GR"/>
        </w:rPr>
        <w:t xml:space="preserve"> </w:t>
      </w:r>
    </w:p>
    <w:p w14:paraId="751C985F"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650E5A0A"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72A11044"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27F9EA5B" w14:textId="77777777"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39A05D08"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0" w:name="_Toc97194412"/>
      <w:bookmarkStart w:id="41" w:name="_Toc124333461"/>
      <w:r w:rsidRPr="00603221">
        <w:rPr>
          <w:rFonts w:cs="Tahoma"/>
          <w:sz w:val="22"/>
          <w:szCs w:val="22"/>
        </w:rPr>
        <w:t>ΓΕΝΙΚΟΙ ΚΑΙ ΕΙΔΙΚΟΙ ΟΡΟΙ ΣΥΜΜΕΤΟΧΗΣ</w:t>
      </w:r>
      <w:bookmarkEnd w:id="40"/>
      <w:bookmarkEnd w:id="41"/>
    </w:p>
    <w:p w14:paraId="581DC9AE" w14:textId="77777777" w:rsidR="00092ADB" w:rsidRPr="00603221" w:rsidRDefault="00092ADB" w:rsidP="003A109E">
      <w:pPr>
        <w:pStyle w:val="2"/>
        <w:rPr>
          <w:rFonts w:cs="Tahoma"/>
          <w:lang w:val="el-GR"/>
        </w:rPr>
      </w:pPr>
      <w:bookmarkStart w:id="42" w:name="__RefHeading___Toc491949729"/>
      <w:bookmarkStart w:id="43" w:name="__RefHeading___Toc491949730"/>
      <w:bookmarkStart w:id="44" w:name="_Hlk494445205"/>
      <w:bookmarkEnd w:id="42"/>
      <w:bookmarkEnd w:id="43"/>
      <w:r w:rsidRPr="00603221">
        <w:rPr>
          <w:rFonts w:cs="Tahoma"/>
          <w:lang w:val="el-GR"/>
        </w:rPr>
        <w:tab/>
      </w:r>
      <w:bookmarkStart w:id="45" w:name="_Toc97194263"/>
      <w:bookmarkStart w:id="46" w:name="_Toc97194413"/>
      <w:bookmarkStart w:id="47" w:name="_Toc124333462"/>
      <w:r w:rsidRPr="00603221">
        <w:rPr>
          <w:rFonts w:cs="Tahoma"/>
          <w:lang w:val="el-GR"/>
        </w:rPr>
        <w:t>Γενικές Πληροφορίες</w:t>
      </w:r>
      <w:bookmarkEnd w:id="45"/>
      <w:bookmarkEnd w:id="46"/>
      <w:bookmarkEnd w:id="47"/>
    </w:p>
    <w:p w14:paraId="09CF06E2" w14:textId="77777777" w:rsidR="008338F0" w:rsidRPr="00603221" w:rsidRDefault="003355E7" w:rsidP="000631F7">
      <w:pPr>
        <w:pStyle w:val="3"/>
        <w:ind w:left="1276"/>
        <w:rPr>
          <w:lang w:val="el-GR"/>
        </w:rPr>
      </w:pPr>
      <w:bookmarkStart w:id="48" w:name="_Toc97194264"/>
      <w:bookmarkStart w:id="49" w:name="_Toc97194414"/>
      <w:bookmarkStart w:id="50" w:name="_Toc124333463"/>
      <w:bookmarkEnd w:id="44"/>
      <w:r w:rsidRPr="00603221">
        <w:rPr>
          <w:lang w:val="el-GR"/>
        </w:rPr>
        <w:t>Έγγραφα της σύμβασης</w:t>
      </w:r>
      <w:bookmarkEnd w:id="48"/>
      <w:bookmarkEnd w:id="49"/>
      <w:bookmarkEnd w:id="50"/>
    </w:p>
    <w:p w14:paraId="6647CA71"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5E83639" w14:textId="7001C08B"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1875070B" w14:textId="77777777" w:rsidR="008338F0" w:rsidRPr="003F2A53" w:rsidRDefault="003355E7">
      <w:pPr>
        <w:numPr>
          <w:ilvl w:val="0"/>
          <w:numId w:val="3"/>
        </w:numPr>
        <w:spacing w:after="40"/>
        <w:ind w:left="567" w:hanging="567"/>
        <w:rPr>
          <w:lang w:val="el-GR"/>
        </w:rPr>
      </w:pPr>
      <w:r w:rsidRPr="003F2A53">
        <w:rPr>
          <w:rFonts w:eastAsia="Calibri"/>
          <w:lang w:val="el-GR"/>
        </w:rPr>
        <w:t xml:space="preserve"> </w:t>
      </w: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29BA7481" w14:textId="0C44F8C1" w:rsidR="000631F7" w:rsidRPr="00640EFC" w:rsidRDefault="003355E7" w:rsidP="000631F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w:t>
      </w:r>
      <w:r w:rsidR="00640EFC">
        <w:rPr>
          <w:lang w:val="el-GR"/>
        </w:rPr>
        <w:t>ά</w:t>
      </w:r>
    </w:p>
    <w:p w14:paraId="71143122" w14:textId="77777777" w:rsidR="003F2A53" w:rsidRPr="00603221" w:rsidRDefault="003F2A53" w:rsidP="000631F7">
      <w:pPr>
        <w:spacing w:after="40"/>
        <w:rPr>
          <w:lang w:val="el-GR"/>
        </w:rPr>
      </w:pPr>
    </w:p>
    <w:p w14:paraId="2EADCF00" w14:textId="77777777" w:rsidR="008338F0" w:rsidRPr="00603221" w:rsidRDefault="003355E7" w:rsidP="000631F7">
      <w:pPr>
        <w:pStyle w:val="3"/>
        <w:ind w:left="1276"/>
        <w:rPr>
          <w:lang w:val="el-GR"/>
        </w:rPr>
      </w:pPr>
      <w:bookmarkStart w:id="51" w:name="_Toc97194265"/>
      <w:bookmarkStart w:id="52" w:name="_Toc97194415"/>
      <w:bookmarkStart w:id="53" w:name="_Toc12433346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1"/>
      <w:bookmarkEnd w:id="52"/>
      <w:bookmarkEnd w:id="53"/>
    </w:p>
    <w:p w14:paraId="5CEB1155" w14:textId="77777777"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4104DE05" w14:textId="77777777" w:rsidR="000631F7" w:rsidRPr="004C145A" w:rsidRDefault="000631F7" w:rsidP="004C145A">
      <w:pPr>
        <w:rPr>
          <w:lang w:val="el-GR"/>
        </w:rPr>
      </w:pPr>
    </w:p>
    <w:p w14:paraId="72C62E1F" w14:textId="77777777" w:rsidR="008338F0" w:rsidRPr="00603221" w:rsidRDefault="003355E7" w:rsidP="000631F7">
      <w:pPr>
        <w:pStyle w:val="3"/>
        <w:ind w:left="1276"/>
        <w:rPr>
          <w:lang w:val="el-GR"/>
        </w:rPr>
      </w:pPr>
      <w:bookmarkStart w:id="54" w:name="_Ref75870613"/>
      <w:bookmarkStart w:id="55" w:name="_Toc97194266"/>
      <w:bookmarkStart w:id="56" w:name="_Toc97194416"/>
      <w:bookmarkStart w:id="57" w:name="_Toc124333465"/>
      <w:r w:rsidRPr="00603221">
        <w:rPr>
          <w:lang w:val="el-GR"/>
        </w:rPr>
        <w:t>Παροχή Διευκρινίσεων</w:t>
      </w:r>
      <w:bookmarkEnd w:id="54"/>
      <w:bookmarkEnd w:id="55"/>
      <w:bookmarkEnd w:id="56"/>
      <w:bookmarkEnd w:id="57"/>
    </w:p>
    <w:p w14:paraId="37E43FF7" w14:textId="35903EE1"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244AA7" w:rsidRPr="00244AA7">
        <w:rPr>
          <w:b/>
          <w:bCs/>
          <w:lang w:val="el-GR"/>
        </w:rPr>
        <w:t>02-02-2023</w:t>
      </w:r>
      <w:r w:rsidR="00244AA7">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A76C55D"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97E6A6F"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11C60283"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745B1B6D"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66381B82"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1842E42"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16EF6043" w14:textId="77777777" w:rsidR="00784CFD" w:rsidRPr="006B2C94" w:rsidRDefault="00784CFD" w:rsidP="00784CFD">
      <w:pPr>
        <w:rPr>
          <w:lang w:val="el-GR"/>
        </w:rPr>
      </w:pPr>
    </w:p>
    <w:p w14:paraId="784CAC59" w14:textId="77777777" w:rsidR="008338F0" w:rsidRPr="00603221" w:rsidRDefault="003355E7" w:rsidP="000631F7">
      <w:pPr>
        <w:pStyle w:val="3"/>
        <w:ind w:left="1276"/>
        <w:rPr>
          <w:lang w:val="el-GR"/>
        </w:rPr>
      </w:pPr>
      <w:bookmarkStart w:id="58" w:name="_Ref75870681"/>
      <w:bookmarkStart w:id="59" w:name="_Toc97194267"/>
      <w:bookmarkStart w:id="60" w:name="_Toc97194417"/>
      <w:bookmarkStart w:id="61" w:name="_Toc124333466"/>
      <w:r w:rsidRPr="00603221">
        <w:rPr>
          <w:lang w:val="el-GR"/>
        </w:rPr>
        <w:t>Γλώσσα</w:t>
      </w:r>
      <w:bookmarkEnd w:id="58"/>
      <w:bookmarkEnd w:id="59"/>
      <w:bookmarkEnd w:id="60"/>
      <w:bookmarkEnd w:id="61"/>
    </w:p>
    <w:p w14:paraId="307CD382"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3FCB01C3"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6A0F6004"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6AE372E9"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2BC3F58" w14:textId="77777777" w:rsidR="005A6D30" w:rsidRPr="00603221" w:rsidRDefault="005A6D30">
      <w:pPr>
        <w:rPr>
          <w:color w:val="000000"/>
          <w:lang w:val="el-GR"/>
        </w:rPr>
      </w:pPr>
    </w:p>
    <w:p w14:paraId="7AD6DF9E"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204DA9A2"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E7181CB" w14:textId="77777777" w:rsidR="000631F7" w:rsidRPr="00603221" w:rsidRDefault="000631F7">
      <w:pPr>
        <w:rPr>
          <w:lang w:val="el-GR"/>
        </w:rPr>
      </w:pPr>
    </w:p>
    <w:p w14:paraId="438D2FB3" w14:textId="77777777" w:rsidR="003A5AAC" w:rsidRPr="00603221" w:rsidRDefault="003A5AAC" w:rsidP="000631F7">
      <w:pPr>
        <w:pStyle w:val="3"/>
        <w:ind w:left="1276"/>
        <w:rPr>
          <w:lang w:val="el-GR"/>
        </w:rPr>
      </w:pPr>
      <w:bookmarkStart w:id="62" w:name="_Ref496624630"/>
      <w:bookmarkStart w:id="63" w:name="_Ref496624815"/>
      <w:bookmarkStart w:id="64" w:name="_Ref496625091"/>
      <w:bookmarkStart w:id="65" w:name="_Toc97194268"/>
      <w:bookmarkStart w:id="66" w:name="_Toc97194418"/>
      <w:bookmarkStart w:id="67" w:name="_Toc124333467"/>
      <w:r w:rsidRPr="00603221">
        <w:rPr>
          <w:lang w:val="el-GR"/>
        </w:rPr>
        <w:t>Εγγυήσεις</w:t>
      </w:r>
      <w:bookmarkEnd w:id="62"/>
      <w:bookmarkEnd w:id="63"/>
      <w:bookmarkEnd w:id="64"/>
      <w:bookmarkEnd w:id="65"/>
      <w:bookmarkEnd w:id="66"/>
      <w:bookmarkEnd w:id="67"/>
    </w:p>
    <w:p w14:paraId="1A6BAF89" w14:textId="77777777" w:rsidR="008338F0" w:rsidRDefault="006771AF" w:rsidP="0054025C">
      <w:pPr>
        <w:rPr>
          <w:color w:val="000000"/>
          <w:lang w:val="el-GR"/>
        </w:rPr>
      </w:pPr>
      <w:bookmarkStart w:id="68"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3039D584" w14:textId="77777777" w:rsidR="003B04C4" w:rsidRDefault="003B04C4" w:rsidP="00603221">
      <w:pPr>
        <w:rPr>
          <w:color w:val="000000"/>
          <w:lang w:val="el-GR"/>
        </w:rPr>
      </w:pPr>
      <w:bookmarkStart w:id="69"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69"/>
    </w:p>
    <w:p w14:paraId="35C0EC04"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452B1EBC" w14:textId="77777777" w:rsidR="0054025C" w:rsidRPr="006B2C94" w:rsidRDefault="0054025C" w:rsidP="0054025C">
      <w:pPr>
        <w:rPr>
          <w:lang w:val="el-GR"/>
        </w:rPr>
      </w:pPr>
      <w:r w:rsidRPr="00C823DC">
        <w:rPr>
          <w:color w:val="000000"/>
          <w:lang w:val="el-GR"/>
        </w:rPr>
        <w:lastRenderedPageBreak/>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2246DE80"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13D2A3ED"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E78342"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56A32B61" w14:textId="77777777" w:rsidR="000A60A0" w:rsidRDefault="000A60A0">
      <w:pPr>
        <w:rPr>
          <w:color w:val="000000"/>
          <w:lang w:val="el-GR"/>
        </w:rPr>
      </w:pPr>
    </w:p>
    <w:p w14:paraId="4CC40F1D" w14:textId="77777777" w:rsidR="000A60A0" w:rsidRPr="000631F7" w:rsidRDefault="000A60A0" w:rsidP="000631F7">
      <w:pPr>
        <w:pStyle w:val="3"/>
        <w:ind w:left="1276"/>
        <w:rPr>
          <w:lang w:val="el-GR"/>
        </w:rPr>
      </w:pPr>
      <w:bookmarkStart w:id="70" w:name="_Toc97194269"/>
      <w:bookmarkStart w:id="71" w:name="_Toc97194419"/>
      <w:bookmarkStart w:id="72" w:name="_Toc124333468"/>
      <w:r w:rsidRPr="000A60A0">
        <w:rPr>
          <w:lang w:val="el-GR"/>
        </w:rPr>
        <w:t>Προστασία Προσωπικών Δεδομένων</w:t>
      </w:r>
      <w:bookmarkEnd w:id="70"/>
      <w:bookmarkEnd w:id="71"/>
      <w:bookmarkEnd w:id="72"/>
      <w:r w:rsidRPr="000A60A0">
        <w:rPr>
          <w:lang w:val="el-GR"/>
        </w:rPr>
        <w:t xml:space="preserve"> </w:t>
      </w:r>
    </w:p>
    <w:p w14:paraId="1884B470"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360AEB8E" w14:textId="77777777" w:rsidR="0054025C" w:rsidRDefault="0054025C">
      <w:pPr>
        <w:suppressAutoHyphens w:val="0"/>
        <w:spacing w:after="0"/>
        <w:jc w:val="left"/>
        <w:rPr>
          <w:color w:val="000000"/>
          <w:lang w:val="el-GR"/>
        </w:rPr>
      </w:pPr>
      <w:r>
        <w:rPr>
          <w:color w:val="000000"/>
          <w:lang w:val="el-GR"/>
        </w:rPr>
        <w:br w:type="page"/>
      </w:r>
    </w:p>
    <w:p w14:paraId="5BFB6945" w14:textId="77777777" w:rsidR="008338F0" w:rsidRPr="00603221" w:rsidRDefault="008338F0">
      <w:pPr>
        <w:rPr>
          <w:lang w:val="el-GR"/>
        </w:rPr>
      </w:pPr>
    </w:p>
    <w:bookmarkEnd w:id="68"/>
    <w:p w14:paraId="57026F3B" w14:textId="77777777" w:rsidR="008338F0" w:rsidRPr="00603221" w:rsidRDefault="003355E7" w:rsidP="003A109E">
      <w:pPr>
        <w:pStyle w:val="2"/>
        <w:rPr>
          <w:rFonts w:cs="Tahoma"/>
          <w:lang w:val="el-GR"/>
        </w:rPr>
      </w:pPr>
      <w:r w:rsidRPr="00603221">
        <w:rPr>
          <w:rFonts w:cs="Tahoma"/>
          <w:lang w:val="el-GR"/>
        </w:rPr>
        <w:tab/>
      </w:r>
      <w:bookmarkStart w:id="73" w:name="_Toc97194270"/>
      <w:bookmarkStart w:id="74" w:name="_Toc97194420"/>
      <w:bookmarkStart w:id="75" w:name="_Toc124333469"/>
      <w:r w:rsidRPr="00603221">
        <w:rPr>
          <w:rFonts w:cs="Tahoma"/>
          <w:lang w:val="el-GR"/>
        </w:rPr>
        <w:t>Δικαίωμα Συμμετοχής - Κριτήρια Ποιοτικής Επιλογής</w:t>
      </w:r>
      <w:bookmarkEnd w:id="73"/>
      <w:bookmarkEnd w:id="74"/>
      <w:bookmarkEnd w:id="75"/>
    </w:p>
    <w:p w14:paraId="13720B3E" w14:textId="77777777" w:rsidR="008338F0" w:rsidRPr="00603221" w:rsidRDefault="003355E7" w:rsidP="0072750F">
      <w:pPr>
        <w:pStyle w:val="3"/>
        <w:ind w:left="1276"/>
        <w:rPr>
          <w:lang w:val="el-GR"/>
        </w:rPr>
      </w:pPr>
      <w:bookmarkStart w:id="76" w:name="_Ref496541397"/>
      <w:bookmarkStart w:id="77" w:name="_Toc97194271"/>
      <w:bookmarkStart w:id="78" w:name="_Toc97194421"/>
      <w:bookmarkStart w:id="79" w:name="_Toc124333470"/>
      <w:r w:rsidRPr="00603221">
        <w:rPr>
          <w:lang w:val="el-GR"/>
        </w:rPr>
        <w:t>Δικαιούμενοι συμμετοχής</w:t>
      </w:r>
      <w:bookmarkEnd w:id="76"/>
      <w:bookmarkEnd w:id="77"/>
      <w:bookmarkEnd w:id="78"/>
      <w:bookmarkEnd w:id="79"/>
      <w:r w:rsidRPr="00603221">
        <w:rPr>
          <w:lang w:val="el-GR"/>
        </w:rPr>
        <w:t xml:space="preserve"> </w:t>
      </w:r>
    </w:p>
    <w:p w14:paraId="19261714"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65500DAA" w14:textId="77777777" w:rsidR="008338F0" w:rsidRPr="00603221" w:rsidRDefault="003355E7">
      <w:pPr>
        <w:rPr>
          <w:lang w:val="el-GR"/>
        </w:rPr>
      </w:pPr>
      <w:r w:rsidRPr="00603221">
        <w:rPr>
          <w:lang w:val="el-GR"/>
        </w:rPr>
        <w:t>α) κράτος-μέλος της Ένωσης,</w:t>
      </w:r>
    </w:p>
    <w:p w14:paraId="4B2923D3" w14:textId="77777777" w:rsidR="008338F0" w:rsidRPr="00603221" w:rsidRDefault="003355E7">
      <w:pPr>
        <w:rPr>
          <w:lang w:val="el-GR"/>
        </w:rPr>
      </w:pPr>
      <w:r w:rsidRPr="00603221">
        <w:rPr>
          <w:lang w:val="el-GR"/>
        </w:rPr>
        <w:t>β) κράτος-μέλος του Ευρωπαϊκού Οικονομικού Χώρου (Ε.Ο.Χ.),</w:t>
      </w:r>
    </w:p>
    <w:p w14:paraId="0450332B"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13C7A01D"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6C562172"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3F4DF2FF" w14:textId="77777777" w:rsidR="009F688B" w:rsidRPr="003E44A9" w:rsidRDefault="00E97E4D" w:rsidP="009F688B">
      <w:pPr>
        <w:rPr>
          <w:lang w:val="el-GR"/>
        </w:rPr>
      </w:pPr>
      <w:bookmarkStart w:id="80"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3E44A9">
        <w:rPr>
          <w:lang w:val="el-GR"/>
        </w:rPr>
        <w:t>στ</w:t>
      </w:r>
      <w:proofErr w:type="spellEnd"/>
      <w:r w:rsidR="009F688B" w:rsidRPr="003E44A9">
        <w:rPr>
          <w:lang w:val="el-GR"/>
        </w:rPr>
        <w:t xml:space="preserve">) και η) έως ι) της οδηγίας 2014/24/ΕΕ, του άρθρου 18, του άρθρου 21 στοιχεία β) έως ε), και ζ) έως θ) και των άρθρων 29 και 30 </w:t>
      </w:r>
      <w:proofErr w:type="spellStart"/>
      <w:r w:rsidR="009F688B" w:rsidRPr="003E44A9">
        <w:rPr>
          <w:lang w:val="el-GR"/>
        </w:rPr>
        <w:t>τηςοδηγίας</w:t>
      </w:r>
      <w:proofErr w:type="spellEnd"/>
      <w:r w:rsidR="009F688B" w:rsidRPr="003E44A9">
        <w:rPr>
          <w:lang w:val="el-GR"/>
        </w:rPr>
        <w:t xml:space="preserve"> 2014/25/ΕΕ, καθώς και του άρθρου 13 στοιχεία α) έως δ), </w:t>
      </w:r>
      <w:proofErr w:type="spellStart"/>
      <w:r w:rsidR="009F688B" w:rsidRPr="003E44A9">
        <w:rPr>
          <w:lang w:val="el-GR"/>
        </w:rPr>
        <w:t>στ</w:t>
      </w:r>
      <w:proofErr w:type="spellEnd"/>
      <w:r w:rsidR="009F688B" w:rsidRPr="003E44A9">
        <w:rPr>
          <w:lang w:val="el-GR"/>
        </w:rPr>
        <w:t>) έως η) και ι) της οδηγίας 2009/81/ΕΚ, σε ή με:</w:t>
      </w:r>
    </w:p>
    <w:p w14:paraId="2C6FFFB9"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5FB222F0"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FF33D02"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1785E2D" w14:textId="77777777"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sidR="00341F4B">
        <w:rPr>
          <w:lang w:val="el-GR"/>
        </w:rPr>
        <w:fldChar w:fldCharType="begin"/>
      </w:r>
      <w:r>
        <w:rPr>
          <w:lang w:val="el-GR"/>
        </w:rPr>
        <w:instrText xml:space="preserve"> REF _Ref494118533 \r \h </w:instrText>
      </w:r>
      <w:r w:rsidR="00341F4B">
        <w:rPr>
          <w:lang w:val="el-GR"/>
        </w:rPr>
      </w:r>
      <w:r w:rsidR="00341F4B">
        <w:rPr>
          <w:lang w:val="el-GR"/>
        </w:rPr>
        <w:fldChar w:fldCharType="separate"/>
      </w:r>
      <w:r w:rsidR="00DF1040">
        <w:rPr>
          <w:lang w:val="el-GR"/>
        </w:rPr>
        <w:t>0</w:t>
      </w:r>
      <w:r w:rsidR="00341F4B">
        <w:rPr>
          <w:lang w:val="el-GR"/>
        </w:rPr>
        <w:fldChar w:fldCharType="end"/>
      </w:r>
      <w:r w:rsidR="00341F4B">
        <w:rPr>
          <w:lang w:val="el-GR"/>
        </w:rPr>
        <w:fldChar w:fldCharType="begin"/>
      </w:r>
      <w:r>
        <w:rPr>
          <w:lang w:val="el-GR"/>
        </w:rPr>
        <w:instrText xml:space="preserve"> REF _Ref494118533 \h </w:instrText>
      </w:r>
      <w:r w:rsidR="00341F4B">
        <w:rPr>
          <w:lang w:val="el-GR"/>
        </w:rPr>
      </w:r>
      <w:r w:rsidR="00341F4B">
        <w:rPr>
          <w:lang w:val="el-GR"/>
        </w:rPr>
        <w:fldChar w:fldCharType="separate"/>
      </w:r>
      <w:r w:rsidR="00DF1040" w:rsidRPr="00603221">
        <w:rPr>
          <w:lang w:val="el-GR"/>
        </w:rPr>
        <w:t xml:space="preserve">ΠΑΡΑΡΤΗΜΑ </w:t>
      </w:r>
      <w:r w:rsidR="00DF1040" w:rsidRPr="00603221">
        <w:t>VI</w:t>
      </w:r>
      <w:r w:rsidR="00DF1040" w:rsidRPr="00603221">
        <w:rPr>
          <w:lang w:val="el-GR"/>
        </w:rPr>
        <w:t>Ι – Άλλες Δηλώσεις</w:t>
      </w:r>
      <w:r w:rsidR="00341F4B">
        <w:rPr>
          <w:lang w:val="el-GR"/>
        </w:rPr>
        <w:fldChar w:fldCharType="end"/>
      </w:r>
      <w:r>
        <w:rPr>
          <w:lang w:val="el-GR"/>
        </w:rPr>
        <w:t xml:space="preserve"> </w:t>
      </w:r>
      <w:r w:rsidRPr="003E44A9">
        <w:rPr>
          <w:lang w:val="el-GR"/>
        </w:rPr>
        <w:t>της παρούσας».</w:t>
      </w:r>
      <w:r w:rsidRPr="002A09CC">
        <w:rPr>
          <w:lang w:val="el-GR"/>
        </w:rPr>
        <w:t xml:space="preserve"> </w:t>
      </w:r>
    </w:p>
    <w:bookmarkEnd w:id="80"/>
    <w:p w14:paraId="41C1C621" w14:textId="77777777" w:rsidR="00E97E4D" w:rsidRPr="00E97E4D" w:rsidRDefault="00E97E4D" w:rsidP="00E97E4D">
      <w:pPr>
        <w:spacing w:before="240"/>
        <w:rPr>
          <w:lang w:val="el-GR"/>
        </w:rPr>
      </w:pPr>
    </w:p>
    <w:p w14:paraId="41DABB67"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F5428F8"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5AB4A808" w14:textId="77777777" w:rsidR="002F2BED" w:rsidRPr="002F2BED" w:rsidRDefault="002F2BED" w:rsidP="00AB1DCF">
      <w:pPr>
        <w:pStyle w:val="af6"/>
        <w:rPr>
          <w:lang w:val="el-GR"/>
        </w:rPr>
      </w:pPr>
    </w:p>
    <w:p w14:paraId="5F9F1126" w14:textId="77777777" w:rsidR="008338F0" w:rsidRPr="00603221" w:rsidRDefault="003355E7" w:rsidP="0072750F">
      <w:pPr>
        <w:pStyle w:val="3"/>
        <w:ind w:left="1276"/>
        <w:rPr>
          <w:lang w:val="el-GR"/>
        </w:rPr>
      </w:pPr>
      <w:bookmarkStart w:id="81" w:name="_Ref496542081"/>
      <w:bookmarkStart w:id="82" w:name="_Toc97194272"/>
      <w:bookmarkStart w:id="83" w:name="_Toc97194422"/>
      <w:bookmarkStart w:id="84" w:name="_Toc124333471"/>
      <w:r w:rsidRPr="00603221">
        <w:rPr>
          <w:lang w:val="el-GR"/>
        </w:rPr>
        <w:t>Εγγύηση συμμετοχής</w:t>
      </w:r>
      <w:bookmarkEnd w:id="81"/>
      <w:bookmarkEnd w:id="82"/>
      <w:bookmarkEnd w:id="83"/>
      <w:bookmarkEnd w:id="84"/>
    </w:p>
    <w:p w14:paraId="7461BB43" w14:textId="77777777" w:rsidR="00C960CF" w:rsidRPr="00603221" w:rsidRDefault="003355E7" w:rsidP="003F2A53">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4237F3" w:rsidRPr="004237F3">
        <w:rPr>
          <w:lang w:val="el-GR"/>
        </w:rPr>
        <w:t>ΠΑΡΑΡΤΗΜΑ VIII – Υποδείγματα Εγγυητικών Επιστολών</w:t>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6459FF16" w14:textId="77777777"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AD3E33">
        <w:rPr>
          <w:b/>
          <w:bCs/>
          <w:lang w:val="el-GR"/>
        </w:rPr>
        <w:t>τρείς χιλιάδες</w:t>
      </w:r>
      <w:r w:rsidR="003E44A9" w:rsidRPr="00723994">
        <w:rPr>
          <w:b/>
          <w:bCs/>
          <w:lang w:val="el-GR"/>
        </w:rPr>
        <w:t xml:space="preserve"> </w:t>
      </w:r>
      <w:r w:rsidR="00AD3E33">
        <w:rPr>
          <w:b/>
          <w:bCs/>
          <w:lang w:val="el-GR"/>
        </w:rPr>
        <w:t>τετρακόσια</w:t>
      </w:r>
      <w:r w:rsidR="002A63C2" w:rsidRPr="00723994">
        <w:rPr>
          <w:b/>
          <w:bCs/>
          <w:lang w:val="el-GR"/>
        </w:rPr>
        <w:t xml:space="preserve"> </w:t>
      </w:r>
      <w:r w:rsidR="00AD3E33">
        <w:rPr>
          <w:b/>
          <w:bCs/>
          <w:lang w:val="el-GR"/>
        </w:rPr>
        <w:t>σαράντα</w:t>
      </w:r>
      <w:r w:rsidR="003E44A9" w:rsidRPr="00723994">
        <w:rPr>
          <w:b/>
          <w:bCs/>
          <w:lang w:val="el-GR"/>
        </w:rPr>
        <w:t xml:space="preserve"> Ευρώ </w:t>
      </w:r>
      <w:r w:rsidRPr="00723994">
        <w:rPr>
          <w:b/>
          <w:bCs/>
          <w:lang w:val="el-GR"/>
        </w:rPr>
        <w:t>(</w:t>
      </w:r>
      <w:r w:rsidR="00AD3E33" w:rsidRPr="00AD3E33">
        <w:rPr>
          <w:b/>
          <w:bCs/>
          <w:lang w:val="el-GR"/>
        </w:rPr>
        <w:t>3</w:t>
      </w:r>
      <w:r w:rsidR="002A63C2" w:rsidRPr="00723994">
        <w:rPr>
          <w:b/>
          <w:bCs/>
          <w:lang w:val="el-GR"/>
        </w:rPr>
        <w:t>.</w:t>
      </w:r>
      <w:r w:rsidR="00AD3E33" w:rsidRPr="00AD3E33">
        <w:rPr>
          <w:b/>
          <w:bCs/>
          <w:lang w:val="el-GR"/>
        </w:rPr>
        <w:t>440</w:t>
      </w:r>
      <w:r w:rsidR="002A63C2" w:rsidRPr="00723994">
        <w:rPr>
          <w:b/>
          <w:bCs/>
          <w:lang w:val="el-GR"/>
        </w:rPr>
        <w:t>,00 €</w:t>
      </w:r>
      <w:r w:rsidRPr="00723994">
        <w:rPr>
          <w:b/>
          <w:bCs/>
          <w:lang w:val="el-GR"/>
        </w:rPr>
        <w:t>)</w:t>
      </w:r>
      <w:r w:rsidRPr="003E44A9">
        <w:rPr>
          <w:lang w:val="el-GR"/>
        </w:rPr>
        <w:t>.</w:t>
      </w:r>
    </w:p>
    <w:p w14:paraId="6B9BD1AC"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3C795CA" w14:textId="77777777"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496542431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bCs/>
          <w:lang w:val="el-GR"/>
        </w:rPr>
        <w:t>2.4.5</w:t>
      </w:r>
      <w:r w:rsidR="00493FAD">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2ACA4C36" w14:textId="77777777"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341F4B">
        <w:rPr>
          <w:bCs/>
          <w:lang w:val="el-GR"/>
        </w:rPr>
        <w:fldChar w:fldCharType="begin"/>
      </w:r>
      <w:r>
        <w:rPr>
          <w:bCs/>
          <w:lang w:val="el-GR"/>
        </w:rPr>
        <w:instrText xml:space="preserve"> REF _Ref496542534 \r \h </w:instrText>
      </w:r>
      <w:r w:rsidR="00341F4B">
        <w:rPr>
          <w:bCs/>
          <w:lang w:val="el-GR"/>
        </w:rPr>
      </w:r>
      <w:r w:rsidR="00341F4B">
        <w:rPr>
          <w:bCs/>
          <w:lang w:val="el-GR"/>
        </w:rPr>
        <w:fldChar w:fldCharType="separate"/>
      </w:r>
      <w:r w:rsidR="00DF1040">
        <w:rPr>
          <w:bCs/>
          <w:lang w:val="el-GR"/>
        </w:rPr>
        <w:t>3.1</w:t>
      </w:r>
      <w:r w:rsidR="00341F4B">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2DDA87B0" w14:textId="77777777" w:rsidR="00CD3B0E" w:rsidRPr="00603221" w:rsidRDefault="00CD3B0E">
      <w:pPr>
        <w:rPr>
          <w:b/>
          <w:bCs/>
          <w:lang w:val="el-GR"/>
        </w:rPr>
      </w:pPr>
    </w:p>
    <w:p w14:paraId="33943D23"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58FA2528"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0F704747" w14:textId="77777777" w:rsidR="00E975FD" w:rsidRDefault="00FA4CDD">
      <w:pPr>
        <w:rPr>
          <w:lang w:val="el-GR"/>
        </w:rPr>
      </w:pPr>
      <w:r>
        <w:rPr>
          <w:lang w:val="el-GR"/>
        </w:rPr>
        <w:t>μ</w:t>
      </w:r>
      <w:r w:rsidR="00FC1B9E">
        <w:rPr>
          <w:lang w:val="el-GR"/>
        </w:rPr>
        <w:t>ετά από :</w:t>
      </w:r>
    </w:p>
    <w:p w14:paraId="616B16CE"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6456B686"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6DA51CC7"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724DDFEC"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309454A6" w14:textId="77777777" w:rsidR="00FC1B9E" w:rsidRPr="00821852" w:rsidRDefault="00FC1B9E" w:rsidP="00821852">
      <w:pPr>
        <w:rPr>
          <w:lang w:val="el-GR"/>
        </w:rPr>
      </w:pPr>
      <w:r w:rsidRPr="00821852">
        <w:rPr>
          <w:rFonts w:hint="eastAsia"/>
          <w:lang w:val="el-GR"/>
        </w:rPr>
        <w:lastRenderedPageBreak/>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5803E25"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63DCE31D" w14:textId="77777777" w:rsidR="00DB2BAF" w:rsidRPr="00821852" w:rsidRDefault="00DB2BAF" w:rsidP="00821852">
      <w:pPr>
        <w:rPr>
          <w:lang w:val="el-GR"/>
        </w:rPr>
      </w:pPr>
    </w:p>
    <w:p w14:paraId="2C01A8ED" w14:textId="77777777"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496541742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2.2.3</w:t>
      </w:r>
      <w:r w:rsidR="00493FAD">
        <w:fldChar w:fldCharType="end"/>
      </w:r>
      <w:r w:rsidRPr="00603221">
        <w:rPr>
          <w:lang w:val="el-GR"/>
        </w:rPr>
        <w:t xml:space="preserve"> έως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496541700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2.2.8</w:t>
      </w:r>
      <w:r w:rsidR="00493FAD">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341F4B">
        <w:rPr>
          <w:lang w:val="el-GR"/>
        </w:rPr>
        <w:fldChar w:fldCharType="begin"/>
      </w:r>
      <w:r w:rsidR="00C32872">
        <w:rPr>
          <w:lang w:val="el-GR"/>
        </w:rPr>
        <w:instrText xml:space="preserve"> REF _Ref40957856 \r \h </w:instrText>
      </w:r>
      <w:r w:rsidR="00341F4B">
        <w:rPr>
          <w:lang w:val="el-GR"/>
        </w:rPr>
      </w:r>
      <w:r w:rsidR="00341F4B">
        <w:rPr>
          <w:lang w:val="el-GR"/>
        </w:rPr>
        <w:fldChar w:fldCharType="separate"/>
      </w:r>
      <w:r w:rsidR="00DF1040">
        <w:rPr>
          <w:lang w:val="el-GR"/>
        </w:rPr>
        <w:t>2.2.9.2</w:t>
      </w:r>
      <w:r w:rsidR="00341F4B">
        <w:rPr>
          <w:lang w:val="el-GR"/>
        </w:rPr>
        <w:fldChar w:fldCharType="end"/>
      </w:r>
      <w:r w:rsidR="00C32872">
        <w:rPr>
          <w:lang w:val="el-GR"/>
        </w:rPr>
        <w:t xml:space="preserve"> &amp; </w:t>
      </w:r>
      <w:r w:rsidR="00341F4B">
        <w:rPr>
          <w:lang w:val="el-GR"/>
        </w:rPr>
        <w:fldChar w:fldCharType="begin"/>
      </w:r>
      <w:r w:rsidR="00C32872">
        <w:rPr>
          <w:lang w:val="el-GR"/>
        </w:rPr>
        <w:instrText xml:space="preserve"> REF _Ref67613215 \r \h </w:instrText>
      </w:r>
      <w:r w:rsidR="00341F4B">
        <w:rPr>
          <w:lang w:val="el-GR"/>
        </w:rPr>
      </w:r>
      <w:r w:rsidR="00341F4B">
        <w:rPr>
          <w:lang w:val="el-GR"/>
        </w:rPr>
        <w:fldChar w:fldCharType="separate"/>
      </w:r>
      <w:r w:rsidR="00DF1040">
        <w:rPr>
          <w:lang w:val="el-GR"/>
        </w:rPr>
        <w:t>3.2</w:t>
      </w:r>
      <w:r w:rsidR="00341F4B">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341F4B">
        <w:rPr>
          <w:lang w:val="el-GR"/>
        </w:rPr>
        <w:fldChar w:fldCharType="begin"/>
      </w:r>
      <w:r w:rsidR="00C32872">
        <w:rPr>
          <w:lang w:val="el-GR"/>
        </w:rPr>
        <w:instrText xml:space="preserve"> REF _Ref67613215 \r \h </w:instrText>
      </w:r>
      <w:r w:rsidR="00341F4B">
        <w:rPr>
          <w:lang w:val="el-GR"/>
        </w:rPr>
      </w:r>
      <w:r w:rsidR="00341F4B">
        <w:rPr>
          <w:lang w:val="el-GR"/>
        </w:rPr>
        <w:fldChar w:fldCharType="separate"/>
      </w:r>
      <w:r w:rsidR="00DF1040">
        <w:rPr>
          <w:lang w:val="el-GR"/>
        </w:rPr>
        <w:t>3.2</w:t>
      </w:r>
      <w:r w:rsidR="00341F4B">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341F4B">
        <w:rPr>
          <w:lang w:val="el-GR"/>
        </w:rPr>
        <w:fldChar w:fldCharType="begin"/>
      </w:r>
      <w:r w:rsidR="00C32872">
        <w:rPr>
          <w:lang w:val="el-GR"/>
        </w:rPr>
        <w:instrText xml:space="preserve"> REF _Ref496541356 \r \h </w:instrText>
      </w:r>
      <w:r w:rsidR="00341F4B">
        <w:rPr>
          <w:lang w:val="el-GR"/>
        </w:rPr>
      </w:r>
      <w:r w:rsidR="00341F4B">
        <w:rPr>
          <w:lang w:val="el-GR"/>
        </w:rPr>
        <w:fldChar w:fldCharType="separate"/>
      </w:r>
      <w:r w:rsidR="00DF1040">
        <w:rPr>
          <w:lang w:val="el-GR"/>
        </w:rPr>
        <w:t>2.2.3</w:t>
      </w:r>
      <w:r w:rsidR="00341F4B">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56BA5A52" w14:textId="77777777" w:rsidR="00C32872" w:rsidRPr="00603221" w:rsidRDefault="00C32872">
      <w:pPr>
        <w:rPr>
          <w:lang w:val="el-GR"/>
        </w:rPr>
      </w:pPr>
    </w:p>
    <w:p w14:paraId="4627EDE8" w14:textId="77777777" w:rsidR="008338F0" w:rsidRPr="00603221" w:rsidRDefault="003355E7" w:rsidP="0072750F">
      <w:pPr>
        <w:pStyle w:val="3"/>
        <w:ind w:left="1276"/>
        <w:rPr>
          <w:lang w:val="el-GR"/>
        </w:rPr>
      </w:pPr>
      <w:bookmarkStart w:id="85" w:name="_Ref496541356"/>
      <w:bookmarkStart w:id="86" w:name="_Ref496541742"/>
      <w:bookmarkStart w:id="87" w:name="_Ref496541775"/>
      <w:bookmarkStart w:id="88" w:name="_Ref496541863"/>
      <w:bookmarkStart w:id="89" w:name="_Toc97194273"/>
      <w:bookmarkStart w:id="90" w:name="_Toc97194423"/>
      <w:bookmarkStart w:id="91" w:name="_Toc124333472"/>
      <w:r w:rsidRPr="00603221">
        <w:rPr>
          <w:lang w:val="el-GR"/>
        </w:rPr>
        <w:t>Λόγοι αποκλεισμού</w:t>
      </w:r>
      <w:bookmarkEnd w:id="85"/>
      <w:bookmarkEnd w:id="86"/>
      <w:bookmarkEnd w:id="87"/>
      <w:bookmarkEnd w:id="88"/>
      <w:bookmarkEnd w:id="89"/>
      <w:bookmarkEnd w:id="90"/>
      <w:bookmarkEnd w:id="91"/>
      <w:r w:rsidRPr="00603221">
        <w:rPr>
          <w:lang w:val="el-GR"/>
        </w:rPr>
        <w:t xml:space="preserve"> </w:t>
      </w:r>
    </w:p>
    <w:p w14:paraId="04DEA943"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D1029DB" w14:textId="77777777" w:rsidR="008338F0" w:rsidRPr="00603221" w:rsidRDefault="00E1337D">
      <w:pPr>
        <w:pStyle w:val="aff"/>
        <w:numPr>
          <w:ilvl w:val="3"/>
          <w:numId w:val="12"/>
        </w:numPr>
        <w:spacing w:before="240"/>
        <w:ind w:left="0" w:firstLine="0"/>
        <w:rPr>
          <w:lang w:val="el-GR"/>
        </w:rPr>
      </w:pPr>
      <w:bookmarkStart w:id="92" w:name="_Ref496540567"/>
      <w:r w:rsidRPr="00603221">
        <w:rPr>
          <w:lang w:val="el-GR"/>
        </w:rPr>
        <w:t xml:space="preserve"> </w:t>
      </w:r>
      <w:bookmarkStart w:id="93"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2"/>
      <w:bookmarkEnd w:id="93"/>
      <w:r w:rsidR="003355E7" w:rsidRPr="00603221">
        <w:rPr>
          <w:lang w:val="el-GR"/>
        </w:rPr>
        <w:t xml:space="preserve"> </w:t>
      </w:r>
    </w:p>
    <w:p w14:paraId="2022B171"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DFE11B1"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46F9A4BE"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w:t>
      </w:r>
      <w:r w:rsidR="00105242" w:rsidRPr="00105242">
        <w:rPr>
          <w:lang w:val="el-GR"/>
        </w:rPr>
        <w:lastRenderedPageBreak/>
        <w:t>(δωροδοκία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7231E729" w14:textId="77777777" w:rsidR="008338F0" w:rsidRPr="00603221" w:rsidRDefault="008338F0">
      <w:pPr>
        <w:rPr>
          <w:lang w:val="el-GR"/>
        </w:rPr>
      </w:pPr>
    </w:p>
    <w:p w14:paraId="7F7DFD70"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1F70A11C" w14:textId="77777777" w:rsidR="008338F0" w:rsidRPr="00603221" w:rsidRDefault="008338F0">
      <w:pPr>
        <w:rPr>
          <w:lang w:val="el-GR"/>
        </w:rPr>
      </w:pPr>
    </w:p>
    <w:p w14:paraId="3EE1668B"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6827C540" w14:textId="77777777" w:rsidR="009A3D76" w:rsidRPr="00603221" w:rsidRDefault="009A3D76">
      <w:pPr>
        <w:rPr>
          <w:lang w:val="el-GR"/>
        </w:rPr>
      </w:pPr>
    </w:p>
    <w:p w14:paraId="58C71186"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7F82362"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35726169"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000FC7D3"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7871927C"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80D9F07"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7D9A9A1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2F1680A8" w14:textId="77777777" w:rsidR="009A3D76" w:rsidRPr="00821852" w:rsidRDefault="009A3D76" w:rsidP="009A3D76">
      <w:pPr>
        <w:rPr>
          <w:b/>
          <w:bCs/>
          <w:lang w:val="el-GR"/>
        </w:rPr>
      </w:pPr>
      <w:r w:rsidRPr="00821852">
        <w:rPr>
          <w:b/>
          <w:bCs/>
          <w:lang w:val="el-GR"/>
        </w:rPr>
        <w:lastRenderedPageBreak/>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D528347"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4" w:name="_Ref503518036"/>
      <w:r w:rsidRPr="00603221">
        <w:rPr>
          <w:lang w:val="el-GR"/>
        </w:rPr>
        <w:t>Σ</w:t>
      </w:r>
      <w:r w:rsidR="005A0ACC" w:rsidRPr="00603221">
        <w:rPr>
          <w:lang w:val="el-GR"/>
        </w:rPr>
        <w:t>τις ακόλουθες περιπτώσεις</w:t>
      </w:r>
      <w:bookmarkEnd w:id="94"/>
      <w:r w:rsidR="005A0ACC" w:rsidRPr="00603221">
        <w:rPr>
          <w:lang w:val="el-GR"/>
        </w:rPr>
        <w:t xml:space="preserve"> </w:t>
      </w:r>
    </w:p>
    <w:p w14:paraId="3182F0E4"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7603A37"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11A60C3A"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A2FC20C"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053409F3"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86E5C9C" w14:textId="77777777" w:rsidR="004B29C9" w:rsidRPr="00603221" w:rsidRDefault="004B29C9" w:rsidP="003329FF">
      <w:pPr>
        <w:rPr>
          <w:lang w:val="el-GR"/>
        </w:rPr>
      </w:pPr>
    </w:p>
    <w:p w14:paraId="7CE3A263"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5"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5"/>
      <w:r w:rsidRPr="00603221">
        <w:rPr>
          <w:lang w:val="el-GR"/>
        </w:rPr>
        <w:t xml:space="preserve"> </w:t>
      </w:r>
    </w:p>
    <w:p w14:paraId="43D9A860"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101D40D2"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4D4C78E0"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9C6193F"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FC340A2"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509349E9"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w:t>
      </w:r>
      <w:r w:rsidRPr="00603221">
        <w:rPr>
          <w:lang w:val="el-GR"/>
        </w:rPr>
        <w:lastRenderedPageBreak/>
        <w:t xml:space="preserve">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D875F4A" w14:textId="77777777" w:rsidR="00A23EAB" w:rsidRPr="00603221" w:rsidRDefault="00A23EAB">
      <w:pPr>
        <w:rPr>
          <w:lang w:val="el-GR"/>
        </w:rPr>
      </w:pPr>
    </w:p>
    <w:p w14:paraId="0D5F6617" w14:textId="77777777"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341F4B">
        <w:rPr>
          <w:lang w:val="el-GR"/>
        </w:rPr>
        <w:fldChar w:fldCharType="begin"/>
      </w:r>
      <w:r w:rsidR="00C8339C">
        <w:rPr>
          <w:lang w:val="el-GR"/>
        </w:rPr>
        <w:instrText xml:space="preserve"> REF _Ref40957856 \r \h </w:instrText>
      </w:r>
      <w:r w:rsidR="00341F4B">
        <w:rPr>
          <w:lang w:val="el-GR"/>
        </w:rPr>
      </w:r>
      <w:r w:rsidR="00341F4B">
        <w:rPr>
          <w:lang w:val="el-GR"/>
        </w:rPr>
        <w:fldChar w:fldCharType="separate"/>
      </w:r>
      <w:r w:rsidR="00DF1040">
        <w:rPr>
          <w:lang w:val="el-GR"/>
        </w:rPr>
        <w:t>2.2.9.2</w:t>
      </w:r>
      <w:r w:rsidR="00341F4B">
        <w:rPr>
          <w:lang w:val="el-GR"/>
        </w:rPr>
        <w:fldChar w:fldCharType="end"/>
      </w:r>
      <w:r w:rsidR="00E403E0">
        <w:rPr>
          <w:lang w:val="el-GR"/>
        </w:rPr>
        <w:t xml:space="preserve"> </w:t>
      </w:r>
      <w:r w:rsidR="00341F4B">
        <w:rPr>
          <w:lang w:val="el-GR"/>
        </w:rPr>
        <w:fldChar w:fldCharType="begin"/>
      </w:r>
      <w:r w:rsidR="00E403E0">
        <w:rPr>
          <w:lang w:val="el-GR"/>
        </w:rPr>
        <w:instrText xml:space="preserve"> REF _Ref40957856 \h </w:instrText>
      </w:r>
      <w:r w:rsidR="00341F4B">
        <w:rPr>
          <w:lang w:val="el-GR"/>
        </w:rPr>
      </w:r>
      <w:r w:rsidR="00341F4B">
        <w:rPr>
          <w:lang w:val="el-GR"/>
        </w:rPr>
        <w:fldChar w:fldCharType="separate"/>
      </w:r>
      <w:r w:rsidR="00DF1040" w:rsidRPr="009E58E5">
        <w:rPr>
          <w:lang w:val="el-GR"/>
        </w:rPr>
        <w:t>Αποδεικτικά μέσα - Δικαιολογητικά προσωρινού αναδόχου</w:t>
      </w:r>
      <w:r w:rsidR="00341F4B">
        <w:rPr>
          <w:lang w:val="el-GR"/>
        </w:rPr>
        <w:fldChar w:fldCharType="end"/>
      </w:r>
      <w:r w:rsidR="00A9669D" w:rsidRPr="00603221">
        <w:rPr>
          <w:lang w:val="el-GR"/>
        </w:rPr>
        <w:t xml:space="preserve"> </w:t>
      </w:r>
      <w:r w:rsidR="00B941FC" w:rsidRPr="00603221">
        <w:rPr>
          <w:lang w:val="el-GR"/>
        </w:rPr>
        <w:t xml:space="preserve">της παρούσας. </w:t>
      </w:r>
    </w:p>
    <w:p w14:paraId="1FDC296B" w14:textId="77777777" w:rsidR="00A23EAB" w:rsidRPr="00603221" w:rsidRDefault="00A23EAB">
      <w:pPr>
        <w:rPr>
          <w:lang w:val="el-GR"/>
        </w:rPr>
      </w:pPr>
    </w:p>
    <w:p w14:paraId="5C2DB607"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60AD014F"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68181A93"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0FF2470" w14:textId="77777777" w:rsidR="006D3DA7" w:rsidRDefault="006D3DA7" w:rsidP="006D3DA7">
      <w:pPr>
        <w:pStyle w:val="aff"/>
        <w:tabs>
          <w:tab w:val="left" w:pos="0"/>
          <w:tab w:val="left" w:pos="709"/>
          <w:tab w:val="left" w:pos="1134"/>
        </w:tabs>
        <w:spacing w:before="240"/>
        <w:ind w:left="0"/>
        <w:rPr>
          <w:lang w:val="el-GR"/>
        </w:rPr>
      </w:pPr>
    </w:p>
    <w:p w14:paraId="4725B960"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0D4565CE" w14:textId="77777777" w:rsidR="002A7C7B" w:rsidRDefault="002A7C7B" w:rsidP="002A7C7B">
      <w:pPr>
        <w:pStyle w:val="aff"/>
        <w:tabs>
          <w:tab w:val="left" w:pos="0"/>
          <w:tab w:val="left" w:pos="709"/>
          <w:tab w:val="left" w:pos="1134"/>
        </w:tabs>
        <w:spacing w:before="240"/>
        <w:ind w:left="0"/>
        <w:rPr>
          <w:lang w:val="el-GR"/>
        </w:rPr>
      </w:pPr>
    </w:p>
    <w:p w14:paraId="3A5F3FB7" w14:textId="77777777"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496540567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2.2.3.1</w:t>
      </w:r>
      <w:r w:rsidR="00493FAD">
        <w:fldChar w:fldCharType="end"/>
      </w:r>
      <w:r w:rsidRPr="002A7C7B">
        <w:rPr>
          <w:lang w:val="el-GR"/>
        </w:rPr>
        <w:t xml:space="preserve"> και </w:t>
      </w:r>
      <w:r w:rsidR="00341F4B">
        <w:rPr>
          <w:lang w:val="el-GR"/>
        </w:rPr>
        <w:fldChar w:fldCharType="begin"/>
      </w:r>
      <w:r w:rsidR="007E61C0">
        <w:rPr>
          <w:lang w:val="el-GR"/>
        </w:rPr>
        <w:instrText xml:space="preserve"> REF _Ref496540586 \r \h </w:instrText>
      </w:r>
      <w:r w:rsidR="00341F4B">
        <w:rPr>
          <w:lang w:val="el-GR"/>
        </w:rPr>
      </w:r>
      <w:r w:rsidR="00341F4B">
        <w:rPr>
          <w:lang w:val="el-GR"/>
        </w:rPr>
        <w:fldChar w:fldCharType="separate"/>
      </w:r>
      <w:r w:rsidR="00DF1040">
        <w:rPr>
          <w:lang w:val="el-GR"/>
        </w:rPr>
        <w:t>2.2.3.3</w:t>
      </w:r>
      <w:r w:rsidR="00341F4B">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31C2BF0" w14:textId="77777777" w:rsidR="002A7C7B" w:rsidRPr="00603221" w:rsidRDefault="002A7C7B" w:rsidP="00821852">
      <w:pPr>
        <w:pStyle w:val="aff"/>
        <w:tabs>
          <w:tab w:val="left" w:pos="0"/>
          <w:tab w:val="left" w:pos="709"/>
          <w:tab w:val="left" w:pos="1134"/>
        </w:tabs>
        <w:spacing w:before="240"/>
        <w:ind w:left="0"/>
        <w:rPr>
          <w:b/>
          <w:bCs/>
          <w:lang w:val="el-GR"/>
        </w:rPr>
      </w:pPr>
    </w:p>
    <w:p w14:paraId="1ACE9BF0"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3410282" w14:textId="77777777" w:rsidR="00C535AC" w:rsidRPr="007E61C0" w:rsidRDefault="00C535AC" w:rsidP="007E61C0">
      <w:pPr>
        <w:rPr>
          <w:b/>
          <w:bCs/>
          <w:color w:val="000000"/>
          <w:lang w:val="el-GR"/>
        </w:rPr>
      </w:pPr>
    </w:p>
    <w:p w14:paraId="7009F12B"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lastRenderedPageBreak/>
        <w:t xml:space="preserve"> </w:t>
      </w:r>
      <w:bookmarkStart w:id="96"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6"/>
    </w:p>
    <w:p w14:paraId="4875E473" w14:textId="77777777" w:rsidR="00D93C0C" w:rsidRPr="00603221" w:rsidRDefault="00D93C0C" w:rsidP="00603221">
      <w:pPr>
        <w:pStyle w:val="aff"/>
        <w:rPr>
          <w:color w:val="000000"/>
          <w:lang w:val="el-GR"/>
        </w:rPr>
      </w:pPr>
    </w:p>
    <w:p w14:paraId="6DC9FAD9" w14:textId="77777777" w:rsidR="008338F0" w:rsidRPr="00603221" w:rsidRDefault="003355E7" w:rsidP="003329FF">
      <w:pPr>
        <w:pStyle w:val="3"/>
        <w:numPr>
          <w:ilvl w:val="0"/>
          <w:numId w:val="0"/>
        </w:numPr>
        <w:ind w:left="720" w:hanging="720"/>
        <w:rPr>
          <w:rFonts w:cs="Tahoma"/>
          <w:szCs w:val="22"/>
          <w:lang w:val="el-GR"/>
        </w:rPr>
      </w:pPr>
      <w:bookmarkStart w:id="97" w:name="_Toc97194274"/>
      <w:bookmarkStart w:id="98" w:name="_Toc97194424"/>
      <w:bookmarkStart w:id="99" w:name="_Toc124333473"/>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7"/>
      <w:bookmarkEnd w:id="98"/>
      <w:bookmarkEnd w:id="99"/>
      <w:r w:rsidR="00F11417" w:rsidRPr="00603221">
        <w:rPr>
          <w:rFonts w:cs="Tahoma"/>
          <w:szCs w:val="22"/>
          <w:lang w:val="el-GR"/>
        </w:rPr>
        <w:t xml:space="preserve"> </w:t>
      </w:r>
    </w:p>
    <w:p w14:paraId="78A94652" w14:textId="77777777" w:rsidR="008338F0" w:rsidRPr="00603221" w:rsidDel="00893E05" w:rsidRDefault="003355E7" w:rsidP="00EA086C">
      <w:pPr>
        <w:pStyle w:val="3"/>
        <w:ind w:left="1276"/>
        <w:rPr>
          <w:lang w:val="el-GR"/>
        </w:rPr>
      </w:pPr>
      <w:bookmarkStart w:id="100" w:name="_Ref74510337"/>
      <w:bookmarkStart w:id="101" w:name="_Toc97194275"/>
      <w:bookmarkStart w:id="102" w:name="_Toc97194425"/>
      <w:bookmarkStart w:id="103" w:name="_Toc124333474"/>
      <w:r w:rsidRPr="00603221" w:rsidDel="00893E05">
        <w:rPr>
          <w:lang w:val="el-GR"/>
        </w:rPr>
        <w:t>Καταλληλόλητα άσκησης επαγγελματικής δραστηριότητας</w:t>
      </w:r>
      <w:bookmarkEnd w:id="100"/>
      <w:bookmarkEnd w:id="101"/>
      <w:bookmarkEnd w:id="102"/>
      <w:bookmarkEnd w:id="103"/>
      <w:r w:rsidRPr="00603221" w:rsidDel="00893E05">
        <w:rPr>
          <w:lang w:val="el-GR"/>
        </w:rPr>
        <w:t xml:space="preserve"> </w:t>
      </w:r>
    </w:p>
    <w:p w14:paraId="10FBC2C9" w14:textId="77777777" w:rsidR="002F2E92" w:rsidRPr="00723994" w:rsidDel="00893E05" w:rsidRDefault="00F86B7A" w:rsidP="00723994">
      <w:pPr>
        <w:pStyle w:val="aff"/>
        <w:ind w:left="0"/>
        <w:rPr>
          <w:lang w:val="el-GR"/>
        </w:rPr>
      </w:pPr>
      <w:bookmarkStart w:id="104"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4"/>
      <w:r w:rsidR="00D75A0F" w:rsidRPr="00723994">
        <w:rPr>
          <w:lang w:val="el-GR"/>
        </w:rPr>
        <w:t xml:space="preserve">ήτοι υπηρεσίες </w:t>
      </w:r>
      <w:r w:rsidR="00AD3E33">
        <w:rPr>
          <w:lang w:val="el-GR"/>
        </w:rPr>
        <w:t>παροχής συμβουλευτικών υπηρεσιών</w:t>
      </w:r>
      <w:r w:rsidR="00D75A0F" w:rsidRPr="00723994" w:rsidDel="00893E05">
        <w:rPr>
          <w:lang w:val="el-GR"/>
        </w:rPr>
        <w:t>.</w:t>
      </w:r>
    </w:p>
    <w:p w14:paraId="256C4A66" w14:textId="77777777" w:rsidR="007E243D" w:rsidDel="00893E05" w:rsidRDefault="007E243D" w:rsidP="00BE6F4C">
      <w:pPr>
        <w:pStyle w:val="aff"/>
        <w:rPr>
          <w:lang w:val="el-GR"/>
        </w:rPr>
      </w:pPr>
    </w:p>
    <w:p w14:paraId="466EF96E"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A63CAA7"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1622C67" w14:textId="77777777" w:rsidR="00BE6F4C" w:rsidRPr="00BE6F4C" w:rsidDel="00893E05" w:rsidRDefault="00BE6F4C" w:rsidP="00086782">
      <w:pPr>
        <w:pStyle w:val="aff"/>
        <w:ind w:left="0"/>
        <w:rPr>
          <w:lang w:val="el-GR"/>
        </w:rPr>
      </w:pPr>
    </w:p>
    <w:p w14:paraId="3E4E4D0D"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5CEEB932" w14:textId="77777777" w:rsidR="00FA4CDD" w:rsidRDefault="00FA4CDD" w:rsidP="00086782">
      <w:pPr>
        <w:pStyle w:val="aff"/>
        <w:ind w:left="0"/>
        <w:rPr>
          <w:lang w:val="el-GR"/>
        </w:rPr>
      </w:pPr>
    </w:p>
    <w:p w14:paraId="4D43AC53"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3836BAFA" w14:textId="77777777" w:rsidR="008338F0" w:rsidRPr="00603221" w:rsidRDefault="003355E7" w:rsidP="00086782">
      <w:pPr>
        <w:pStyle w:val="3"/>
        <w:ind w:left="1276"/>
        <w:rPr>
          <w:lang w:val="el-GR"/>
        </w:rPr>
      </w:pPr>
      <w:bookmarkStart w:id="105" w:name="_Toc74566826"/>
      <w:bookmarkStart w:id="106" w:name="_Ref496541309"/>
      <w:bookmarkStart w:id="107" w:name="_Ref496541508"/>
      <w:bookmarkStart w:id="108" w:name="_Toc97194277"/>
      <w:bookmarkStart w:id="109" w:name="_Toc97194426"/>
      <w:bookmarkStart w:id="110" w:name="_Toc124333475"/>
      <w:bookmarkEnd w:id="105"/>
      <w:r w:rsidRPr="00603221">
        <w:rPr>
          <w:lang w:val="el-GR"/>
        </w:rPr>
        <w:t>Οικονομική και χρηματοοικονομική επάρκεια</w:t>
      </w:r>
      <w:bookmarkEnd w:id="106"/>
      <w:bookmarkEnd w:id="107"/>
      <w:bookmarkEnd w:id="108"/>
      <w:bookmarkEnd w:id="109"/>
      <w:bookmarkEnd w:id="110"/>
    </w:p>
    <w:p w14:paraId="466B6D3E" w14:textId="77777777" w:rsidR="00DB5A15" w:rsidRDefault="00DB5A15" w:rsidP="00D6202B">
      <w:pPr>
        <w:rPr>
          <w:lang w:val="el-GR"/>
        </w:rPr>
      </w:pPr>
      <w:bookmarkStart w:id="111" w:name="_Toc97194278"/>
    </w:p>
    <w:p w14:paraId="5E2CB019" w14:textId="1268574B" w:rsidR="00DB5A15" w:rsidRPr="00DB5A15" w:rsidRDefault="00DB5A15" w:rsidP="00DB5A15">
      <w:pPr>
        <w:suppressAutoHyphens w:val="0"/>
        <w:spacing w:after="200" w:line="276" w:lineRule="auto"/>
        <w:rPr>
          <w:lang w:val="el-GR"/>
        </w:rPr>
      </w:pPr>
      <w:r w:rsidRPr="00DB5A15">
        <w:rPr>
          <w:lang w:val="el-GR"/>
        </w:rPr>
        <w:t xml:space="preserve">Οι οικονομικοί φορείς που συμμετέχουν στη διαδικασία σύναψης της παρούσας απαιτείται να έχουν άθροισμα κύκλου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(2020-2021-2022) συνολικά </w:t>
      </w:r>
      <w:r>
        <w:rPr>
          <w:lang w:val="el-GR"/>
        </w:rPr>
        <w:t>τουλάχιστον ίσου με</w:t>
      </w:r>
      <w:r w:rsidRPr="00DB5A15">
        <w:rPr>
          <w:lang w:val="el-GR"/>
        </w:rPr>
        <w:t xml:space="preserve"> το 80% της εκτιμώμενης αξίας του υπό ανάθεση Έργου-χωρίς το ΦΠΑ, για το οποίο υποβάλλει προσφορά. </w:t>
      </w:r>
    </w:p>
    <w:bookmarkEnd w:id="111"/>
    <w:p w14:paraId="4515B960"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D757BC1" w14:textId="77777777" w:rsidR="00722D14" w:rsidRPr="00821852" w:rsidRDefault="00722D14" w:rsidP="00821852">
      <w:pPr>
        <w:rPr>
          <w:lang w:val="el-GR" w:eastAsia="en-US"/>
        </w:rPr>
      </w:pPr>
    </w:p>
    <w:p w14:paraId="4F1979D2" w14:textId="77777777" w:rsidR="008338F0" w:rsidRPr="00603221" w:rsidRDefault="003355E7" w:rsidP="00086782">
      <w:pPr>
        <w:pStyle w:val="3"/>
        <w:ind w:left="1276"/>
        <w:rPr>
          <w:lang w:val="el-GR"/>
        </w:rPr>
      </w:pPr>
      <w:bookmarkStart w:id="112" w:name="_Ref496541329"/>
      <w:bookmarkStart w:id="113" w:name="_Ref496541556"/>
      <w:bookmarkStart w:id="114" w:name="_Toc97194279"/>
      <w:bookmarkStart w:id="115" w:name="_Toc97194427"/>
      <w:bookmarkStart w:id="116" w:name="_Toc124333476"/>
      <w:r w:rsidRPr="00603221">
        <w:rPr>
          <w:lang w:val="el-GR"/>
        </w:rPr>
        <w:lastRenderedPageBreak/>
        <w:t>Τεχνική και επαγγελματική ικανότητα</w:t>
      </w:r>
      <w:bookmarkEnd w:id="112"/>
      <w:bookmarkEnd w:id="113"/>
      <w:bookmarkEnd w:id="114"/>
      <w:bookmarkEnd w:id="115"/>
      <w:bookmarkEnd w:id="116"/>
      <w:r w:rsidR="0071303E" w:rsidRPr="00603221">
        <w:rPr>
          <w:lang w:val="el-GR"/>
        </w:rPr>
        <w:t xml:space="preserve"> </w:t>
      </w:r>
    </w:p>
    <w:p w14:paraId="1F635DE9" w14:textId="77777777" w:rsidR="0069435C" w:rsidRPr="008E43C4" w:rsidRDefault="0069435C" w:rsidP="0069435C">
      <w:pPr>
        <w:pStyle w:val="4"/>
        <w:rPr>
          <w:lang w:val="el-GR" w:eastAsia="en-US"/>
        </w:rPr>
      </w:pPr>
      <w:bookmarkStart w:id="117" w:name="_Ref61980826"/>
      <w:bookmarkStart w:id="118" w:name="_Toc97194280"/>
      <w:bookmarkStart w:id="119" w:name="_Toc124333477"/>
      <w:bookmarkStart w:id="120" w:name="_Ref40965350"/>
      <w:r>
        <w:rPr>
          <w:lang w:val="el-GR" w:eastAsia="en-US"/>
        </w:rPr>
        <w:t>Τεχνική Ικανότητα</w:t>
      </w:r>
      <w:bookmarkEnd w:id="117"/>
      <w:bookmarkEnd w:id="118"/>
      <w:bookmarkEnd w:id="119"/>
    </w:p>
    <w:p w14:paraId="42166758"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1"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087818B" w14:textId="77777777" w:rsidR="00AD3E33" w:rsidRPr="00AD3E33" w:rsidRDefault="0069435C" w:rsidP="00AD3E33">
      <w:pPr>
        <w:spacing w:line="256" w:lineRule="auto"/>
        <w:rPr>
          <w:bCs/>
          <w:lang w:val="el-GR"/>
        </w:rPr>
      </w:pPr>
      <w:r>
        <w:rPr>
          <w:bCs/>
          <w:lang w:val="el-GR"/>
        </w:rPr>
        <w:t xml:space="preserve">Συγκεκριμένα </w:t>
      </w:r>
      <w:r w:rsidRPr="00FC0BE5">
        <w:rPr>
          <w:bCs/>
          <w:lang w:val="el-GR"/>
        </w:rPr>
        <w:t>απαιτείται</w:t>
      </w:r>
      <w:r>
        <w:rPr>
          <w:bCs/>
          <w:lang w:val="el-GR"/>
        </w:rPr>
        <w:t xml:space="preserve"> </w:t>
      </w:r>
      <w:bookmarkEnd w:id="121"/>
      <w:r w:rsidR="00D75A0F" w:rsidRPr="00D75A0F">
        <w:rPr>
          <w:bCs/>
          <w:lang w:val="el-GR"/>
        </w:rPr>
        <w:t xml:space="preserve">κατά </w:t>
      </w:r>
      <w:r w:rsidR="00AF7A8A">
        <w:rPr>
          <w:bCs/>
          <w:lang w:val="el-GR"/>
        </w:rPr>
        <w:t xml:space="preserve">τα τελευταία </w:t>
      </w:r>
      <w:r w:rsidR="00B84722">
        <w:rPr>
          <w:b/>
          <w:lang w:val="el-GR"/>
        </w:rPr>
        <w:t>δύο (2</w:t>
      </w:r>
      <w:r w:rsidR="00AF7A8A">
        <w:rPr>
          <w:b/>
          <w:lang w:val="el-GR"/>
        </w:rPr>
        <w:t>) έτη</w:t>
      </w:r>
      <w:r w:rsidR="00B84722">
        <w:rPr>
          <w:b/>
          <w:lang w:val="el-GR"/>
        </w:rPr>
        <w:t xml:space="preserve"> 2021 και 2022</w:t>
      </w:r>
      <w:r w:rsidR="00AF7A8A">
        <w:rPr>
          <w:b/>
          <w:lang w:val="el-GR"/>
        </w:rPr>
        <w:t xml:space="preserve"> </w:t>
      </w:r>
      <w:r w:rsidR="00AD3E33">
        <w:rPr>
          <w:bCs/>
          <w:lang w:val="el-GR"/>
        </w:rPr>
        <w:t xml:space="preserve">να έχει ολοκληρώσει </w:t>
      </w:r>
      <w:r w:rsidR="00AD3E33" w:rsidRPr="00AD3E33">
        <w:rPr>
          <w:bCs/>
          <w:lang w:val="el-GR"/>
        </w:rPr>
        <w:t xml:space="preserve">τουλάχιστον ένα (1) ανάλογο έργο παροχής υπηρεσιών. Ως ανάλογο έργο νοείται το έργο που πληροί τους παρακάτω όρους: </w:t>
      </w:r>
    </w:p>
    <w:p w14:paraId="1981A4E3" w14:textId="77777777" w:rsidR="00AD3E33" w:rsidRPr="005E6559" w:rsidRDefault="00AD3E33" w:rsidP="00AD3E33">
      <w:pPr>
        <w:numPr>
          <w:ilvl w:val="0"/>
          <w:numId w:val="31"/>
        </w:numPr>
        <w:suppressAutoHyphens w:val="0"/>
        <w:spacing w:after="0"/>
        <w:ind w:left="426"/>
        <w:contextualSpacing/>
        <w:rPr>
          <w:color w:val="000000" w:themeColor="text1"/>
          <w:lang w:val="el-GR" w:eastAsia="en-GB"/>
        </w:rPr>
      </w:pPr>
      <w:r w:rsidRPr="005E6559">
        <w:rPr>
          <w:color w:val="000000" w:themeColor="text1"/>
          <w:lang w:val="el-GR" w:eastAsia="en-GB"/>
        </w:rPr>
        <w:t>Περιλαμβάνει παροχή υπηρεσιών υποστήριξης</w:t>
      </w:r>
      <w:r w:rsidR="005E6559" w:rsidRPr="005E6559">
        <w:rPr>
          <w:color w:val="000000" w:themeColor="text1"/>
          <w:lang w:val="el-GR" w:eastAsia="en-GB"/>
        </w:rPr>
        <w:t xml:space="preserve"> σε θέματα ΤΠΕ </w:t>
      </w:r>
      <w:r w:rsidR="005E6559" w:rsidRPr="005E6559">
        <w:rPr>
          <w:bCs/>
          <w:color w:val="000000" w:themeColor="text1"/>
          <w:lang w:val="el-GR"/>
        </w:rPr>
        <w:t>σε φορείς αποκλειστικά του δημοσίου ή ευρύτερου δημόσιου τομέα</w:t>
      </w:r>
      <w:r w:rsidR="005E6559">
        <w:rPr>
          <w:bCs/>
          <w:color w:val="000000" w:themeColor="text1"/>
          <w:lang w:val="el-GR"/>
        </w:rPr>
        <w:t>.</w:t>
      </w:r>
    </w:p>
    <w:p w14:paraId="1D9F67D1" w14:textId="77777777" w:rsidR="00166AA6" w:rsidRPr="005E6559" w:rsidRDefault="00166AA6" w:rsidP="00AD3E33">
      <w:pPr>
        <w:rPr>
          <w:color w:val="000000" w:themeColor="text1"/>
          <w:lang w:val="el-GR"/>
        </w:rPr>
      </w:pPr>
    </w:p>
    <w:p w14:paraId="075E7E1E" w14:textId="77777777" w:rsidR="00C72EC7" w:rsidRPr="005E6559" w:rsidRDefault="00C72EC7" w:rsidP="00C72EC7">
      <w:pPr>
        <w:suppressAutoHyphens w:val="0"/>
        <w:spacing w:after="0"/>
        <w:contextualSpacing/>
        <w:rPr>
          <w:bCs/>
          <w:color w:val="000000" w:themeColor="text1"/>
          <w:lang w:val="el-GR"/>
        </w:rPr>
      </w:pPr>
      <w:r w:rsidRPr="005E6559">
        <w:rPr>
          <w:bCs/>
          <w:color w:val="000000" w:themeColor="text1"/>
          <w:lang w:val="el-GR"/>
        </w:rPr>
        <w:t xml:space="preserve">Να έχουν </w:t>
      </w:r>
      <w:r w:rsidR="005E6559" w:rsidRPr="005E6559">
        <w:rPr>
          <w:bCs/>
          <w:color w:val="000000" w:themeColor="text1"/>
          <w:lang w:val="el-GR"/>
        </w:rPr>
        <w:t>αναλάβει</w:t>
      </w:r>
      <w:r w:rsidRPr="005E6559">
        <w:rPr>
          <w:bCs/>
          <w:color w:val="000000" w:themeColor="text1"/>
          <w:lang w:val="el-GR"/>
        </w:rPr>
        <w:t>, τα τελευταία δύο (2) έτη 2021 και 2022, σε φορείς αποκλειστικά του δημοσίου ή ευρύτερου δημόσιου τομέα, έργα συνολικού προϋπολογισμού χωρίς ΦΠΑ τουλάχιστον ίσου με τον προϋπολογισμό του υπό ανάθεση έργου, τα οποία να καλύπτουν αθροιστικά τα κάτωθι:</w:t>
      </w:r>
    </w:p>
    <w:p w14:paraId="4F18F96C" w14:textId="77777777" w:rsidR="00C72EC7" w:rsidRPr="005E6559" w:rsidRDefault="00925868" w:rsidP="00C72EC7">
      <w:pPr>
        <w:numPr>
          <w:ilvl w:val="0"/>
          <w:numId w:val="31"/>
        </w:numPr>
        <w:suppressAutoHyphens w:val="0"/>
        <w:spacing w:after="0"/>
        <w:ind w:left="426"/>
        <w:contextualSpacing/>
        <w:rPr>
          <w:bCs/>
          <w:color w:val="000000" w:themeColor="text1"/>
          <w:lang w:val="el-GR"/>
        </w:rPr>
      </w:pPr>
      <w:r>
        <w:rPr>
          <w:rFonts w:ascii="Arial" w:hAnsi="Arial" w:cs="Arial"/>
          <w:color w:val="000000" w:themeColor="text1"/>
          <w:shd w:val="clear" w:color="auto" w:fill="FFFFFF"/>
          <w:lang w:val="el-GR"/>
        </w:rPr>
        <w:t>Έ</w:t>
      </w:r>
      <w:r w:rsidR="00C72EC7" w:rsidRPr="005E6559">
        <w:rPr>
          <w:rFonts w:ascii="Arial" w:hAnsi="Arial" w:cs="Arial"/>
          <w:color w:val="000000" w:themeColor="text1"/>
          <w:shd w:val="clear" w:color="auto" w:fill="FFFFFF"/>
          <w:lang w:val="el-GR"/>
        </w:rPr>
        <w:t xml:space="preserve">να (1) τουλάχιστον έργο, </w:t>
      </w:r>
      <w:r w:rsidR="005E6559" w:rsidRPr="005E6559">
        <w:rPr>
          <w:rFonts w:ascii="Arial" w:hAnsi="Arial" w:cs="Arial"/>
          <w:color w:val="000000" w:themeColor="text1"/>
          <w:shd w:val="clear" w:color="auto" w:fill="FFFFFF"/>
          <w:lang w:val="el-GR"/>
        </w:rPr>
        <w:t xml:space="preserve">διάρκειας τουλάχιστον </w:t>
      </w:r>
      <w:r w:rsidR="0067607D">
        <w:rPr>
          <w:rFonts w:ascii="Arial" w:hAnsi="Arial" w:cs="Arial"/>
          <w:color w:val="000000" w:themeColor="text1"/>
          <w:shd w:val="clear" w:color="auto" w:fill="FFFFFF"/>
          <w:lang w:val="el-GR"/>
        </w:rPr>
        <w:t>έξι</w:t>
      </w:r>
      <w:r w:rsidR="005E6559" w:rsidRPr="005E6559">
        <w:rPr>
          <w:rFonts w:ascii="Arial" w:hAnsi="Arial" w:cs="Arial"/>
          <w:color w:val="000000" w:themeColor="text1"/>
          <w:shd w:val="clear" w:color="auto" w:fill="FFFFFF"/>
          <w:lang w:val="el-GR"/>
        </w:rPr>
        <w:t xml:space="preserve"> (</w:t>
      </w:r>
      <w:r w:rsidR="0067607D">
        <w:rPr>
          <w:rFonts w:ascii="Arial" w:hAnsi="Arial" w:cs="Arial"/>
          <w:color w:val="000000" w:themeColor="text1"/>
          <w:shd w:val="clear" w:color="auto" w:fill="FFFFFF"/>
          <w:lang w:val="el-GR"/>
        </w:rPr>
        <w:t>6</w:t>
      </w:r>
      <w:r w:rsidR="005E6559" w:rsidRPr="005E6559">
        <w:rPr>
          <w:rFonts w:ascii="Arial" w:hAnsi="Arial" w:cs="Arial"/>
          <w:color w:val="000000" w:themeColor="text1"/>
          <w:shd w:val="clear" w:color="auto" w:fill="FFFFFF"/>
          <w:lang w:val="el-GR"/>
        </w:rPr>
        <w:t xml:space="preserve">) μηνών, </w:t>
      </w:r>
      <w:r w:rsidR="00C72EC7" w:rsidRPr="005E6559">
        <w:rPr>
          <w:rFonts w:ascii="Arial" w:hAnsi="Arial" w:cs="Arial"/>
          <w:color w:val="000000" w:themeColor="text1"/>
          <w:shd w:val="clear" w:color="auto" w:fill="FFFFFF"/>
          <w:lang w:val="el-GR"/>
        </w:rPr>
        <w:t xml:space="preserve">με προϋπολογισμό έργου τουλάχιστον </w:t>
      </w:r>
      <w:r w:rsidR="000D6E14">
        <w:rPr>
          <w:rFonts w:ascii="Arial" w:hAnsi="Arial" w:cs="Arial"/>
          <w:color w:val="000000" w:themeColor="text1"/>
          <w:shd w:val="clear" w:color="auto" w:fill="FFFFFF"/>
          <w:lang w:val="el-GR"/>
        </w:rPr>
        <w:t>150</w:t>
      </w:r>
      <w:r w:rsidR="00C72EC7" w:rsidRPr="005E6559">
        <w:rPr>
          <w:rFonts w:ascii="Arial" w:hAnsi="Arial" w:cs="Arial"/>
          <w:color w:val="000000" w:themeColor="text1"/>
          <w:shd w:val="clear" w:color="auto" w:fill="FFFFFF"/>
          <w:lang w:val="el-GR"/>
        </w:rPr>
        <w:t>.000</w:t>
      </w:r>
      <w:r w:rsidR="000D6E14">
        <w:rPr>
          <w:rFonts w:ascii="Arial" w:hAnsi="Arial" w:cs="Arial"/>
          <w:color w:val="000000" w:themeColor="text1"/>
          <w:shd w:val="clear" w:color="auto" w:fill="FFFFFF"/>
          <w:lang w:val="el-GR"/>
        </w:rPr>
        <w:t xml:space="preserve">,00 </w:t>
      </w:r>
      <w:r w:rsidR="00C72EC7" w:rsidRPr="005E6559">
        <w:rPr>
          <w:rFonts w:ascii="Arial" w:hAnsi="Arial" w:cs="Arial"/>
          <w:color w:val="000000" w:themeColor="text1"/>
          <w:shd w:val="clear" w:color="auto" w:fill="FFFFFF"/>
          <w:lang w:val="el-GR"/>
        </w:rPr>
        <w:t xml:space="preserve">€ χωρίς ΦΠΑ, </w:t>
      </w:r>
      <w:r w:rsidR="006D7378">
        <w:rPr>
          <w:rFonts w:ascii="Arial" w:hAnsi="Arial" w:cs="Arial"/>
          <w:color w:val="000000" w:themeColor="text1"/>
          <w:shd w:val="clear" w:color="auto" w:fill="FFFFFF"/>
          <w:lang w:val="el-GR"/>
        </w:rPr>
        <w:t xml:space="preserve">το οποίο να έχει παραληφθεί επιτυχώς τουλάχιστον για το 50% του προϋπολογισμού, </w:t>
      </w:r>
      <w:r w:rsidR="00C72EC7" w:rsidRPr="005E6559">
        <w:rPr>
          <w:rFonts w:ascii="Arial" w:hAnsi="Arial" w:cs="Arial"/>
          <w:color w:val="000000" w:themeColor="text1"/>
          <w:shd w:val="clear" w:color="auto" w:fill="FFFFFF"/>
          <w:lang w:val="el-GR"/>
        </w:rPr>
        <w:t>με αντικείμενο Υπηρεσίες Συμβούλου Τεχνικής Υποστήριξης συγχρηματοδοτούμενων Έργων ή/και Δράσεων Κρατικών Ενισχύσεων.</w:t>
      </w:r>
    </w:p>
    <w:p w14:paraId="0C258ABD" w14:textId="77777777" w:rsidR="00C72EC7" w:rsidRPr="005E6559" w:rsidRDefault="005E6559" w:rsidP="00C72EC7">
      <w:pPr>
        <w:numPr>
          <w:ilvl w:val="0"/>
          <w:numId w:val="31"/>
        </w:numPr>
        <w:suppressAutoHyphens w:val="0"/>
        <w:spacing w:after="0"/>
        <w:ind w:left="426"/>
        <w:contextualSpacing/>
        <w:rPr>
          <w:bCs/>
          <w:color w:val="000000" w:themeColor="text1"/>
          <w:lang w:val="el-GR"/>
        </w:rPr>
      </w:pPr>
      <w:r>
        <w:rPr>
          <w:rFonts w:ascii="Arial" w:hAnsi="Arial" w:cs="Arial"/>
          <w:color w:val="000000" w:themeColor="text1"/>
          <w:shd w:val="clear" w:color="auto" w:fill="FFFFFF"/>
          <w:lang w:val="el-GR"/>
        </w:rPr>
        <w:t>Δύο</w:t>
      </w:r>
      <w:r w:rsidRPr="005E6559">
        <w:rPr>
          <w:rFonts w:ascii="Arial" w:hAnsi="Arial" w:cs="Arial"/>
          <w:color w:val="000000" w:themeColor="text1"/>
          <w:shd w:val="clear" w:color="auto" w:fill="FFFFFF"/>
          <w:lang w:val="el-GR"/>
        </w:rPr>
        <w:t xml:space="preserve"> (</w:t>
      </w:r>
      <w:r>
        <w:rPr>
          <w:rFonts w:ascii="Arial" w:hAnsi="Arial" w:cs="Arial"/>
          <w:color w:val="000000" w:themeColor="text1"/>
          <w:shd w:val="clear" w:color="auto" w:fill="FFFFFF"/>
          <w:lang w:val="el-GR"/>
        </w:rPr>
        <w:t>2</w:t>
      </w:r>
      <w:r w:rsidR="00C72EC7" w:rsidRPr="005E6559">
        <w:rPr>
          <w:rFonts w:ascii="Arial" w:hAnsi="Arial" w:cs="Arial"/>
          <w:color w:val="000000" w:themeColor="text1"/>
          <w:shd w:val="clear" w:color="auto" w:fill="FFFFFF"/>
          <w:lang w:val="el-GR"/>
        </w:rPr>
        <w:t>) τουλάχιστον ολοκληρωμέν</w:t>
      </w:r>
      <w:r>
        <w:rPr>
          <w:rFonts w:ascii="Arial" w:hAnsi="Arial" w:cs="Arial"/>
          <w:color w:val="000000" w:themeColor="text1"/>
          <w:shd w:val="clear" w:color="auto" w:fill="FFFFFF"/>
          <w:lang w:val="el-GR"/>
        </w:rPr>
        <w:t>α έργα</w:t>
      </w:r>
      <w:r w:rsidR="00C72EC7" w:rsidRPr="005E6559">
        <w:rPr>
          <w:rFonts w:ascii="Arial" w:hAnsi="Arial" w:cs="Arial"/>
          <w:color w:val="000000" w:themeColor="text1"/>
          <w:shd w:val="clear" w:color="auto" w:fill="FFFFFF"/>
          <w:lang w:val="el-GR"/>
        </w:rPr>
        <w:t xml:space="preserve"> με αντικείμενο την ωρίμανση ή σχεδίαση έργων πληροφορικής, με συνολικό προϋπολογισμό τουλάχιστον </w:t>
      </w:r>
      <w:r>
        <w:rPr>
          <w:rFonts w:ascii="Arial" w:hAnsi="Arial" w:cs="Arial"/>
          <w:color w:val="000000" w:themeColor="text1"/>
          <w:shd w:val="clear" w:color="auto" w:fill="FFFFFF"/>
          <w:lang w:val="el-GR"/>
        </w:rPr>
        <w:t>4</w:t>
      </w:r>
      <w:r w:rsidR="000D6E14">
        <w:rPr>
          <w:rFonts w:ascii="Arial" w:hAnsi="Arial" w:cs="Arial"/>
          <w:color w:val="000000" w:themeColor="text1"/>
          <w:shd w:val="clear" w:color="auto" w:fill="FFFFFF"/>
          <w:lang w:val="el-GR"/>
        </w:rPr>
        <w:t>5</w:t>
      </w:r>
      <w:r w:rsidR="00C72EC7" w:rsidRPr="005E6559">
        <w:rPr>
          <w:rFonts w:ascii="Arial" w:hAnsi="Arial" w:cs="Arial"/>
          <w:color w:val="000000" w:themeColor="text1"/>
          <w:shd w:val="clear" w:color="auto" w:fill="FFFFFF"/>
          <w:lang w:val="el-GR"/>
        </w:rPr>
        <w:t>.000</w:t>
      </w:r>
      <w:r w:rsidR="000D6E14">
        <w:rPr>
          <w:rFonts w:ascii="Arial" w:hAnsi="Arial" w:cs="Arial"/>
          <w:color w:val="000000" w:themeColor="text1"/>
          <w:shd w:val="clear" w:color="auto" w:fill="FFFFFF"/>
          <w:lang w:val="el-GR"/>
        </w:rPr>
        <w:t>,00</w:t>
      </w:r>
      <w:r w:rsidR="00C72EC7" w:rsidRPr="005E6559">
        <w:rPr>
          <w:rFonts w:ascii="Arial" w:hAnsi="Arial" w:cs="Arial"/>
          <w:color w:val="000000" w:themeColor="text1"/>
          <w:shd w:val="clear" w:color="auto" w:fill="FFFFFF"/>
          <w:lang w:val="el-GR"/>
        </w:rPr>
        <w:t>€, τα οποία να περιλαμβάνουν και κατάρτιση τευχών διακήρυξης.</w:t>
      </w:r>
    </w:p>
    <w:p w14:paraId="17483AB9" w14:textId="77777777" w:rsidR="00C72EC7" w:rsidRDefault="00C72EC7" w:rsidP="00166AA6">
      <w:pPr>
        <w:rPr>
          <w:lang w:val="el-GR"/>
        </w:rPr>
      </w:pPr>
    </w:p>
    <w:p w14:paraId="49017850" w14:textId="77777777"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58717C3D" w14:textId="77777777" w:rsidR="00CC2818" w:rsidRPr="008E43C4" w:rsidRDefault="00CC2818" w:rsidP="008E43C4">
      <w:pPr>
        <w:ind w:left="360"/>
        <w:rPr>
          <w:bCs/>
          <w:highlight w:val="cyan"/>
          <w:lang w:val="el-GR"/>
        </w:rPr>
      </w:pPr>
    </w:p>
    <w:p w14:paraId="14B80E93" w14:textId="77777777" w:rsidR="00CC2818" w:rsidRPr="006E6191" w:rsidRDefault="00CC2818" w:rsidP="00CC2818">
      <w:pPr>
        <w:pStyle w:val="4"/>
        <w:rPr>
          <w:lang w:val="el-GR" w:eastAsia="en-US"/>
        </w:rPr>
      </w:pPr>
      <w:bookmarkStart w:id="122" w:name="_Toc97194281"/>
      <w:bookmarkStart w:id="123" w:name="_Ref122528826"/>
      <w:bookmarkStart w:id="124" w:name="_Toc124333478"/>
      <w:bookmarkEnd w:id="120"/>
      <w:r w:rsidRPr="00CC2818">
        <w:rPr>
          <w:lang w:val="el-GR" w:eastAsia="en-US"/>
        </w:rPr>
        <w:t>Επαγγελματική Ικανότητα – Ομάδα Έργου</w:t>
      </w:r>
      <w:bookmarkEnd w:id="122"/>
      <w:bookmarkEnd w:id="123"/>
      <w:bookmarkEnd w:id="124"/>
    </w:p>
    <w:p w14:paraId="7413CBC8" w14:textId="77777777" w:rsidR="00451F31" w:rsidRPr="00BE6670" w:rsidRDefault="00451F31" w:rsidP="00451F31">
      <w:pPr>
        <w:spacing w:line="252" w:lineRule="auto"/>
        <w:rPr>
          <w:lang w:val="el-GR"/>
        </w:rPr>
      </w:pPr>
      <w:bookmarkStart w:id="125"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7562AF25" w14:textId="71B9B46E" w:rsidR="00D63CBA" w:rsidRPr="00D63CBA" w:rsidRDefault="00D63CBA" w:rsidP="00D63CBA">
      <w:pPr>
        <w:numPr>
          <w:ilvl w:val="0"/>
          <w:numId w:val="41"/>
        </w:numPr>
        <w:suppressAutoHyphens w:val="0"/>
        <w:spacing w:after="0"/>
        <w:ind w:left="426"/>
        <w:contextualSpacing/>
        <w:rPr>
          <w:rFonts w:eastAsia="Calibri"/>
          <w:color w:val="000000"/>
          <w:lang w:val="el-GR" w:bidi="he-IL"/>
        </w:rPr>
      </w:pPr>
      <w:r w:rsidRPr="00D63CBA">
        <w:rPr>
          <w:rFonts w:eastAsia="Calibri"/>
          <w:lang w:val="el-GR" w:eastAsia="en-GB" w:bidi="he-IL"/>
        </w:rPr>
        <w:t>Ένα</w:t>
      </w:r>
      <w:r>
        <w:rPr>
          <w:rFonts w:eastAsia="Calibri"/>
          <w:lang w:val="el-GR" w:eastAsia="en-GB" w:bidi="he-IL"/>
        </w:rPr>
        <w:t>ν</w:t>
      </w:r>
      <w:r w:rsidRPr="00D63CBA">
        <w:rPr>
          <w:rFonts w:eastAsia="Calibri"/>
          <w:lang w:val="el-GR" w:eastAsia="en-GB" w:bidi="he-IL"/>
        </w:rPr>
        <w:t xml:space="preserve"> (1) Υπεύθυνο Έργου (ΥΕ), με εμπειρία </w:t>
      </w:r>
      <w:r w:rsidRPr="00D63CBA">
        <w:rPr>
          <w:rFonts w:eastAsia="Calibri"/>
          <w:color w:val="000000"/>
          <w:lang w:val="el-GR" w:bidi="he-IL"/>
        </w:rPr>
        <w:t xml:space="preserve">τα τελευταία δύο (2) έτη 2021 και 2022, </w:t>
      </w:r>
      <w:r w:rsidRPr="00D63CBA">
        <w:rPr>
          <w:rFonts w:eastAsia="Calibri"/>
          <w:lang w:val="el-GR" w:eastAsia="en-GB" w:bidi="he-IL"/>
        </w:rPr>
        <w:t>σε τουλάχιστον δύο (2) έργα δράσεων ενίσχυσης</w:t>
      </w:r>
      <w:r w:rsidRPr="00D63CBA">
        <w:rPr>
          <w:rFonts w:eastAsia="Calibri"/>
          <w:color w:val="000000"/>
          <w:lang w:val="el-GR" w:bidi="he-IL"/>
        </w:rPr>
        <w:t xml:space="preserve"> του δημόσιου φορέα ή φορέα του ευρύτερου δημοσίου με αντικείμενο την αξιολόγηση αιτήσεων δικαιούχων ή/και των δειγματοληπτικών επαληθεύσεων αυτών</w:t>
      </w:r>
      <w:r w:rsidR="00DE3099">
        <w:rPr>
          <w:rFonts w:eastAsia="Calibri"/>
          <w:color w:val="000000"/>
          <w:lang w:val="el-GR" w:bidi="he-IL"/>
        </w:rPr>
        <w:t>.</w:t>
      </w:r>
    </w:p>
    <w:p w14:paraId="65E604DE" w14:textId="7C4BE5DB" w:rsidR="00D63CBA" w:rsidRPr="00D63CBA" w:rsidRDefault="00D63CBA" w:rsidP="00D63CBA">
      <w:pPr>
        <w:numPr>
          <w:ilvl w:val="0"/>
          <w:numId w:val="41"/>
        </w:numPr>
        <w:suppressAutoHyphens w:val="0"/>
        <w:spacing w:after="0"/>
        <w:ind w:left="426"/>
        <w:contextualSpacing/>
        <w:rPr>
          <w:rFonts w:eastAsia="Calibri"/>
          <w:color w:val="000000"/>
          <w:lang w:val="el-GR" w:bidi="he-IL"/>
        </w:rPr>
      </w:pPr>
      <w:r w:rsidRPr="00D63CBA">
        <w:rPr>
          <w:rFonts w:eastAsia="Calibri"/>
          <w:lang w:val="el-GR" w:eastAsia="en-GB" w:bidi="he-IL"/>
        </w:rPr>
        <w:t xml:space="preserve">Πέντε (5) Στελέχη Διαχείρισης Έργων, με εμπειρία </w:t>
      </w:r>
      <w:r w:rsidRPr="00D63CBA">
        <w:rPr>
          <w:rFonts w:eastAsia="Calibri"/>
          <w:color w:val="000000"/>
          <w:lang w:val="el-GR" w:bidi="he-IL"/>
        </w:rPr>
        <w:t xml:space="preserve">τα τελευταία δύο (2) έτη 2021 και 2022, </w:t>
      </w:r>
      <w:r w:rsidRPr="00D63CBA">
        <w:rPr>
          <w:rFonts w:eastAsia="Calibri"/>
          <w:lang w:val="el-GR" w:eastAsia="en-GB" w:bidi="he-IL"/>
        </w:rPr>
        <w:t>σε τουλάχιστον δύο (2) έργα δράσεων ενίσχυσης</w:t>
      </w:r>
      <w:r w:rsidRPr="00D63CBA">
        <w:rPr>
          <w:rFonts w:eastAsia="Calibri"/>
          <w:color w:val="000000"/>
          <w:lang w:val="el-GR" w:bidi="he-IL"/>
        </w:rPr>
        <w:t xml:space="preserve"> του δημόσιου φορέα ή φορέα του ευρύτερου δημοσίου με αντικείμενο την αξιολόγηση αιτήσεων δικαιούχων ή/και των δειγματοληπτικών επαληθεύσεων αυτών</w:t>
      </w:r>
      <w:r w:rsidR="00DE3099">
        <w:rPr>
          <w:rFonts w:eastAsia="Calibri"/>
          <w:color w:val="000000"/>
          <w:lang w:val="el-GR" w:bidi="he-IL"/>
        </w:rPr>
        <w:t>.</w:t>
      </w:r>
    </w:p>
    <w:p w14:paraId="6AF389F2" w14:textId="77777777" w:rsidR="009A3E22" w:rsidRPr="009A3E22" w:rsidRDefault="009A3E22" w:rsidP="009A3E22">
      <w:pPr>
        <w:widowControl w:val="0"/>
        <w:spacing w:before="120" w:after="0"/>
        <w:rPr>
          <w:lang w:val="el-GR"/>
        </w:rPr>
      </w:pPr>
    </w:p>
    <w:bookmarkEnd w:id="125"/>
    <w:p w14:paraId="1BFFFC15" w14:textId="77777777"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2419C3">
        <w:rPr>
          <w:lang w:val="el-GR"/>
        </w:rPr>
        <w:t>.</w:t>
      </w:r>
    </w:p>
    <w:p w14:paraId="46766C26" w14:textId="77777777" w:rsidR="00C32AE0" w:rsidRPr="00157F39" w:rsidRDefault="00C32AE0" w:rsidP="00063FB6">
      <w:pPr>
        <w:rPr>
          <w:lang w:val="el-GR" w:eastAsia="en-US"/>
        </w:rPr>
      </w:pPr>
    </w:p>
    <w:p w14:paraId="481FC253" w14:textId="77777777" w:rsidR="008338F0" w:rsidRPr="001F4428" w:rsidRDefault="003355E7" w:rsidP="00086782">
      <w:pPr>
        <w:pStyle w:val="3"/>
        <w:ind w:left="1276"/>
        <w:rPr>
          <w:lang w:val="el-GR"/>
        </w:rPr>
      </w:pPr>
      <w:bookmarkStart w:id="126" w:name="_Ref496541343"/>
      <w:bookmarkStart w:id="127" w:name="_Ref496541651"/>
      <w:bookmarkStart w:id="128" w:name="_Toc97194282"/>
      <w:bookmarkStart w:id="129" w:name="_Toc97194428"/>
      <w:bookmarkStart w:id="130" w:name="_Toc124333479"/>
      <w:r w:rsidRPr="001F4428">
        <w:rPr>
          <w:lang w:val="el-GR"/>
        </w:rPr>
        <w:t xml:space="preserve">Πρότυπα διασφάλισης ποιότητας </w:t>
      </w:r>
      <w:r w:rsidRPr="00086782">
        <w:rPr>
          <w:lang w:val="el-GR"/>
        </w:rPr>
        <w:t>και πρότυπα περιβαλλοντικής διαχείρισης</w:t>
      </w:r>
      <w:bookmarkEnd w:id="126"/>
      <w:bookmarkEnd w:id="127"/>
      <w:bookmarkEnd w:id="128"/>
      <w:bookmarkEnd w:id="129"/>
      <w:bookmarkEnd w:id="130"/>
    </w:p>
    <w:p w14:paraId="056EBFCD"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04C0C031" w14:textId="77777777" w:rsidR="0045452D" w:rsidRPr="00C00D32" w:rsidRDefault="0045452D" w:rsidP="0045452D">
      <w:pPr>
        <w:rPr>
          <w:rFonts w:eastAsia="Calibri"/>
          <w:bCs/>
          <w:color w:val="000000"/>
          <w:lang w:val="el-GR"/>
        </w:rPr>
      </w:pPr>
      <w:r w:rsidRPr="00C00D32">
        <w:rPr>
          <w:rFonts w:eastAsia="Calibri"/>
          <w:b/>
          <w:bCs/>
          <w:color w:val="000000"/>
          <w:lang w:val="el-GR"/>
        </w:rPr>
        <w:lastRenderedPageBreak/>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199CB6C" w14:textId="77777777" w:rsidR="0045452D" w:rsidRPr="00C00D32" w:rsidRDefault="0045452D" w:rsidP="0045452D">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341DF435" w14:textId="77777777" w:rsidR="0045452D" w:rsidRPr="00C00D32" w:rsidRDefault="0045452D" w:rsidP="0045452D">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 xml:space="preserve">Σύστημα Διαχείρισης Πληροφοριών </w:t>
      </w:r>
      <w:proofErr w:type="spellStart"/>
      <w:r w:rsidRPr="00D52CB9">
        <w:rPr>
          <w:rFonts w:eastAsia="Calibri"/>
          <w:bCs/>
          <w:color w:val="000000"/>
          <w:lang w:val="el-GR"/>
        </w:rPr>
        <w:t>Ιδιωτικότητας</w:t>
      </w:r>
      <w:proofErr w:type="spellEnd"/>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Pr="00C00D32">
        <w:rPr>
          <w:rFonts w:eastAsia="Calibri"/>
          <w:bCs/>
          <w:color w:val="000000"/>
          <w:lang w:val="el-GR"/>
        </w:rPr>
        <w:t xml:space="preserve">ή ισοδύναμο </w:t>
      </w:r>
      <w:r>
        <w:rPr>
          <w:rFonts w:eastAsia="Calibri"/>
          <w:bCs/>
          <w:color w:val="000000"/>
          <w:lang w:val="el-GR"/>
        </w:rPr>
        <w:t>αυτού.</w:t>
      </w:r>
    </w:p>
    <w:p w14:paraId="7C2E6666" w14:textId="77777777" w:rsidR="008B41C9" w:rsidRPr="001F4428" w:rsidRDefault="008B41C9" w:rsidP="003329FF">
      <w:pPr>
        <w:rPr>
          <w:lang w:val="el-GR"/>
        </w:rPr>
      </w:pPr>
    </w:p>
    <w:p w14:paraId="1B1B4C65"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14E838E" w14:textId="77777777" w:rsidR="003E34BF" w:rsidRPr="003E34BF" w:rsidRDefault="003E34BF" w:rsidP="00B8545D">
      <w:pPr>
        <w:rPr>
          <w:bCs/>
          <w:lang w:val="el-GR"/>
        </w:rPr>
      </w:pPr>
    </w:p>
    <w:p w14:paraId="3C198F4A" w14:textId="77777777" w:rsidR="008338F0" w:rsidRDefault="003355E7" w:rsidP="00086782">
      <w:pPr>
        <w:pStyle w:val="3"/>
        <w:ind w:left="1276"/>
        <w:rPr>
          <w:lang w:val="el-GR"/>
        </w:rPr>
      </w:pPr>
      <w:bookmarkStart w:id="131" w:name="_Ref496541185"/>
      <w:bookmarkStart w:id="132" w:name="_Ref496541244"/>
      <w:bookmarkStart w:id="133" w:name="_Ref496541410"/>
      <w:bookmarkStart w:id="134" w:name="_Ref496541700"/>
      <w:bookmarkStart w:id="135" w:name="_Ref74505980"/>
      <w:bookmarkStart w:id="136" w:name="_Toc97194283"/>
      <w:bookmarkStart w:id="137" w:name="_Toc97194429"/>
      <w:bookmarkStart w:id="138" w:name="_Toc124333480"/>
      <w:r w:rsidRPr="00DD72A9">
        <w:rPr>
          <w:lang w:val="el-GR"/>
        </w:rPr>
        <w:t>Στήριξη στην ικανότητα τρίτων</w:t>
      </w:r>
      <w:bookmarkEnd w:id="131"/>
      <w:bookmarkEnd w:id="132"/>
      <w:bookmarkEnd w:id="133"/>
      <w:bookmarkEnd w:id="134"/>
      <w:r w:rsidRPr="00DD72A9">
        <w:rPr>
          <w:lang w:val="el-GR"/>
        </w:rPr>
        <w:t xml:space="preserve"> </w:t>
      </w:r>
      <w:r w:rsidR="0049631E" w:rsidRPr="00821852">
        <w:rPr>
          <w:lang w:val="el-GR"/>
        </w:rPr>
        <w:t>– Υπεργολαβία</w:t>
      </w:r>
      <w:bookmarkEnd w:id="135"/>
      <w:bookmarkEnd w:id="136"/>
      <w:bookmarkEnd w:id="137"/>
      <w:bookmarkEnd w:id="138"/>
    </w:p>
    <w:p w14:paraId="3B9AE645" w14:textId="77777777" w:rsidR="0049631E" w:rsidRPr="00A334BA" w:rsidRDefault="0049631E" w:rsidP="00821852">
      <w:pPr>
        <w:pStyle w:val="4"/>
        <w:rPr>
          <w:lang w:val="el-GR"/>
        </w:rPr>
      </w:pPr>
      <w:bookmarkStart w:id="139" w:name="_Toc97194284"/>
      <w:bookmarkStart w:id="140" w:name="_Toc124333481"/>
      <w:r w:rsidRPr="00A334BA">
        <w:rPr>
          <w:lang w:val="el-GR"/>
        </w:rPr>
        <w:t>Στήριξη στην ικανότητα τρίτων</w:t>
      </w:r>
      <w:bookmarkEnd w:id="139"/>
      <w:bookmarkEnd w:id="140"/>
    </w:p>
    <w:p w14:paraId="4080C8F2" w14:textId="77777777"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496541508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2.2.5</w:t>
      </w:r>
      <w:r w:rsidR="00493FAD">
        <w:fldChar w:fldCharType="end"/>
      </w:r>
      <w:r w:rsidRPr="00603221">
        <w:rPr>
          <w:lang w:val="el-GR"/>
        </w:rPr>
        <w:t xml:space="preserve">) και τα σχετικά με την τεχνική και επαγγελματική ικανότητα (της παραγράφου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496541556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2.2.6</w:t>
      </w:r>
      <w:r w:rsidR="00493FAD">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7A9CAA0"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7CF2661"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2100314E" w14:textId="77777777" w:rsidR="00695491" w:rsidRDefault="00695491" w:rsidP="00695491">
      <w:pPr>
        <w:rPr>
          <w:lang w:val="el-GR"/>
        </w:rPr>
      </w:pPr>
      <w:bookmarkStart w:id="141"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1F703D8D"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1"/>
    <w:p w14:paraId="2FF61740" w14:textId="77777777"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341F4B">
        <w:rPr>
          <w:bCs/>
          <w:lang w:val="el-GR" w:eastAsia="ar-SA"/>
        </w:rPr>
        <w:fldChar w:fldCharType="begin"/>
      </w:r>
      <w:r>
        <w:rPr>
          <w:bCs/>
          <w:lang w:val="el-GR" w:eastAsia="ar-SA"/>
        </w:rPr>
        <w:instrText xml:space="preserve"> REF _Ref496541356 \r \h </w:instrText>
      </w:r>
      <w:r w:rsidR="00341F4B">
        <w:rPr>
          <w:bCs/>
          <w:lang w:val="el-GR" w:eastAsia="ar-SA"/>
        </w:rPr>
      </w:r>
      <w:r w:rsidR="00341F4B">
        <w:rPr>
          <w:bCs/>
          <w:lang w:val="el-GR" w:eastAsia="ar-SA"/>
        </w:rPr>
        <w:fldChar w:fldCharType="separate"/>
      </w:r>
      <w:r w:rsidR="00DF1040">
        <w:rPr>
          <w:bCs/>
          <w:lang w:val="el-GR" w:eastAsia="ar-SA"/>
        </w:rPr>
        <w:t>2.2.3</w:t>
      </w:r>
      <w:r w:rsidR="00341F4B">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 xml:space="preserve">σχετική ηλεκτρονική πρόσκληση της αναθέτουσας αρχής, η οποία απευθύνεται </w:t>
      </w:r>
      <w:r w:rsidRPr="00C11E79">
        <w:rPr>
          <w:bCs/>
          <w:lang w:val="el-GR" w:eastAsia="ar-SA"/>
        </w:rPr>
        <w:lastRenderedPageBreak/>
        <w:t>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0EE6C19A" w14:textId="77777777" w:rsidR="00111D5A" w:rsidRDefault="00111D5A" w:rsidP="0049631E">
      <w:pPr>
        <w:rPr>
          <w:bCs/>
          <w:lang w:val="el-GR"/>
        </w:rPr>
      </w:pPr>
    </w:p>
    <w:p w14:paraId="459DF222" w14:textId="77777777" w:rsidR="00111D5A" w:rsidRPr="003C1E1A" w:rsidRDefault="00111D5A" w:rsidP="00111D5A">
      <w:pPr>
        <w:pStyle w:val="4"/>
        <w:rPr>
          <w:lang w:val="el-GR"/>
        </w:rPr>
      </w:pPr>
      <w:bookmarkStart w:id="142" w:name="_Toc97194285"/>
      <w:bookmarkStart w:id="143" w:name="_Toc124333482"/>
      <w:r w:rsidRPr="003C1E1A">
        <w:rPr>
          <w:lang w:val="el-GR"/>
        </w:rPr>
        <w:t>Υπεργολαβία</w:t>
      </w:r>
      <w:bookmarkEnd w:id="142"/>
      <w:bookmarkEnd w:id="143"/>
      <w:r w:rsidRPr="003C1E1A">
        <w:rPr>
          <w:lang w:val="el-GR"/>
        </w:rPr>
        <w:t xml:space="preserve"> </w:t>
      </w:r>
    </w:p>
    <w:p w14:paraId="575EDD3D" w14:textId="77777777"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341F4B">
        <w:rPr>
          <w:bCs/>
          <w:lang w:val="el-GR"/>
        </w:rPr>
        <w:fldChar w:fldCharType="begin"/>
      </w:r>
      <w:r w:rsidR="00111D5A">
        <w:rPr>
          <w:bCs/>
          <w:lang w:val="el-GR"/>
        </w:rPr>
        <w:instrText xml:space="preserve"> REF _Ref496541356 \r \h </w:instrText>
      </w:r>
      <w:r w:rsidR="00341F4B">
        <w:rPr>
          <w:bCs/>
          <w:lang w:val="el-GR"/>
        </w:rPr>
      </w:r>
      <w:r w:rsidR="00341F4B">
        <w:rPr>
          <w:bCs/>
          <w:lang w:val="el-GR"/>
        </w:rPr>
        <w:fldChar w:fldCharType="separate"/>
      </w:r>
      <w:r w:rsidR="00DF1040">
        <w:rPr>
          <w:bCs/>
          <w:lang w:val="el-GR"/>
        </w:rPr>
        <w:t>2.2.3</w:t>
      </w:r>
      <w:r w:rsidR="00341F4B">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341F4B">
        <w:rPr>
          <w:bCs/>
          <w:lang w:val="el-GR"/>
        </w:rPr>
        <w:fldChar w:fldCharType="begin"/>
      </w:r>
      <w:r w:rsidR="00111D5A">
        <w:rPr>
          <w:bCs/>
          <w:lang w:val="el-GR"/>
        </w:rPr>
        <w:instrText xml:space="preserve"> REF _Ref496541356 \r \h </w:instrText>
      </w:r>
      <w:r w:rsidR="00341F4B">
        <w:rPr>
          <w:bCs/>
          <w:lang w:val="el-GR"/>
        </w:rPr>
      </w:r>
      <w:r w:rsidR="00341F4B">
        <w:rPr>
          <w:bCs/>
          <w:lang w:val="el-GR"/>
        </w:rPr>
        <w:fldChar w:fldCharType="separate"/>
      </w:r>
      <w:r w:rsidR="00DF1040">
        <w:rPr>
          <w:bCs/>
          <w:lang w:val="el-GR"/>
        </w:rPr>
        <w:t>2.2.3</w:t>
      </w:r>
      <w:r w:rsidR="00341F4B">
        <w:rPr>
          <w:bCs/>
          <w:lang w:val="el-GR"/>
        </w:rPr>
        <w:fldChar w:fldCharType="end"/>
      </w:r>
      <w:r>
        <w:rPr>
          <w:bCs/>
          <w:lang w:val="el-GR"/>
        </w:rPr>
        <w:t xml:space="preserve">.  </w:t>
      </w:r>
    </w:p>
    <w:p w14:paraId="6D5A53A9" w14:textId="77777777" w:rsidR="00C70B7E" w:rsidRPr="00603221" w:rsidRDefault="00C70B7E">
      <w:pPr>
        <w:rPr>
          <w:lang w:val="el-GR"/>
        </w:rPr>
      </w:pPr>
    </w:p>
    <w:p w14:paraId="3D4866D1" w14:textId="77777777" w:rsidR="008338F0" w:rsidRDefault="003355E7" w:rsidP="00086782">
      <w:pPr>
        <w:pStyle w:val="3"/>
        <w:ind w:left="1276"/>
        <w:rPr>
          <w:lang w:val="el-GR"/>
        </w:rPr>
      </w:pPr>
      <w:bookmarkStart w:id="144" w:name="_Toc97194286"/>
      <w:bookmarkStart w:id="145" w:name="_Toc97194430"/>
      <w:bookmarkStart w:id="146" w:name="_Toc124333483"/>
      <w:r w:rsidRPr="00603221">
        <w:rPr>
          <w:lang w:val="el-GR"/>
        </w:rPr>
        <w:t>Κανόνες απόδειξης ποιοτικής επιλογής</w:t>
      </w:r>
      <w:bookmarkEnd w:id="144"/>
      <w:bookmarkEnd w:id="145"/>
      <w:bookmarkEnd w:id="146"/>
    </w:p>
    <w:p w14:paraId="1D9D3379" w14:textId="77777777"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341F4B">
        <w:rPr>
          <w:bCs/>
          <w:lang w:val="el-GR" w:eastAsia="ar-SA"/>
        </w:rPr>
        <w:fldChar w:fldCharType="begin"/>
      </w:r>
      <w:r>
        <w:rPr>
          <w:bCs/>
          <w:lang w:val="el-GR" w:eastAsia="ar-SA"/>
        </w:rPr>
        <w:instrText xml:space="preserve"> REF _Ref496541397 \r \h </w:instrText>
      </w:r>
      <w:r w:rsidR="00341F4B">
        <w:rPr>
          <w:bCs/>
          <w:lang w:val="el-GR" w:eastAsia="ar-SA"/>
        </w:rPr>
      </w:r>
      <w:r w:rsidR="00341F4B">
        <w:rPr>
          <w:bCs/>
          <w:lang w:val="el-GR" w:eastAsia="ar-SA"/>
        </w:rPr>
        <w:fldChar w:fldCharType="separate"/>
      </w:r>
      <w:r w:rsidR="00DF1040">
        <w:rPr>
          <w:bCs/>
          <w:lang w:val="el-GR" w:eastAsia="ar-SA"/>
        </w:rPr>
        <w:t>2.2.1</w:t>
      </w:r>
      <w:r w:rsidR="00341F4B">
        <w:rPr>
          <w:bCs/>
          <w:lang w:val="el-GR" w:eastAsia="ar-SA"/>
        </w:rPr>
        <w:fldChar w:fldCharType="end"/>
      </w:r>
      <w:r w:rsidRPr="0049623E">
        <w:rPr>
          <w:bCs/>
          <w:lang w:val="el-GR" w:eastAsia="ar-SA"/>
        </w:rPr>
        <w:t xml:space="preserve"> έως </w:t>
      </w:r>
      <w:r w:rsidR="00341F4B">
        <w:rPr>
          <w:bCs/>
          <w:lang w:val="el-GR" w:eastAsia="ar-SA"/>
        </w:rPr>
        <w:fldChar w:fldCharType="begin"/>
      </w:r>
      <w:r>
        <w:rPr>
          <w:bCs/>
          <w:lang w:val="el-GR" w:eastAsia="ar-SA"/>
        </w:rPr>
        <w:instrText xml:space="preserve"> REF _Ref74505980 \r \h </w:instrText>
      </w:r>
      <w:r w:rsidR="00341F4B">
        <w:rPr>
          <w:bCs/>
          <w:lang w:val="el-GR" w:eastAsia="ar-SA"/>
        </w:rPr>
      </w:r>
      <w:r w:rsidR="00341F4B">
        <w:rPr>
          <w:bCs/>
          <w:lang w:val="el-GR" w:eastAsia="ar-SA"/>
        </w:rPr>
        <w:fldChar w:fldCharType="separate"/>
      </w:r>
      <w:r w:rsidR="00DF1040">
        <w:rPr>
          <w:bCs/>
          <w:lang w:val="el-GR" w:eastAsia="ar-SA"/>
        </w:rPr>
        <w:t>2.2.8</w:t>
      </w:r>
      <w:r w:rsidR="00341F4B">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341F4B">
        <w:rPr>
          <w:bCs/>
          <w:lang w:val="el-GR" w:eastAsia="ar-SA"/>
        </w:rPr>
        <w:fldChar w:fldCharType="begin"/>
      </w:r>
      <w:r>
        <w:rPr>
          <w:bCs/>
          <w:lang w:val="el-GR" w:eastAsia="ar-SA"/>
        </w:rPr>
        <w:instrText xml:space="preserve"> REF _Ref74505997 \r \h </w:instrText>
      </w:r>
      <w:r w:rsidR="00341F4B">
        <w:rPr>
          <w:bCs/>
          <w:lang w:val="el-GR" w:eastAsia="ar-SA"/>
        </w:rPr>
      </w:r>
      <w:r w:rsidR="00341F4B">
        <w:rPr>
          <w:bCs/>
          <w:lang w:val="el-GR" w:eastAsia="ar-SA"/>
        </w:rPr>
        <w:fldChar w:fldCharType="separate"/>
      </w:r>
      <w:r w:rsidR="00DF1040">
        <w:rPr>
          <w:bCs/>
          <w:lang w:val="el-GR" w:eastAsia="ar-SA"/>
        </w:rPr>
        <w:t>2.2.9.1</w:t>
      </w:r>
      <w:r w:rsidR="00341F4B">
        <w:rPr>
          <w:bCs/>
          <w:lang w:val="el-GR" w:eastAsia="ar-SA"/>
        </w:rPr>
        <w:fldChar w:fldCharType="end"/>
      </w:r>
      <w:r w:rsidRPr="0049623E">
        <w:rPr>
          <w:bCs/>
          <w:lang w:val="el-GR" w:eastAsia="ar-SA"/>
        </w:rPr>
        <w:t xml:space="preserve">, κατά την υποβολή των δικαιολογητικών της παραγράφου </w:t>
      </w:r>
      <w:r w:rsidR="00341F4B">
        <w:rPr>
          <w:bCs/>
          <w:lang w:val="el-GR" w:eastAsia="ar-SA"/>
        </w:rPr>
        <w:fldChar w:fldCharType="begin"/>
      </w:r>
      <w:r w:rsidR="00E72FB5">
        <w:rPr>
          <w:bCs/>
          <w:lang w:val="el-GR" w:eastAsia="ar-SA"/>
        </w:rPr>
        <w:instrText xml:space="preserve"> REF _Ref40957856 \r \h </w:instrText>
      </w:r>
      <w:r w:rsidR="00341F4B">
        <w:rPr>
          <w:bCs/>
          <w:lang w:val="el-GR" w:eastAsia="ar-SA"/>
        </w:rPr>
      </w:r>
      <w:r w:rsidR="00341F4B">
        <w:rPr>
          <w:bCs/>
          <w:lang w:val="el-GR" w:eastAsia="ar-SA"/>
        </w:rPr>
        <w:fldChar w:fldCharType="separate"/>
      </w:r>
      <w:r w:rsidR="00DF1040">
        <w:rPr>
          <w:bCs/>
          <w:lang w:val="el-GR" w:eastAsia="ar-SA"/>
        </w:rPr>
        <w:t>2.2.9.2</w:t>
      </w:r>
      <w:r w:rsidR="00341F4B">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32CC70BD" w14:textId="77777777"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341F4B">
        <w:rPr>
          <w:bCs/>
          <w:lang w:val="el-GR" w:eastAsia="ar-SA"/>
        </w:rPr>
        <w:fldChar w:fldCharType="begin"/>
      </w:r>
      <w:r>
        <w:rPr>
          <w:bCs/>
          <w:lang w:val="el-GR" w:eastAsia="ar-SA"/>
        </w:rPr>
        <w:instrText xml:space="preserve"> REF _Ref74505980 \r \h </w:instrText>
      </w:r>
      <w:r w:rsidR="00341F4B">
        <w:rPr>
          <w:bCs/>
          <w:lang w:val="el-GR" w:eastAsia="ar-SA"/>
        </w:rPr>
      </w:r>
      <w:r w:rsidR="00341F4B">
        <w:rPr>
          <w:bCs/>
          <w:lang w:val="el-GR" w:eastAsia="ar-SA"/>
        </w:rPr>
        <w:fldChar w:fldCharType="separate"/>
      </w:r>
      <w:r w:rsidR="00DF1040">
        <w:rPr>
          <w:bCs/>
          <w:lang w:val="el-GR" w:eastAsia="ar-SA"/>
        </w:rPr>
        <w:t>2.2.8</w:t>
      </w:r>
      <w:r w:rsidR="00341F4B">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1F4B">
        <w:rPr>
          <w:bCs/>
          <w:lang w:val="el-GR" w:eastAsia="ar-SA"/>
        </w:rPr>
        <w:fldChar w:fldCharType="begin"/>
      </w:r>
      <w:r>
        <w:rPr>
          <w:bCs/>
          <w:lang w:val="el-GR" w:eastAsia="ar-SA"/>
        </w:rPr>
        <w:instrText xml:space="preserve"> REF _Ref74505997 \r \h </w:instrText>
      </w:r>
      <w:r w:rsidR="00341F4B">
        <w:rPr>
          <w:bCs/>
          <w:lang w:val="el-GR" w:eastAsia="ar-SA"/>
        </w:rPr>
      </w:r>
      <w:r w:rsidR="00341F4B">
        <w:rPr>
          <w:bCs/>
          <w:lang w:val="el-GR" w:eastAsia="ar-SA"/>
        </w:rPr>
        <w:fldChar w:fldCharType="separate"/>
      </w:r>
      <w:r w:rsidR="00DF1040">
        <w:rPr>
          <w:bCs/>
          <w:lang w:val="el-GR" w:eastAsia="ar-SA"/>
        </w:rPr>
        <w:t>2.2.9.1</w:t>
      </w:r>
      <w:r w:rsidR="00341F4B">
        <w:rPr>
          <w:bCs/>
          <w:lang w:val="el-GR" w:eastAsia="ar-SA"/>
        </w:rPr>
        <w:fldChar w:fldCharType="end"/>
      </w:r>
      <w:r>
        <w:rPr>
          <w:bCs/>
          <w:lang w:val="el-GR" w:eastAsia="ar-SA"/>
        </w:rPr>
        <w:t xml:space="preserve"> </w:t>
      </w:r>
      <w:r w:rsidRPr="0049623E">
        <w:rPr>
          <w:bCs/>
          <w:lang w:val="el-GR" w:eastAsia="ar-SA"/>
        </w:rPr>
        <w:t xml:space="preserve">και </w:t>
      </w:r>
      <w:r w:rsidR="00341F4B">
        <w:rPr>
          <w:bCs/>
          <w:lang w:val="el-GR" w:eastAsia="ar-SA"/>
        </w:rPr>
        <w:fldChar w:fldCharType="begin"/>
      </w:r>
      <w:r>
        <w:rPr>
          <w:bCs/>
          <w:lang w:val="el-GR" w:eastAsia="ar-SA"/>
        </w:rPr>
        <w:instrText xml:space="preserve"> REF _Ref40957856 \r \h </w:instrText>
      </w:r>
      <w:r w:rsidR="00341F4B">
        <w:rPr>
          <w:bCs/>
          <w:lang w:val="el-GR" w:eastAsia="ar-SA"/>
        </w:rPr>
      </w:r>
      <w:r w:rsidR="00341F4B">
        <w:rPr>
          <w:bCs/>
          <w:lang w:val="el-GR" w:eastAsia="ar-SA"/>
        </w:rPr>
        <w:fldChar w:fldCharType="separate"/>
      </w:r>
      <w:r w:rsidR="00DF1040">
        <w:rPr>
          <w:bCs/>
          <w:lang w:val="el-GR" w:eastAsia="ar-SA"/>
        </w:rPr>
        <w:t>2.2.9.2</w:t>
      </w:r>
      <w:r w:rsidR="00341F4B">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341F4B">
        <w:rPr>
          <w:lang w:val="el-GR" w:eastAsia="ar-SA"/>
        </w:rPr>
        <w:fldChar w:fldCharType="begin"/>
      </w:r>
      <w:r>
        <w:rPr>
          <w:lang w:val="el-GR" w:eastAsia="ar-SA"/>
        </w:rPr>
        <w:instrText xml:space="preserve"> REF _Ref496541356 \r \h </w:instrText>
      </w:r>
      <w:r w:rsidR="00341F4B">
        <w:rPr>
          <w:lang w:val="el-GR" w:eastAsia="ar-SA"/>
        </w:rPr>
      </w:r>
      <w:r w:rsidR="00341F4B">
        <w:rPr>
          <w:lang w:val="el-GR" w:eastAsia="ar-SA"/>
        </w:rPr>
        <w:fldChar w:fldCharType="separate"/>
      </w:r>
      <w:r w:rsidR="00DF1040">
        <w:rPr>
          <w:lang w:val="el-GR" w:eastAsia="ar-SA"/>
        </w:rPr>
        <w:t>2.2.3</w:t>
      </w:r>
      <w:r w:rsidR="00341F4B">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341F4B">
        <w:rPr>
          <w:bCs/>
          <w:lang w:val="el-GR" w:eastAsia="ar-SA"/>
        </w:rPr>
        <w:fldChar w:fldCharType="begin"/>
      </w:r>
      <w:r>
        <w:rPr>
          <w:bCs/>
          <w:lang w:val="el-GR" w:eastAsia="ar-SA"/>
        </w:rPr>
        <w:instrText xml:space="preserve"> REF _Ref496541309 \r \h </w:instrText>
      </w:r>
      <w:r w:rsidR="00341F4B">
        <w:rPr>
          <w:bCs/>
          <w:lang w:val="el-GR" w:eastAsia="ar-SA"/>
        </w:rPr>
      </w:r>
      <w:r w:rsidR="00341F4B">
        <w:rPr>
          <w:bCs/>
          <w:lang w:val="el-GR" w:eastAsia="ar-SA"/>
        </w:rPr>
        <w:fldChar w:fldCharType="separate"/>
      </w:r>
      <w:r w:rsidR="00DF1040">
        <w:rPr>
          <w:bCs/>
          <w:lang w:val="el-GR" w:eastAsia="ar-SA"/>
        </w:rPr>
        <w:t>2.2.5</w:t>
      </w:r>
      <w:r w:rsidR="00341F4B">
        <w:rPr>
          <w:bCs/>
          <w:lang w:val="el-GR" w:eastAsia="ar-SA"/>
        </w:rPr>
        <w:fldChar w:fldCharType="end"/>
      </w:r>
      <w:r w:rsidR="00341F4B">
        <w:rPr>
          <w:bCs/>
          <w:lang w:val="el-GR" w:eastAsia="ar-SA"/>
        </w:rPr>
        <w:fldChar w:fldCharType="begin"/>
      </w:r>
      <w:r>
        <w:rPr>
          <w:bCs/>
          <w:lang w:val="el-GR" w:eastAsia="ar-SA"/>
        </w:rPr>
        <w:instrText xml:space="preserve"> REF _Ref496541329 \r \h </w:instrText>
      </w:r>
      <w:r w:rsidR="00341F4B">
        <w:rPr>
          <w:bCs/>
          <w:lang w:val="el-GR" w:eastAsia="ar-SA"/>
        </w:rPr>
      </w:r>
      <w:r w:rsidR="00341F4B">
        <w:rPr>
          <w:bCs/>
          <w:lang w:val="el-GR" w:eastAsia="ar-SA"/>
        </w:rPr>
        <w:fldChar w:fldCharType="separate"/>
      </w:r>
      <w:r w:rsidR="00DF1040">
        <w:rPr>
          <w:bCs/>
          <w:lang w:val="el-GR" w:eastAsia="ar-SA"/>
        </w:rPr>
        <w:t>2.2.6</w:t>
      </w:r>
      <w:r w:rsidR="00341F4B">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680DDCF2" w14:textId="77777777"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1F4B">
        <w:rPr>
          <w:bCs/>
          <w:lang w:val="el-GR" w:eastAsia="ar-SA"/>
        </w:rPr>
        <w:fldChar w:fldCharType="begin"/>
      </w:r>
      <w:r>
        <w:rPr>
          <w:bCs/>
          <w:lang w:val="el-GR" w:eastAsia="ar-SA"/>
        </w:rPr>
        <w:instrText xml:space="preserve"> REF _Ref74505997 \r \h </w:instrText>
      </w:r>
      <w:r w:rsidR="00341F4B">
        <w:rPr>
          <w:bCs/>
          <w:lang w:val="el-GR" w:eastAsia="ar-SA"/>
        </w:rPr>
      </w:r>
      <w:r w:rsidR="00341F4B">
        <w:rPr>
          <w:bCs/>
          <w:lang w:val="el-GR" w:eastAsia="ar-SA"/>
        </w:rPr>
        <w:fldChar w:fldCharType="separate"/>
      </w:r>
      <w:r w:rsidR="00DF1040">
        <w:rPr>
          <w:bCs/>
          <w:lang w:val="el-GR" w:eastAsia="ar-SA"/>
        </w:rPr>
        <w:t>2.2.9.1</w:t>
      </w:r>
      <w:r w:rsidR="00341F4B">
        <w:rPr>
          <w:bCs/>
          <w:lang w:val="el-GR" w:eastAsia="ar-SA"/>
        </w:rPr>
        <w:fldChar w:fldCharType="end"/>
      </w:r>
      <w:r>
        <w:rPr>
          <w:bCs/>
          <w:lang w:val="el-GR" w:eastAsia="ar-SA"/>
        </w:rPr>
        <w:t xml:space="preserve"> </w:t>
      </w:r>
      <w:r w:rsidRPr="0049623E">
        <w:rPr>
          <w:bCs/>
          <w:lang w:val="el-GR" w:eastAsia="ar-SA"/>
        </w:rPr>
        <w:t xml:space="preserve">και </w:t>
      </w:r>
      <w:r w:rsidR="00341F4B">
        <w:rPr>
          <w:bCs/>
          <w:lang w:val="el-GR" w:eastAsia="ar-SA"/>
        </w:rPr>
        <w:fldChar w:fldCharType="begin"/>
      </w:r>
      <w:r>
        <w:rPr>
          <w:bCs/>
          <w:lang w:val="el-GR" w:eastAsia="ar-SA"/>
        </w:rPr>
        <w:instrText xml:space="preserve"> REF _Ref40957856 \r \h </w:instrText>
      </w:r>
      <w:r w:rsidR="00341F4B">
        <w:rPr>
          <w:bCs/>
          <w:lang w:val="el-GR" w:eastAsia="ar-SA"/>
        </w:rPr>
      </w:r>
      <w:r w:rsidR="00341F4B">
        <w:rPr>
          <w:bCs/>
          <w:lang w:val="el-GR" w:eastAsia="ar-SA"/>
        </w:rPr>
        <w:fldChar w:fldCharType="separate"/>
      </w:r>
      <w:r w:rsidR="00DF1040">
        <w:rPr>
          <w:bCs/>
          <w:lang w:val="el-GR" w:eastAsia="ar-SA"/>
        </w:rPr>
        <w:t>2.2.9.2</w:t>
      </w:r>
      <w:r w:rsidR="00341F4B">
        <w:rPr>
          <w:bCs/>
          <w:lang w:val="el-GR" w:eastAsia="ar-SA"/>
        </w:rPr>
        <w:fldChar w:fldCharType="end"/>
      </w:r>
      <w:r w:rsidRPr="0049623E">
        <w:rPr>
          <w:bCs/>
          <w:lang w:val="el-GR" w:eastAsia="ar-SA"/>
        </w:rPr>
        <w:t xml:space="preserve">, ότι δεν συντρέχουν οι λόγοι αποκλεισμού της παραγράφου </w:t>
      </w:r>
      <w:r w:rsidR="00341F4B">
        <w:rPr>
          <w:lang w:val="el-GR" w:eastAsia="ar-SA"/>
        </w:rPr>
        <w:fldChar w:fldCharType="begin"/>
      </w:r>
      <w:r>
        <w:rPr>
          <w:lang w:val="el-GR" w:eastAsia="ar-SA"/>
        </w:rPr>
        <w:instrText xml:space="preserve"> REF _Ref496541356 \r \h </w:instrText>
      </w:r>
      <w:r w:rsidR="00341F4B">
        <w:rPr>
          <w:lang w:val="el-GR" w:eastAsia="ar-SA"/>
        </w:rPr>
      </w:r>
      <w:r w:rsidR="00341F4B">
        <w:rPr>
          <w:lang w:val="el-GR" w:eastAsia="ar-SA"/>
        </w:rPr>
        <w:fldChar w:fldCharType="separate"/>
      </w:r>
      <w:r w:rsidR="00DF1040">
        <w:rPr>
          <w:lang w:val="el-GR" w:eastAsia="ar-SA"/>
        </w:rPr>
        <w:t>2.2.3</w:t>
      </w:r>
      <w:r w:rsidR="00341F4B">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76E22B65"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DA7A8B7" w14:textId="77777777" w:rsidR="00A817FC" w:rsidRPr="00A334BA" w:rsidRDefault="00A817FC" w:rsidP="00821852">
      <w:pPr>
        <w:rPr>
          <w:lang w:val="el-GR"/>
        </w:rPr>
      </w:pPr>
    </w:p>
    <w:p w14:paraId="04006B65" w14:textId="77777777" w:rsidR="008338F0" w:rsidRPr="00723994" w:rsidRDefault="003355E7" w:rsidP="003A109E">
      <w:pPr>
        <w:pStyle w:val="4"/>
        <w:rPr>
          <w:lang w:val="el-GR"/>
        </w:rPr>
      </w:pPr>
      <w:bookmarkStart w:id="147" w:name="_Ref74505997"/>
      <w:bookmarkStart w:id="148" w:name="_Toc97194287"/>
      <w:bookmarkStart w:id="149" w:name="_Toc124333484"/>
      <w:r w:rsidRPr="00723994">
        <w:rPr>
          <w:lang w:val="el-GR"/>
        </w:rPr>
        <w:t>Προκαταρκτική απόδειξη κατά την υποβολή προσφορών</w:t>
      </w:r>
      <w:bookmarkEnd w:id="147"/>
      <w:bookmarkEnd w:id="148"/>
      <w:bookmarkEnd w:id="149"/>
      <w:r w:rsidRPr="00723994">
        <w:rPr>
          <w:lang w:val="el-GR"/>
        </w:rPr>
        <w:t xml:space="preserve"> </w:t>
      </w:r>
    </w:p>
    <w:p w14:paraId="1F24BF49" w14:textId="77777777"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496541356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2.2.3</w:t>
      </w:r>
      <w:r w:rsidR="00493FAD">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341F4B">
        <w:rPr>
          <w:lang w:val="el-GR"/>
        </w:rPr>
        <w:fldChar w:fldCharType="begin"/>
      </w:r>
      <w:r w:rsidR="007E61C0">
        <w:rPr>
          <w:lang w:val="el-GR"/>
        </w:rPr>
        <w:instrText xml:space="preserve"> REF _Ref74510337 \r \h </w:instrText>
      </w:r>
      <w:r w:rsidR="00341F4B">
        <w:rPr>
          <w:lang w:val="el-GR"/>
        </w:rPr>
      </w:r>
      <w:r w:rsidR="00341F4B">
        <w:rPr>
          <w:lang w:val="el-GR"/>
        </w:rPr>
        <w:fldChar w:fldCharType="separate"/>
      </w:r>
      <w:r w:rsidR="00DF1040">
        <w:rPr>
          <w:lang w:val="el-GR"/>
        </w:rPr>
        <w:t>2.2.4</w:t>
      </w:r>
      <w:r w:rsidR="00341F4B">
        <w:rPr>
          <w:lang w:val="el-GR"/>
        </w:rPr>
        <w:fldChar w:fldCharType="end"/>
      </w:r>
      <w:r w:rsidRPr="00603221">
        <w:rPr>
          <w:lang w:val="el-GR"/>
        </w:rPr>
        <w:t xml:space="preserve">,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496541309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2.2.5</w:t>
      </w:r>
      <w:r w:rsidR="00493FAD">
        <w:fldChar w:fldCharType="end"/>
      </w:r>
      <w:r w:rsidRPr="00603221">
        <w:rPr>
          <w:lang w:val="el-GR"/>
        </w:rPr>
        <w:t xml:space="preserve">,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496541329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2.2.6</w:t>
      </w:r>
      <w:r w:rsidR="00493FAD">
        <w:fldChar w:fldCharType="end"/>
      </w:r>
      <w:r w:rsidRPr="00603221">
        <w:rPr>
          <w:lang w:val="el-GR"/>
        </w:rPr>
        <w:t xml:space="preserve"> και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496541343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2.2.7</w:t>
      </w:r>
      <w:r w:rsidR="00493FAD">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510086970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603221">
        <w:rPr>
          <w:lang w:val="el-GR"/>
        </w:rPr>
        <w:t>ΕΥΡΩΠΑΙΚΟ ΕΝΙΑΙΟ ΕΓΓΡΑΦΟ ΣΥΜΒΑΣΗΣ (ΕΕΕΣ)</w:t>
      </w:r>
      <w:r w:rsidR="00493FAD">
        <w:fldChar w:fldCharType="end"/>
      </w:r>
      <w:r w:rsidR="00F64037">
        <w:rPr>
          <w:lang w:val="el-GR"/>
        </w:rPr>
        <w:t xml:space="preserve">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496624736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603221">
        <w:rPr>
          <w:color w:val="000099"/>
          <w:lang w:val="el-GR"/>
        </w:rPr>
        <w:t xml:space="preserve">ΠΑΡΑΡΤΗΜΑ ΙΙI – ΕΥΡΩΠΑΙΚΟ ΕΝΙΑΙΟ ΕΓΓΡΑΦΟ ΣΥΜΒΑΣΗΣ (ΕΕΕΣ) </w:t>
      </w:r>
      <w:r w:rsidR="00493FAD">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 xml:space="preserve">καταρτίζεται βάσει του τυποποιημένου εντύπου  του Παραρτήματος 2 του Κανονισμού (ΕΕ) 2016/7 και </w:t>
      </w:r>
      <w:r w:rsidR="00F64037">
        <w:rPr>
          <w:lang w:val="el-GR"/>
        </w:rPr>
        <w:lastRenderedPageBreak/>
        <w:t>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5FCB12D5" w14:textId="77777777" w:rsidR="00F64037" w:rsidRPr="00B739BB" w:rsidRDefault="00F64037" w:rsidP="00B739BB">
      <w:pPr>
        <w:rPr>
          <w:lang w:val="el-GR"/>
        </w:rPr>
      </w:pPr>
    </w:p>
    <w:p w14:paraId="0C9E61E1"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31DA8D1"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13E2169F"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38A8A2E"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4E3FE4C"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hsppa</w:t>
        </w:r>
        <w:proofErr w:type="spellEnd"/>
        <w:r w:rsidR="00E14FF7" w:rsidRPr="00E14FF7">
          <w:rPr>
            <w:rStyle w:val="-"/>
            <w:lang w:val="el-GR"/>
          </w:rPr>
          <w:t>.</w:t>
        </w:r>
        <w:r w:rsidR="00E14FF7" w:rsidRPr="00E14FF7">
          <w:rPr>
            <w:rStyle w:val="-"/>
          </w:rPr>
          <w:t>gr</w:t>
        </w:r>
        <w:r w:rsidR="00E14FF7" w:rsidRPr="00E14FF7">
          <w:rPr>
            <w:rStyle w:val="-"/>
            <w:lang w:val="el-GR"/>
          </w:rPr>
          <w:t>/</w:t>
        </w:r>
      </w:hyperlink>
    </w:p>
    <w:p w14:paraId="499F7F8D"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06ED2B2E"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539E26DA"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όσον αφορά στην καταβολή φόρων ή εισφορών κοινωνικής ασφάλισης (περ. α’ και β’ της παρ. 2 του άρθρου 73 του ν. 4412/2016) αυτές θεωρείται ότι δεν </w:t>
      </w:r>
      <w:r w:rsidRPr="00E14C02">
        <w:rPr>
          <w:rFonts w:eastAsia="Calibri" w:cs="Times New Roman"/>
          <w:lang w:val="el-GR" w:eastAsia="en-US"/>
        </w:rPr>
        <w:lastRenderedPageBreak/>
        <w:t>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5455A4D" w14:textId="77777777" w:rsidR="00F64037" w:rsidRPr="00821852" w:rsidRDefault="00F64037" w:rsidP="00B739BB">
      <w:pPr>
        <w:rPr>
          <w:iCs/>
          <w:color w:val="5B9BD5"/>
          <w:lang w:val="el-GR"/>
        </w:rPr>
      </w:pPr>
    </w:p>
    <w:p w14:paraId="00A62567" w14:textId="77777777" w:rsidR="00C0210C" w:rsidRPr="009E58E5" w:rsidRDefault="00C0210C" w:rsidP="00C0210C">
      <w:pPr>
        <w:pStyle w:val="4"/>
        <w:rPr>
          <w:lang w:val="el-GR"/>
        </w:rPr>
      </w:pPr>
      <w:bookmarkStart w:id="150" w:name="_Toc74566838"/>
      <w:bookmarkStart w:id="151" w:name="_Toc74566839"/>
      <w:bookmarkStart w:id="152" w:name="_Toc74566840"/>
      <w:bookmarkStart w:id="153" w:name="_Toc74566841"/>
      <w:bookmarkStart w:id="154" w:name="_Toc74566842"/>
      <w:bookmarkStart w:id="155" w:name="_Toc74566843"/>
      <w:bookmarkStart w:id="156" w:name="_Toc74566844"/>
      <w:bookmarkStart w:id="157" w:name="_Toc74566845"/>
      <w:bookmarkStart w:id="158" w:name="_Toc74566846"/>
      <w:bookmarkStart w:id="159" w:name="_Toc74566847"/>
      <w:bookmarkStart w:id="160" w:name="_Toc74566848"/>
      <w:bookmarkStart w:id="161" w:name="_Toc74566849"/>
      <w:bookmarkStart w:id="162" w:name="_Hlk35420523"/>
      <w:bookmarkStart w:id="163" w:name="_Ref40957856"/>
      <w:bookmarkStart w:id="164" w:name="_Toc97194288"/>
      <w:bookmarkStart w:id="165" w:name="_Toc124333485"/>
      <w:bookmarkEnd w:id="150"/>
      <w:bookmarkEnd w:id="151"/>
      <w:bookmarkEnd w:id="152"/>
      <w:bookmarkEnd w:id="153"/>
      <w:bookmarkEnd w:id="154"/>
      <w:bookmarkEnd w:id="155"/>
      <w:bookmarkEnd w:id="156"/>
      <w:bookmarkEnd w:id="157"/>
      <w:bookmarkEnd w:id="158"/>
      <w:bookmarkEnd w:id="159"/>
      <w:bookmarkEnd w:id="160"/>
      <w:bookmarkEnd w:id="161"/>
      <w:r w:rsidRPr="009E58E5">
        <w:rPr>
          <w:lang w:val="el-GR"/>
        </w:rPr>
        <w:t xml:space="preserve">Αποδεικτικά μέσα </w:t>
      </w:r>
      <w:r w:rsidRPr="009E58E5">
        <w:footnoteReference w:id="3"/>
      </w:r>
      <w:bookmarkEnd w:id="162"/>
      <w:r w:rsidRPr="009E58E5">
        <w:rPr>
          <w:lang w:val="el-GR"/>
        </w:rPr>
        <w:t>- Δικαιολογητικά προσωρινού αναδόχου</w:t>
      </w:r>
      <w:bookmarkEnd w:id="163"/>
      <w:bookmarkEnd w:id="164"/>
      <w:bookmarkEnd w:id="165"/>
    </w:p>
    <w:p w14:paraId="00F5836A" w14:textId="77777777"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341F4B">
        <w:rPr>
          <w:bCs/>
          <w:lang w:val="el-GR"/>
        </w:rPr>
        <w:fldChar w:fldCharType="begin"/>
      </w:r>
      <w:r w:rsidR="00B9111A">
        <w:rPr>
          <w:bCs/>
          <w:lang w:val="el-GR"/>
        </w:rPr>
        <w:instrText xml:space="preserve"> REF _Ref67613215 \r \h </w:instrText>
      </w:r>
      <w:r w:rsidR="00341F4B">
        <w:rPr>
          <w:bCs/>
          <w:lang w:val="el-GR"/>
        </w:rPr>
      </w:r>
      <w:r w:rsidR="00341F4B">
        <w:rPr>
          <w:bCs/>
          <w:lang w:val="el-GR"/>
        </w:rPr>
        <w:fldChar w:fldCharType="separate"/>
      </w:r>
      <w:r w:rsidR="00DF1040">
        <w:rPr>
          <w:bCs/>
          <w:lang w:val="el-GR"/>
        </w:rPr>
        <w:t>3.2</w:t>
      </w:r>
      <w:r w:rsidR="00341F4B">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65BF2650"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12DC83A"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4673FA7" w14:textId="77777777"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341F4B">
        <w:rPr>
          <w:bCs/>
          <w:lang w:val="el-GR"/>
        </w:rPr>
        <w:fldChar w:fldCharType="begin"/>
      </w:r>
      <w:r>
        <w:rPr>
          <w:bCs/>
          <w:lang w:val="el-GR"/>
        </w:rPr>
        <w:instrText xml:space="preserve"> REF _Ref67613215 \r \h </w:instrText>
      </w:r>
      <w:r w:rsidR="00341F4B">
        <w:rPr>
          <w:bCs/>
          <w:lang w:val="el-GR"/>
        </w:rPr>
      </w:r>
      <w:r w:rsidR="00341F4B">
        <w:rPr>
          <w:bCs/>
          <w:lang w:val="el-GR"/>
        </w:rPr>
        <w:fldChar w:fldCharType="separate"/>
      </w:r>
      <w:r w:rsidR="00DF1040">
        <w:rPr>
          <w:bCs/>
          <w:lang w:val="el-GR"/>
        </w:rPr>
        <w:t>3.2</w:t>
      </w:r>
      <w:r w:rsidR="00341F4B">
        <w:rPr>
          <w:bCs/>
          <w:lang w:val="el-GR"/>
        </w:rPr>
        <w:fldChar w:fldCharType="end"/>
      </w:r>
      <w:r w:rsidRPr="00B76605">
        <w:rPr>
          <w:bCs/>
          <w:lang w:val="el-GR"/>
        </w:rPr>
        <w:t xml:space="preserve"> της παρούσας.</w:t>
      </w:r>
    </w:p>
    <w:p w14:paraId="0801906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F0DBC19" w14:textId="77777777"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341F4B">
        <w:rPr>
          <w:lang w:val="el-GR"/>
        </w:rPr>
        <w:fldChar w:fldCharType="begin"/>
      </w:r>
      <w:r>
        <w:rPr>
          <w:lang w:val="el-GR"/>
        </w:rPr>
        <w:instrText xml:space="preserve"> REF _Ref496541356 \r \h </w:instrText>
      </w:r>
      <w:r w:rsidR="00341F4B">
        <w:rPr>
          <w:lang w:val="el-GR"/>
        </w:rPr>
      </w:r>
      <w:r w:rsidR="00341F4B">
        <w:rPr>
          <w:lang w:val="el-GR"/>
        </w:rPr>
        <w:fldChar w:fldCharType="separate"/>
      </w:r>
      <w:r w:rsidR="00DF1040">
        <w:rPr>
          <w:lang w:val="el-GR"/>
        </w:rPr>
        <w:t>2.2.3</w:t>
      </w:r>
      <w:r w:rsidR="00341F4B">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0CF5EE84" w14:textId="77777777"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341F4B">
        <w:rPr>
          <w:color w:val="000000"/>
          <w:lang w:val="el-GR"/>
        </w:rPr>
        <w:fldChar w:fldCharType="begin"/>
      </w:r>
      <w:r>
        <w:rPr>
          <w:color w:val="000000"/>
          <w:lang w:val="el-GR"/>
        </w:rPr>
        <w:instrText xml:space="preserve"> REF _Ref496540586 \r \h </w:instrText>
      </w:r>
      <w:r w:rsidR="00341F4B">
        <w:rPr>
          <w:color w:val="000000"/>
          <w:lang w:val="el-GR"/>
        </w:rPr>
      </w:r>
      <w:r w:rsidR="00341F4B">
        <w:rPr>
          <w:color w:val="000000"/>
          <w:lang w:val="el-GR"/>
        </w:rPr>
        <w:fldChar w:fldCharType="separate"/>
      </w:r>
      <w:r w:rsidR="00DF1040">
        <w:rPr>
          <w:color w:val="000000"/>
          <w:lang w:val="el-GR"/>
        </w:rPr>
        <w:t>2.2.3.3</w:t>
      </w:r>
      <w:r w:rsidR="00341F4B">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341F4B">
        <w:rPr>
          <w:color w:val="000000"/>
          <w:lang w:val="el-GR"/>
        </w:rPr>
        <w:fldChar w:fldCharType="begin"/>
      </w:r>
      <w:r>
        <w:rPr>
          <w:color w:val="000000"/>
          <w:lang w:val="el-GR"/>
        </w:rPr>
        <w:instrText xml:space="preserve"> REF _Ref496540586 \r \h </w:instrText>
      </w:r>
      <w:r w:rsidR="00341F4B">
        <w:rPr>
          <w:color w:val="000000"/>
          <w:lang w:val="el-GR"/>
        </w:rPr>
      </w:r>
      <w:r w:rsidR="00341F4B">
        <w:rPr>
          <w:color w:val="000000"/>
          <w:lang w:val="el-GR"/>
        </w:rPr>
        <w:fldChar w:fldCharType="separate"/>
      </w:r>
      <w:r w:rsidR="00DF1040">
        <w:rPr>
          <w:color w:val="000000"/>
          <w:lang w:val="el-GR"/>
        </w:rPr>
        <w:t>2.2.3.3</w:t>
      </w:r>
      <w:r w:rsidR="00341F4B">
        <w:rPr>
          <w:color w:val="000000"/>
          <w:lang w:val="el-GR"/>
        </w:rPr>
        <w:fldChar w:fldCharType="end"/>
      </w:r>
      <w:r>
        <w:rPr>
          <w:color w:val="000000"/>
          <w:lang w:val="el-GR"/>
        </w:rPr>
        <w:t xml:space="preserve">. Οι επίσημες δηλώσεις καθίστανται </w:t>
      </w:r>
      <w:r>
        <w:rPr>
          <w:color w:val="000000"/>
          <w:lang w:val="el-GR"/>
        </w:rPr>
        <w:lastRenderedPageBreak/>
        <w:t xml:space="preserve">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51CBF2DA" w14:textId="77777777" w:rsidR="00C27CEC" w:rsidRPr="00BD65F6" w:rsidRDefault="00C27CEC" w:rsidP="00C27CEC">
      <w:pPr>
        <w:rPr>
          <w:lang w:val="el-GR"/>
        </w:rPr>
      </w:pPr>
      <w:r>
        <w:rPr>
          <w:color w:val="000000"/>
          <w:lang w:val="el-GR"/>
        </w:rPr>
        <w:t>Ειδικότερα οι οικονομικοί φορείς προσκομίζουν:</w:t>
      </w:r>
    </w:p>
    <w:p w14:paraId="1830782E" w14:textId="77777777" w:rsidR="00C27CEC" w:rsidRDefault="00C27CEC" w:rsidP="00C27CEC">
      <w:pPr>
        <w:rPr>
          <w:color w:val="000000"/>
          <w:lang w:val="el-GR"/>
        </w:rPr>
      </w:pPr>
      <w:r>
        <w:rPr>
          <w:b/>
          <w:bCs/>
          <w:lang w:val="el-GR"/>
        </w:rPr>
        <w:t>α)</w:t>
      </w:r>
      <w:r>
        <w:rPr>
          <w:lang w:val="el-GR"/>
        </w:rPr>
        <w:t xml:space="preserve"> για την παράγραφο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74507429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b/>
          <w:bCs/>
          <w:lang w:val="el-GR"/>
        </w:rPr>
        <w:t>2.2.3.1</w:t>
      </w:r>
      <w:r w:rsidR="00493FAD">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167F2E2B" w14:textId="77777777"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74507429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2.2.3.1</w:t>
      </w:r>
      <w:r w:rsidR="00493FAD">
        <w:fldChar w:fldCharType="end"/>
      </w:r>
      <w:r w:rsidRPr="00C27CEC">
        <w:rPr>
          <w:color w:val="000000"/>
          <w:lang w:val="el-GR"/>
        </w:rPr>
        <w:t>,</w:t>
      </w:r>
    </w:p>
    <w:p w14:paraId="281AD69A" w14:textId="77777777"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503518036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b/>
          <w:bCs/>
          <w:color w:val="000000"/>
          <w:lang w:val="el-GR"/>
        </w:rPr>
        <w:t>2.2.3.2</w:t>
      </w:r>
      <w:r w:rsidR="00493FAD">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28A7A784"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42D23710" w14:textId="77777777"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503518036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color w:val="000000"/>
          <w:lang w:val="el-GR"/>
        </w:rPr>
        <w:t>2.2.3.2</w:t>
      </w:r>
      <w:r w:rsidR="00493FAD">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15973EED" w14:textId="77777777"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503518036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b/>
          <w:bCs/>
          <w:color w:val="000000"/>
          <w:lang w:val="el-GR"/>
        </w:rPr>
        <w:t>2.2.3.2</w:t>
      </w:r>
      <w:r w:rsidR="00493FAD">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6655C2F7" w14:textId="77777777"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503518036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color w:val="000000"/>
          <w:lang w:val="el-GR"/>
        </w:rPr>
        <w:t>2.2.3.2</w:t>
      </w:r>
      <w:r w:rsidR="00493FAD">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32578C4" w14:textId="77777777"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341F4B">
        <w:rPr>
          <w:color w:val="000000"/>
          <w:lang w:val="el-GR"/>
        </w:rPr>
        <w:fldChar w:fldCharType="begin"/>
      </w:r>
      <w:r w:rsidR="00614898">
        <w:rPr>
          <w:color w:val="000000"/>
          <w:lang w:val="el-GR"/>
        </w:rPr>
        <w:instrText xml:space="preserve"> REF _Ref496540586 \r \h </w:instrText>
      </w:r>
      <w:r w:rsidR="00341F4B">
        <w:rPr>
          <w:color w:val="000000"/>
          <w:lang w:val="el-GR"/>
        </w:rPr>
      </w:r>
      <w:r w:rsidR="00341F4B">
        <w:rPr>
          <w:color w:val="000000"/>
          <w:lang w:val="el-GR"/>
        </w:rPr>
        <w:fldChar w:fldCharType="separate"/>
      </w:r>
      <w:r w:rsidR="00DF1040">
        <w:rPr>
          <w:color w:val="000000"/>
          <w:lang w:val="el-GR"/>
        </w:rPr>
        <w:t>2.2.3.3</w:t>
      </w:r>
      <w:r w:rsidR="00341F4B">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4F96B46B"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63945612" w14:textId="77777777" w:rsidR="008E444E" w:rsidRDefault="008E444E" w:rsidP="008E444E">
      <w:pPr>
        <w:rPr>
          <w:b/>
          <w:lang w:val="el-GR"/>
        </w:rPr>
      </w:pPr>
      <w:bookmarkStart w:id="166"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66"/>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B6E248"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1F13B3A8"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1E00328" w14:textId="77777777" w:rsidR="008E444E" w:rsidRDefault="008E444E" w:rsidP="008E444E">
      <w:pPr>
        <w:rPr>
          <w:b/>
          <w:color w:val="000000"/>
          <w:lang w:val="el-GR"/>
        </w:rPr>
      </w:pPr>
      <w:r>
        <w:rPr>
          <w:bCs/>
          <w:color w:val="000000"/>
          <w:lang w:val="el-GR"/>
        </w:rPr>
        <w:lastRenderedPageBreak/>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9E5E82E" w14:textId="77777777"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341F4B">
        <w:rPr>
          <w:color w:val="000000"/>
          <w:lang w:val="el-GR"/>
        </w:rPr>
        <w:fldChar w:fldCharType="begin"/>
      </w:r>
      <w:r>
        <w:rPr>
          <w:color w:val="000000"/>
          <w:lang w:val="el-GR"/>
        </w:rPr>
        <w:instrText xml:space="preserve"> REF _Ref496540586 \r \h </w:instrText>
      </w:r>
      <w:r w:rsidR="00341F4B">
        <w:rPr>
          <w:color w:val="000000"/>
          <w:lang w:val="el-GR"/>
        </w:rPr>
      </w:r>
      <w:r w:rsidR="00341F4B">
        <w:rPr>
          <w:color w:val="000000"/>
          <w:lang w:val="el-GR"/>
        </w:rPr>
        <w:fldChar w:fldCharType="separate"/>
      </w:r>
      <w:r w:rsidR="00DF1040">
        <w:rPr>
          <w:color w:val="000000"/>
          <w:lang w:val="el-GR"/>
        </w:rPr>
        <w:t>2.2.3.3</w:t>
      </w:r>
      <w:r w:rsidR="00341F4B">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2408ED9A" w14:textId="77777777"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341F4B">
        <w:rPr>
          <w:lang w:val="el-GR"/>
        </w:rPr>
        <w:fldChar w:fldCharType="begin"/>
      </w:r>
      <w:r>
        <w:rPr>
          <w:lang w:val="el-GR"/>
        </w:rPr>
        <w:instrText xml:space="preserve"> REF _Ref496540821 \r \h </w:instrText>
      </w:r>
      <w:r w:rsidR="00341F4B">
        <w:rPr>
          <w:lang w:val="el-GR"/>
        </w:rPr>
      </w:r>
      <w:r w:rsidR="00341F4B">
        <w:rPr>
          <w:lang w:val="el-GR"/>
        </w:rPr>
        <w:fldChar w:fldCharType="separate"/>
      </w:r>
      <w:r w:rsidR="00DF1040">
        <w:rPr>
          <w:lang w:val="el-GR"/>
        </w:rPr>
        <w:t>2.2.3.8</w:t>
      </w:r>
      <w:r w:rsidR="00341F4B">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058FEBF7" w14:textId="77777777" w:rsidR="004D042A" w:rsidRPr="00DD1A4B" w:rsidRDefault="004D042A">
      <w:pPr>
        <w:rPr>
          <w:b/>
          <w:bCs/>
          <w:lang w:val="el-GR"/>
        </w:rPr>
      </w:pPr>
    </w:p>
    <w:p w14:paraId="7D5C0CFD" w14:textId="77777777"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341F4B">
        <w:rPr>
          <w:b/>
          <w:lang w:val="el-GR"/>
        </w:rPr>
        <w:fldChar w:fldCharType="begin"/>
      </w:r>
      <w:r w:rsidR="007E61C0">
        <w:rPr>
          <w:b/>
          <w:lang w:val="el-GR"/>
        </w:rPr>
        <w:instrText xml:space="preserve"> REF _Ref74510337 \r \h </w:instrText>
      </w:r>
      <w:r w:rsidR="00341F4B">
        <w:rPr>
          <w:b/>
          <w:lang w:val="el-GR"/>
        </w:rPr>
      </w:r>
      <w:r w:rsidR="00341F4B">
        <w:rPr>
          <w:b/>
          <w:lang w:val="el-GR"/>
        </w:rPr>
        <w:fldChar w:fldCharType="separate"/>
      </w:r>
      <w:r w:rsidR="00DF1040">
        <w:rPr>
          <w:b/>
          <w:lang w:val="el-GR"/>
        </w:rPr>
        <w:t>2.2.4</w:t>
      </w:r>
      <w:r w:rsidR="00341F4B">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7" w:name="_Hlk67663604"/>
      <w:r w:rsidR="00A61AA7" w:rsidRPr="00603221">
        <w:rPr>
          <w:b/>
          <w:lang w:val="el-GR"/>
        </w:rPr>
        <w:t xml:space="preserve">οι οικονομικοί φορείς </w:t>
      </w:r>
      <w:bookmarkEnd w:id="167"/>
      <w:r w:rsidR="00A61AA7" w:rsidRPr="00603221">
        <w:rPr>
          <w:b/>
          <w:lang w:val="el-GR"/>
        </w:rPr>
        <w:t>προσκομίζουν τα αναφερόμενα στον κατωτέρω πίνακα  :</w:t>
      </w:r>
    </w:p>
    <w:p w14:paraId="4F6B30D5"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F770C" w14:paraId="531B9ADB" w14:textId="77777777" w:rsidTr="009C5EA6">
        <w:trPr>
          <w:trHeight w:val="711"/>
        </w:trPr>
        <w:tc>
          <w:tcPr>
            <w:tcW w:w="675" w:type="dxa"/>
            <w:shd w:val="clear" w:color="auto" w:fill="D9D9D9"/>
          </w:tcPr>
          <w:p w14:paraId="5E3D3D02"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E5A6990"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3F52E7">
              <w:rPr>
                <w:b/>
                <w:bCs/>
                <w:lang w:val="el-GR"/>
              </w:rPr>
              <w:t>παροχής συμβουλευτικών υπηρεσιών</w:t>
            </w:r>
            <w:r w:rsidR="00372DB8">
              <w:rPr>
                <w:b/>
                <w:bCs/>
                <w:lang w:val="el-GR"/>
              </w:rPr>
              <w:t>.</w:t>
            </w:r>
          </w:p>
          <w:p w14:paraId="1D90B279"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F770C" w14:paraId="4E0C1A86" w14:textId="77777777" w:rsidTr="009C5EA6">
        <w:trPr>
          <w:trHeight w:val="1480"/>
        </w:trPr>
        <w:tc>
          <w:tcPr>
            <w:tcW w:w="675" w:type="dxa"/>
          </w:tcPr>
          <w:p w14:paraId="6510A7A9" w14:textId="77777777" w:rsidR="00D56132" w:rsidRPr="00603221" w:rsidRDefault="00D56132" w:rsidP="009C5EA6">
            <w:pPr>
              <w:rPr>
                <w:lang w:val="el-GR"/>
              </w:rPr>
            </w:pPr>
            <w:r w:rsidRPr="00603221">
              <w:rPr>
                <w:lang w:val="el-GR"/>
              </w:rPr>
              <w:t>1.1</w:t>
            </w:r>
          </w:p>
        </w:tc>
        <w:tc>
          <w:tcPr>
            <w:tcW w:w="9180" w:type="dxa"/>
          </w:tcPr>
          <w:p w14:paraId="4AFCF20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4DD1AFB"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1160EA60" w14:textId="77777777" w:rsidR="00D05C7B" w:rsidRPr="00603221" w:rsidRDefault="00D05C7B" w:rsidP="00282306">
            <w:pPr>
              <w:autoSpaceDE w:val="0"/>
              <w:autoSpaceDN w:val="0"/>
              <w:adjustRightInd w:val="0"/>
              <w:spacing w:after="0"/>
              <w:rPr>
                <w:lang w:val="el-GR" w:eastAsia="el-GR"/>
              </w:rPr>
            </w:pPr>
          </w:p>
        </w:tc>
      </w:tr>
    </w:tbl>
    <w:p w14:paraId="4162629E" w14:textId="77777777" w:rsidR="0041248A" w:rsidRDefault="0041248A">
      <w:pPr>
        <w:rPr>
          <w:b/>
          <w:lang w:val="el-GR"/>
        </w:rPr>
      </w:pPr>
    </w:p>
    <w:p w14:paraId="766E1C5D" w14:textId="77777777" w:rsidR="00282306" w:rsidRPr="0041248A" w:rsidRDefault="00282306" w:rsidP="00282306">
      <w:pPr>
        <w:rPr>
          <w:bCs/>
          <w:lang w:val="el-GR"/>
        </w:rPr>
      </w:pPr>
      <w:bookmarkStart w:id="168"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8"/>
    <w:p w14:paraId="79431B3C" w14:textId="77777777" w:rsidR="00270326" w:rsidRPr="00603221" w:rsidRDefault="00270326">
      <w:pPr>
        <w:rPr>
          <w:lang w:val="el-GR"/>
        </w:rPr>
      </w:pPr>
    </w:p>
    <w:p w14:paraId="1E78CBF4" w14:textId="77777777"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496541508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b/>
          <w:lang w:val="el-GR"/>
        </w:rPr>
        <w:t>2.2.5</w:t>
      </w:r>
      <w:r w:rsidR="00493FAD">
        <w:fldChar w:fldCharType="end"/>
      </w:r>
      <w:r w:rsidRPr="00603221">
        <w:rPr>
          <w:b/>
          <w:lang w:val="el-GR"/>
        </w:rPr>
        <w:t xml:space="preserve"> </w:t>
      </w:r>
      <w:bookmarkStart w:id="169"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F770C" w14:paraId="61EF34BC" w14:textId="77777777" w:rsidTr="009C5EA6">
        <w:trPr>
          <w:trHeight w:val="711"/>
        </w:trPr>
        <w:tc>
          <w:tcPr>
            <w:tcW w:w="675" w:type="dxa"/>
            <w:shd w:val="clear" w:color="auto" w:fill="D9D9D9"/>
          </w:tcPr>
          <w:bookmarkEnd w:id="169"/>
          <w:p w14:paraId="1B350C8F" w14:textId="77777777" w:rsidR="00D56132" w:rsidRPr="00603221" w:rsidRDefault="00C40FB9" w:rsidP="009C5EA6">
            <w:pPr>
              <w:rPr>
                <w:b/>
              </w:rPr>
            </w:pPr>
            <w:r w:rsidRPr="00603221">
              <w:rPr>
                <w:b/>
                <w:lang w:val="el-GR"/>
              </w:rPr>
              <w:lastRenderedPageBreak/>
              <w:t>2</w:t>
            </w:r>
            <w:r w:rsidR="00D56132" w:rsidRPr="00603221">
              <w:rPr>
                <w:b/>
              </w:rPr>
              <w:t>.</w:t>
            </w:r>
          </w:p>
        </w:tc>
        <w:tc>
          <w:tcPr>
            <w:tcW w:w="9180" w:type="dxa"/>
            <w:shd w:val="clear" w:color="auto" w:fill="D9D9D9"/>
          </w:tcPr>
          <w:p w14:paraId="6202AED5" w14:textId="115FDC17" w:rsidR="00DB5A15" w:rsidRPr="00DB5A15" w:rsidRDefault="00FF5678" w:rsidP="00DB5A15">
            <w:pPr>
              <w:rPr>
                <w:color w:val="26282A"/>
                <w:lang w:val="el-GR" w:eastAsia="en-GB"/>
              </w:rPr>
            </w:pPr>
            <w:r w:rsidRPr="00D6202B">
              <w:rPr>
                <w:b/>
                <w:bCs/>
                <w:lang w:val="el-GR"/>
              </w:rPr>
              <w:t xml:space="preserve">Οι οικονομικοί φορείς που συμμετέχουν στη διαδικασία σύναψης της παρούσας απαιτείται να έχουν </w:t>
            </w:r>
            <w:r w:rsidR="00DB5A15">
              <w:rPr>
                <w:b/>
                <w:bCs/>
                <w:lang w:val="el-GR"/>
              </w:rPr>
              <w:t>ά</w:t>
            </w:r>
            <w:r w:rsidR="00DB5A15" w:rsidRPr="00DB5A15">
              <w:rPr>
                <w:color w:val="000000"/>
                <w:lang w:val="el-GR" w:eastAsia="en-GB"/>
              </w:rPr>
              <w:t>θροισμα κύκλου εργασιών των τριών τελευταίων διαχειριστικών χρήσεων</w:t>
            </w:r>
            <w:r w:rsidR="00DB5A15" w:rsidRPr="00DB5A15">
              <w:rPr>
                <w:color w:val="000000"/>
                <w:lang w:eastAsia="en-GB"/>
              </w:rPr>
              <w:t> </w:t>
            </w:r>
            <w:bookmarkStart w:id="170" w:name="m_7156982799556942414__Hlk114750669"/>
            <w:r w:rsidR="00DB5A15" w:rsidRPr="00DB5A15">
              <w:rPr>
                <w:color w:val="222222"/>
                <w:lang w:val="el-GR" w:eastAsia="en-GB"/>
              </w:rPr>
              <w:t>(2020,2021,2022)</w:t>
            </w:r>
            <w:r w:rsidR="00DB5A15" w:rsidRPr="00DB5A15">
              <w:rPr>
                <w:color w:val="222222"/>
                <w:lang w:eastAsia="en-GB"/>
              </w:rPr>
              <w:t> </w:t>
            </w:r>
            <w:bookmarkEnd w:id="170"/>
            <w:r w:rsidR="00DB5A15" w:rsidRPr="00DB5A15">
              <w:rPr>
                <w:color w:val="000000"/>
                <w:lang w:val="el-GR" w:eastAsia="en-GB"/>
              </w:rPr>
              <w:t>ή για όσο διάστημα ασκούν την επιχειρηματική τους δράση εφόσον είναι μικρότερο των τριών ετών, τουλάχιστον ίσου με το ογδόντα τοις εκατό (80%) του προϋπολογισμού του υπό ανάθεση έργου μη συμπεριλαμβανομένου ΦΠΑ.</w:t>
            </w:r>
          </w:p>
          <w:p w14:paraId="05CB43A8" w14:textId="29D11D2F" w:rsidR="00D56132" w:rsidRPr="00603221" w:rsidRDefault="00DB5A15" w:rsidP="009C5EA6">
            <w:pPr>
              <w:autoSpaceDE w:val="0"/>
              <w:autoSpaceDN w:val="0"/>
              <w:adjustRightInd w:val="0"/>
              <w:rPr>
                <w:lang w:val="el-GR" w:eastAsia="el-GR"/>
              </w:rPr>
            </w:pPr>
            <w:r w:rsidRPr="00DB5A15">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3F770C" w14:paraId="7A2A24D1"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0C6ECAF"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1BAE99A"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w:t>
            </w:r>
            <w:r w:rsidRPr="00DB5A15">
              <w:rPr>
                <w:color w:val="26282A"/>
                <w:lang w:eastAsia="en-GB"/>
              </w:rPr>
              <w:t> </w:t>
            </w:r>
            <w:r w:rsidRPr="00DB5A15">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4AA08599"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0B321175"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(2020,2021,2022).</w:t>
            </w:r>
          </w:p>
          <w:p w14:paraId="3FF6CD2E" w14:textId="1AD464F0" w:rsidR="00D56132" w:rsidRPr="00603221" w:rsidRDefault="00DB5A15" w:rsidP="00DB5A15">
            <w:pPr>
              <w:autoSpaceDE w:val="0"/>
              <w:autoSpaceDN w:val="0"/>
              <w:adjustRightInd w:val="0"/>
              <w:rPr>
                <w:b/>
                <w:lang w:val="el-GR" w:eastAsia="el-GR"/>
              </w:rPr>
            </w:pPr>
            <w:r w:rsidRPr="00DB5A15">
              <w:rPr>
                <w:color w:val="26282A"/>
                <w:lang w:val="el-GR" w:eastAsia="en-GB"/>
              </w:rPr>
              <w:t>-</w:t>
            </w:r>
            <w:r w:rsidRPr="00DB5A15">
              <w:rPr>
                <w:color w:val="26282A"/>
                <w:lang w:eastAsia="en-GB"/>
              </w:rPr>
              <w:t>   </w:t>
            </w:r>
            <w:r w:rsidRPr="00DB5A15">
              <w:rPr>
                <w:color w:val="26282A"/>
                <w:lang w:val="el-GR" w:eastAsia="en-GB"/>
              </w:rPr>
              <w:t>Υπεύθυνη δήλωση, όπου θα δηλώνεται ότι, το άθροισμα του κύκλου εργασιών του προσφέροντος οικονομικού φορέα κατά τις τρεις (3) τελευταίες διαχειριστικές χρήσεις</w:t>
            </w:r>
            <w:r w:rsidRPr="00DB5A15">
              <w:rPr>
                <w:color w:val="26282A"/>
                <w:lang w:eastAsia="en-GB"/>
              </w:rPr>
              <w:t> </w:t>
            </w:r>
            <w:bookmarkStart w:id="171" w:name="m_7156982799556942414__Hlk120794400"/>
            <w:r w:rsidRPr="00DB5A15">
              <w:rPr>
                <w:color w:val="222222"/>
                <w:lang w:val="el-GR" w:eastAsia="en-GB"/>
              </w:rPr>
              <w:t>(2020,2021,2022)</w:t>
            </w:r>
            <w:r w:rsidRPr="00DB5A15">
              <w:rPr>
                <w:color w:val="222222"/>
                <w:lang w:eastAsia="en-GB"/>
              </w:rPr>
              <w:t> </w:t>
            </w:r>
            <w:bookmarkEnd w:id="171"/>
            <w:r w:rsidRPr="00DB5A15">
              <w:rPr>
                <w:color w:val="26282A"/>
                <w:lang w:val="el-GR" w:eastAsia="en-GB"/>
              </w:rPr>
              <w:t>ή για όσο διάστημα ασκεί την επιχειρησιακή του δράση εφόσον αυτό είναι μικρότερο, είναι τουλάχιστον ίσος με το ογδόντα τοις εκατό (80%) του προϋπολογισμού του υπό ανάθεση έργου, μη συμπεριλαμβανομένου Φ.Π.Α.</w:t>
            </w:r>
          </w:p>
        </w:tc>
      </w:tr>
    </w:tbl>
    <w:p w14:paraId="3DD359B1" w14:textId="77777777" w:rsidR="00D56132" w:rsidRPr="00603221" w:rsidRDefault="00D56132">
      <w:pPr>
        <w:rPr>
          <w:b/>
          <w:lang w:val="el-GR"/>
        </w:rPr>
      </w:pPr>
    </w:p>
    <w:p w14:paraId="7024A733" w14:textId="77777777"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496541556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b/>
          <w:lang w:val="el-GR"/>
        </w:rPr>
        <w:t>2.2.6</w:t>
      </w:r>
      <w:r w:rsidR="00493FAD">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3F770C" w14:paraId="38D13275" w14:textId="77777777" w:rsidTr="00641C65">
        <w:trPr>
          <w:trHeight w:val="758"/>
        </w:trPr>
        <w:tc>
          <w:tcPr>
            <w:tcW w:w="675" w:type="dxa"/>
            <w:shd w:val="clear" w:color="auto" w:fill="D9D9D9"/>
          </w:tcPr>
          <w:p w14:paraId="492F4FCE" w14:textId="77777777" w:rsidR="007340CA" w:rsidRPr="00603221" w:rsidRDefault="00C40FB9" w:rsidP="009C5EA6">
            <w:pPr>
              <w:rPr>
                <w:b/>
                <w:lang w:val="el-GR"/>
              </w:rPr>
            </w:pPr>
            <w:r w:rsidRPr="00603221">
              <w:rPr>
                <w:b/>
                <w:lang w:val="el-GR"/>
              </w:rPr>
              <w:t>3</w:t>
            </w:r>
          </w:p>
        </w:tc>
        <w:tc>
          <w:tcPr>
            <w:tcW w:w="9180" w:type="dxa"/>
            <w:shd w:val="clear" w:color="auto" w:fill="D9D9D9"/>
          </w:tcPr>
          <w:p w14:paraId="37156A7A" w14:textId="77777777"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341F4B">
              <w:rPr>
                <w:rFonts w:cs="Tahoma"/>
                <w:b/>
                <w:sz w:val="22"/>
                <w:szCs w:val="22"/>
              </w:rPr>
              <w:fldChar w:fldCharType="begin"/>
            </w:r>
            <w:r w:rsidR="002A37B5">
              <w:rPr>
                <w:rFonts w:cs="Tahoma"/>
                <w:b/>
                <w:sz w:val="22"/>
                <w:szCs w:val="22"/>
              </w:rPr>
              <w:instrText xml:space="preserve"> REF _Ref40965350 \r \h </w:instrText>
            </w:r>
            <w:r w:rsidR="00341F4B">
              <w:rPr>
                <w:rFonts w:cs="Tahoma"/>
                <w:b/>
                <w:sz w:val="22"/>
                <w:szCs w:val="22"/>
              </w:rPr>
            </w:r>
            <w:r w:rsidR="00341F4B">
              <w:rPr>
                <w:rFonts w:cs="Tahoma"/>
                <w:b/>
                <w:sz w:val="22"/>
                <w:szCs w:val="22"/>
              </w:rPr>
              <w:fldChar w:fldCharType="separate"/>
            </w:r>
            <w:r w:rsidR="00DF1040">
              <w:rPr>
                <w:rFonts w:cs="Tahoma"/>
                <w:b/>
                <w:sz w:val="22"/>
                <w:szCs w:val="22"/>
              </w:rPr>
              <w:t>2.2.6.1</w:t>
            </w:r>
            <w:r w:rsidR="00341F4B">
              <w:rPr>
                <w:rFonts w:cs="Tahoma"/>
                <w:b/>
                <w:sz w:val="22"/>
                <w:szCs w:val="22"/>
              </w:rPr>
              <w:fldChar w:fldCharType="end"/>
            </w:r>
            <w:r w:rsidR="002A37B5">
              <w:rPr>
                <w:rFonts w:cs="Tahoma"/>
                <w:b/>
                <w:sz w:val="22"/>
                <w:szCs w:val="22"/>
              </w:rPr>
              <w:t>.</w:t>
            </w:r>
            <w:r w:rsidRPr="00603221">
              <w:rPr>
                <w:rFonts w:cs="Tahoma"/>
                <w:b/>
                <w:sz w:val="22"/>
                <w:szCs w:val="22"/>
              </w:rPr>
              <w:t xml:space="preserve">επαγγελματική εμπειρία και δραστηριότητα στην παροχή υπηρεσιών </w:t>
            </w:r>
          </w:p>
          <w:p w14:paraId="4BA29F97"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3F770C" w14:paraId="2979DD74" w14:textId="77777777" w:rsidTr="009C5EA6">
        <w:tc>
          <w:tcPr>
            <w:tcW w:w="675" w:type="dxa"/>
          </w:tcPr>
          <w:p w14:paraId="4C897ABC" w14:textId="77777777" w:rsidR="007340CA" w:rsidRPr="00603221" w:rsidRDefault="00C40FB9" w:rsidP="009C5EA6">
            <w:r w:rsidRPr="00603221">
              <w:rPr>
                <w:lang w:val="el-GR"/>
              </w:rPr>
              <w:t>3</w:t>
            </w:r>
            <w:r w:rsidR="007340CA" w:rsidRPr="00603221">
              <w:t>.1</w:t>
            </w:r>
          </w:p>
        </w:tc>
        <w:tc>
          <w:tcPr>
            <w:tcW w:w="9180" w:type="dxa"/>
          </w:tcPr>
          <w:p w14:paraId="51365C08"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3F770C" w14:paraId="6552A3C7" w14:textId="77777777" w:rsidTr="009C5EA6">
              <w:tc>
                <w:tcPr>
                  <w:tcW w:w="171" w:type="pct"/>
                  <w:shd w:val="clear" w:color="auto" w:fill="D9D9D9"/>
                </w:tcPr>
                <w:p w14:paraId="2D7581AA"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0FFC19AC"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557196D4"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01B41777"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74F4D88A"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70241BB2"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34476C4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311E04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4FD68A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749756A6"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CE41464"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04EF245D"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3F770C" w14:paraId="047D56AE" w14:textId="77777777" w:rsidTr="009C5EA6">
              <w:tc>
                <w:tcPr>
                  <w:tcW w:w="171" w:type="pct"/>
                </w:tcPr>
                <w:p w14:paraId="2E61F8A3" w14:textId="77777777" w:rsidR="007340CA" w:rsidRPr="00603221" w:rsidRDefault="007340CA" w:rsidP="009C5EA6">
                  <w:pPr>
                    <w:tabs>
                      <w:tab w:val="left" w:pos="-2268"/>
                    </w:tabs>
                    <w:spacing w:line="276" w:lineRule="auto"/>
                    <w:rPr>
                      <w:b/>
                      <w:lang w:val="el-GR"/>
                    </w:rPr>
                  </w:pPr>
                </w:p>
              </w:tc>
              <w:tc>
                <w:tcPr>
                  <w:tcW w:w="547" w:type="pct"/>
                </w:tcPr>
                <w:p w14:paraId="7F8C5BE7" w14:textId="77777777" w:rsidR="007340CA" w:rsidRPr="00603221" w:rsidRDefault="007340CA" w:rsidP="009C5EA6">
                  <w:pPr>
                    <w:tabs>
                      <w:tab w:val="left" w:pos="-2268"/>
                    </w:tabs>
                    <w:spacing w:line="276" w:lineRule="auto"/>
                    <w:ind w:left="-108"/>
                    <w:rPr>
                      <w:b/>
                      <w:lang w:val="el-GR"/>
                    </w:rPr>
                  </w:pPr>
                </w:p>
              </w:tc>
              <w:tc>
                <w:tcPr>
                  <w:tcW w:w="640" w:type="pct"/>
                </w:tcPr>
                <w:p w14:paraId="46AEB330" w14:textId="77777777" w:rsidR="007340CA" w:rsidRPr="00603221" w:rsidRDefault="007340CA" w:rsidP="009C5EA6">
                  <w:pPr>
                    <w:tabs>
                      <w:tab w:val="left" w:pos="-2268"/>
                    </w:tabs>
                    <w:spacing w:line="276" w:lineRule="auto"/>
                    <w:ind w:left="-108"/>
                    <w:rPr>
                      <w:b/>
                      <w:lang w:val="el-GR"/>
                    </w:rPr>
                  </w:pPr>
                </w:p>
              </w:tc>
              <w:tc>
                <w:tcPr>
                  <w:tcW w:w="645" w:type="pct"/>
                </w:tcPr>
                <w:p w14:paraId="371D2576" w14:textId="77777777" w:rsidR="007340CA" w:rsidRPr="00603221" w:rsidRDefault="007340CA" w:rsidP="009C5EA6">
                  <w:pPr>
                    <w:tabs>
                      <w:tab w:val="left" w:pos="-2268"/>
                    </w:tabs>
                    <w:spacing w:line="276" w:lineRule="auto"/>
                    <w:ind w:left="-108"/>
                    <w:rPr>
                      <w:b/>
                      <w:lang w:val="el-GR"/>
                    </w:rPr>
                  </w:pPr>
                </w:p>
              </w:tc>
              <w:tc>
                <w:tcPr>
                  <w:tcW w:w="607" w:type="pct"/>
                </w:tcPr>
                <w:p w14:paraId="7432DE5B" w14:textId="77777777" w:rsidR="007340CA" w:rsidRPr="00603221" w:rsidRDefault="007340CA" w:rsidP="009C5EA6">
                  <w:pPr>
                    <w:tabs>
                      <w:tab w:val="left" w:pos="-2268"/>
                    </w:tabs>
                    <w:spacing w:line="276" w:lineRule="auto"/>
                    <w:ind w:left="72"/>
                    <w:rPr>
                      <w:b/>
                      <w:lang w:val="el-GR"/>
                    </w:rPr>
                  </w:pPr>
                </w:p>
              </w:tc>
              <w:tc>
                <w:tcPr>
                  <w:tcW w:w="763" w:type="pct"/>
                </w:tcPr>
                <w:p w14:paraId="5E8935A1" w14:textId="77777777" w:rsidR="007340CA" w:rsidRPr="00603221" w:rsidRDefault="007340CA" w:rsidP="009C5EA6">
                  <w:pPr>
                    <w:tabs>
                      <w:tab w:val="left" w:pos="-2268"/>
                    </w:tabs>
                    <w:spacing w:line="276" w:lineRule="auto"/>
                    <w:rPr>
                      <w:b/>
                      <w:lang w:val="el-GR"/>
                    </w:rPr>
                  </w:pPr>
                </w:p>
              </w:tc>
              <w:tc>
                <w:tcPr>
                  <w:tcW w:w="845" w:type="pct"/>
                </w:tcPr>
                <w:p w14:paraId="50DB42F8" w14:textId="77777777" w:rsidR="007340CA" w:rsidRPr="00603221" w:rsidRDefault="007340CA" w:rsidP="009C5EA6">
                  <w:pPr>
                    <w:tabs>
                      <w:tab w:val="left" w:pos="-2268"/>
                    </w:tabs>
                    <w:spacing w:line="276" w:lineRule="auto"/>
                    <w:rPr>
                      <w:b/>
                      <w:lang w:val="el-GR"/>
                    </w:rPr>
                  </w:pPr>
                </w:p>
              </w:tc>
              <w:tc>
                <w:tcPr>
                  <w:tcW w:w="781" w:type="pct"/>
                </w:tcPr>
                <w:p w14:paraId="06A50A00" w14:textId="77777777" w:rsidR="007340CA" w:rsidRPr="00603221" w:rsidRDefault="007340CA" w:rsidP="009C5EA6">
                  <w:pPr>
                    <w:tabs>
                      <w:tab w:val="left" w:pos="-2268"/>
                    </w:tabs>
                    <w:spacing w:line="276" w:lineRule="auto"/>
                    <w:rPr>
                      <w:b/>
                      <w:lang w:val="el-GR"/>
                    </w:rPr>
                  </w:pPr>
                </w:p>
              </w:tc>
            </w:tr>
          </w:tbl>
          <w:p w14:paraId="5772F8EC" w14:textId="77777777" w:rsidR="007340CA" w:rsidRPr="00603221" w:rsidRDefault="007340CA" w:rsidP="009C5EA6">
            <w:pPr>
              <w:pStyle w:val="Tabletext"/>
              <w:spacing w:line="276" w:lineRule="auto"/>
              <w:jc w:val="both"/>
              <w:rPr>
                <w:rFonts w:cs="Tahoma"/>
                <w:sz w:val="22"/>
                <w:szCs w:val="22"/>
              </w:rPr>
            </w:pPr>
          </w:p>
          <w:p w14:paraId="70C459E9"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37BA3A3A"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7E58A333" w14:textId="77777777"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3F770C" w14:paraId="0024E943" w14:textId="77777777" w:rsidTr="009C5EA6">
        <w:tc>
          <w:tcPr>
            <w:tcW w:w="675" w:type="dxa"/>
            <w:shd w:val="clear" w:color="auto" w:fill="D9D9D9"/>
          </w:tcPr>
          <w:p w14:paraId="433183C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5D9964EC" w14:textId="77777777"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341F4B">
              <w:rPr>
                <w:b/>
                <w:bCs/>
                <w:lang w:val="el-GR" w:eastAsia="el-GR"/>
              </w:rPr>
              <w:fldChar w:fldCharType="begin"/>
            </w:r>
            <w:r w:rsidR="00F05738">
              <w:rPr>
                <w:b/>
                <w:bCs/>
                <w:lang w:val="el-GR" w:eastAsia="el-GR"/>
              </w:rPr>
              <w:instrText xml:space="preserve"> REF _Ref122528826 \r \h </w:instrText>
            </w:r>
            <w:r w:rsidR="00341F4B">
              <w:rPr>
                <w:b/>
                <w:bCs/>
                <w:lang w:val="el-GR" w:eastAsia="el-GR"/>
              </w:rPr>
            </w:r>
            <w:r w:rsidR="00341F4B">
              <w:rPr>
                <w:b/>
                <w:bCs/>
                <w:lang w:val="el-GR" w:eastAsia="el-GR"/>
              </w:rPr>
              <w:fldChar w:fldCharType="separate"/>
            </w:r>
            <w:r w:rsidR="00DF1040">
              <w:rPr>
                <w:b/>
                <w:bCs/>
                <w:lang w:val="el-GR" w:eastAsia="el-GR"/>
              </w:rPr>
              <w:t>2.2.6.2</w:t>
            </w:r>
            <w:r w:rsidR="00341F4B">
              <w:rPr>
                <w:b/>
                <w:bCs/>
                <w:lang w:val="el-GR" w:eastAsia="el-GR"/>
              </w:rPr>
              <w:fldChar w:fldCharType="end"/>
            </w:r>
          </w:p>
          <w:p w14:paraId="60C1A6B2"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3F770C" w14:paraId="440E569C" w14:textId="77777777" w:rsidTr="009C5EA6">
        <w:trPr>
          <w:trHeight w:val="1063"/>
        </w:trPr>
        <w:tc>
          <w:tcPr>
            <w:tcW w:w="675" w:type="dxa"/>
          </w:tcPr>
          <w:p w14:paraId="231566B7" w14:textId="77777777" w:rsidR="00135A3A" w:rsidRPr="00603221" w:rsidRDefault="00135A3A" w:rsidP="00135A3A">
            <w:r w:rsidRPr="00603221">
              <w:rPr>
                <w:lang w:val="el-GR"/>
              </w:rPr>
              <w:t>4</w:t>
            </w:r>
            <w:r w:rsidRPr="00603221">
              <w:t>.1</w:t>
            </w:r>
          </w:p>
        </w:tc>
        <w:tc>
          <w:tcPr>
            <w:tcW w:w="9180" w:type="dxa"/>
          </w:tcPr>
          <w:p w14:paraId="071236E1"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3F770C" w14:paraId="75F8ECE0" w14:textId="77777777" w:rsidTr="00F05738">
              <w:trPr>
                <w:trHeight w:val="788"/>
              </w:trPr>
              <w:tc>
                <w:tcPr>
                  <w:tcW w:w="262" w:type="pct"/>
                  <w:shd w:val="clear" w:color="auto" w:fill="E0E0E0"/>
                  <w:vAlign w:val="center"/>
                </w:tcPr>
                <w:p w14:paraId="60D000AC" w14:textId="77777777" w:rsidR="00135A3A" w:rsidRPr="00603221" w:rsidRDefault="00135A3A" w:rsidP="00135A3A">
                  <w:pPr>
                    <w:spacing w:line="276" w:lineRule="auto"/>
                  </w:pPr>
                  <w:r w:rsidRPr="00603221">
                    <w:t>Α/Α</w:t>
                  </w:r>
                </w:p>
              </w:tc>
              <w:tc>
                <w:tcPr>
                  <w:tcW w:w="1130" w:type="pct"/>
                  <w:shd w:val="clear" w:color="auto" w:fill="E0E0E0"/>
                  <w:vAlign w:val="center"/>
                </w:tcPr>
                <w:p w14:paraId="26B6A366"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47A73C86"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75C9AA8E"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54A10D89"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19115AA"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F770C" w14:paraId="3D6F24C9" w14:textId="77777777" w:rsidTr="00F05738">
              <w:trPr>
                <w:trHeight w:val="394"/>
              </w:trPr>
              <w:tc>
                <w:tcPr>
                  <w:tcW w:w="262" w:type="pct"/>
                  <w:vAlign w:val="center"/>
                </w:tcPr>
                <w:p w14:paraId="69A45092" w14:textId="77777777" w:rsidR="00135A3A" w:rsidRPr="00603221" w:rsidRDefault="00135A3A" w:rsidP="00135A3A">
                  <w:pPr>
                    <w:spacing w:line="276" w:lineRule="auto"/>
                    <w:rPr>
                      <w:lang w:val="el-GR"/>
                    </w:rPr>
                  </w:pPr>
                </w:p>
              </w:tc>
              <w:tc>
                <w:tcPr>
                  <w:tcW w:w="1130" w:type="pct"/>
                  <w:vAlign w:val="center"/>
                </w:tcPr>
                <w:p w14:paraId="5FB3F356" w14:textId="77777777" w:rsidR="00135A3A" w:rsidRPr="00603221" w:rsidRDefault="00135A3A" w:rsidP="00135A3A">
                  <w:pPr>
                    <w:spacing w:line="276" w:lineRule="auto"/>
                    <w:rPr>
                      <w:lang w:val="el-GR"/>
                    </w:rPr>
                  </w:pPr>
                </w:p>
              </w:tc>
              <w:tc>
                <w:tcPr>
                  <w:tcW w:w="1130" w:type="pct"/>
                  <w:vAlign w:val="center"/>
                </w:tcPr>
                <w:p w14:paraId="158B2594" w14:textId="77777777" w:rsidR="00135A3A" w:rsidRPr="00603221" w:rsidRDefault="00135A3A" w:rsidP="00135A3A">
                  <w:pPr>
                    <w:spacing w:line="276" w:lineRule="auto"/>
                    <w:rPr>
                      <w:lang w:val="el-GR"/>
                    </w:rPr>
                  </w:pPr>
                </w:p>
              </w:tc>
              <w:tc>
                <w:tcPr>
                  <w:tcW w:w="1132" w:type="pct"/>
                  <w:vAlign w:val="center"/>
                </w:tcPr>
                <w:p w14:paraId="162D517F" w14:textId="77777777" w:rsidR="00135A3A" w:rsidRPr="00603221" w:rsidRDefault="00135A3A" w:rsidP="00135A3A">
                  <w:pPr>
                    <w:spacing w:line="276" w:lineRule="auto"/>
                    <w:rPr>
                      <w:lang w:val="el-GR"/>
                    </w:rPr>
                  </w:pPr>
                </w:p>
              </w:tc>
              <w:tc>
                <w:tcPr>
                  <w:tcW w:w="552" w:type="pct"/>
                  <w:vAlign w:val="center"/>
                </w:tcPr>
                <w:p w14:paraId="639C277D" w14:textId="77777777" w:rsidR="00135A3A" w:rsidRPr="00603221" w:rsidRDefault="00135A3A" w:rsidP="00135A3A">
                  <w:pPr>
                    <w:spacing w:line="276" w:lineRule="auto"/>
                    <w:rPr>
                      <w:lang w:val="el-GR"/>
                    </w:rPr>
                  </w:pPr>
                </w:p>
              </w:tc>
              <w:tc>
                <w:tcPr>
                  <w:tcW w:w="794" w:type="pct"/>
                  <w:shd w:val="clear" w:color="auto" w:fill="C0C0C0"/>
                </w:tcPr>
                <w:p w14:paraId="78A3C2A5" w14:textId="77777777" w:rsidR="00135A3A" w:rsidRPr="00603221" w:rsidRDefault="00135A3A" w:rsidP="00135A3A">
                  <w:pPr>
                    <w:spacing w:line="276" w:lineRule="auto"/>
                    <w:rPr>
                      <w:lang w:val="el-GR"/>
                    </w:rPr>
                  </w:pPr>
                </w:p>
              </w:tc>
            </w:tr>
            <w:tr w:rsidR="00135A3A" w:rsidRPr="003F770C" w14:paraId="1FD0E575" w14:textId="77777777" w:rsidTr="00F05738">
              <w:trPr>
                <w:trHeight w:val="394"/>
              </w:trPr>
              <w:tc>
                <w:tcPr>
                  <w:tcW w:w="262" w:type="pct"/>
                  <w:vAlign w:val="center"/>
                </w:tcPr>
                <w:p w14:paraId="6BE2FBC6" w14:textId="77777777" w:rsidR="00135A3A" w:rsidRPr="00603221" w:rsidRDefault="00135A3A" w:rsidP="00135A3A">
                  <w:pPr>
                    <w:spacing w:line="276" w:lineRule="auto"/>
                    <w:rPr>
                      <w:lang w:val="el-GR"/>
                    </w:rPr>
                  </w:pPr>
                </w:p>
              </w:tc>
              <w:tc>
                <w:tcPr>
                  <w:tcW w:w="1130" w:type="pct"/>
                  <w:vAlign w:val="center"/>
                </w:tcPr>
                <w:p w14:paraId="7DE1C314" w14:textId="77777777" w:rsidR="00135A3A" w:rsidRPr="00603221" w:rsidRDefault="00135A3A" w:rsidP="00135A3A">
                  <w:pPr>
                    <w:spacing w:line="276" w:lineRule="auto"/>
                    <w:rPr>
                      <w:lang w:val="el-GR"/>
                    </w:rPr>
                  </w:pPr>
                </w:p>
              </w:tc>
              <w:tc>
                <w:tcPr>
                  <w:tcW w:w="1130" w:type="pct"/>
                  <w:vAlign w:val="center"/>
                </w:tcPr>
                <w:p w14:paraId="5905C2B0" w14:textId="77777777" w:rsidR="00135A3A" w:rsidRPr="00603221" w:rsidRDefault="00135A3A" w:rsidP="00135A3A">
                  <w:pPr>
                    <w:spacing w:line="276" w:lineRule="auto"/>
                    <w:rPr>
                      <w:lang w:val="el-GR"/>
                    </w:rPr>
                  </w:pPr>
                </w:p>
              </w:tc>
              <w:tc>
                <w:tcPr>
                  <w:tcW w:w="1132" w:type="pct"/>
                  <w:vAlign w:val="center"/>
                </w:tcPr>
                <w:p w14:paraId="4D0AAD7B" w14:textId="77777777" w:rsidR="00135A3A" w:rsidRPr="00603221" w:rsidRDefault="00135A3A" w:rsidP="00135A3A">
                  <w:pPr>
                    <w:spacing w:line="276" w:lineRule="auto"/>
                    <w:rPr>
                      <w:lang w:val="el-GR"/>
                    </w:rPr>
                  </w:pPr>
                </w:p>
              </w:tc>
              <w:tc>
                <w:tcPr>
                  <w:tcW w:w="552" w:type="pct"/>
                  <w:vAlign w:val="center"/>
                </w:tcPr>
                <w:p w14:paraId="2DAE35D4" w14:textId="77777777" w:rsidR="00135A3A" w:rsidRPr="00603221" w:rsidRDefault="00135A3A" w:rsidP="00135A3A">
                  <w:pPr>
                    <w:spacing w:line="276" w:lineRule="auto"/>
                    <w:rPr>
                      <w:lang w:val="el-GR"/>
                    </w:rPr>
                  </w:pPr>
                </w:p>
              </w:tc>
              <w:tc>
                <w:tcPr>
                  <w:tcW w:w="794" w:type="pct"/>
                  <w:shd w:val="clear" w:color="auto" w:fill="C0C0C0"/>
                </w:tcPr>
                <w:p w14:paraId="0F53E04F" w14:textId="77777777" w:rsidR="00135A3A" w:rsidRPr="00603221" w:rsidRDefault="00135A3A" w:rsidP="00135A3A">
                  <w:pPr>
                    <w:spacing w:line="276" w:lineRule="auto"/>
                    <w:rPr>
                      <w:lang w:val="el-GR"/>
                    </w:rPr>
                  </w:pPr>
                </w:p>
              </w:tc>
            </w:tr>
            <w:tr w:rsidR="00135A3A" w:rsidRPr="003F770C" w14:paraId="6DB31E43" w14:textId="77777777" w:rsidTr="00F05738">
              <w:trPr>
                <w:trHeight w:val="394"/>
              </w:trPr>
              <w:tc>
                <w:tcPr>
                  <w:tcW w:w="262" w:type="pct"/>
                  <w:vAlign w:val="center"/>
                </w:tcPr>
                <w:p w14:paraId="2BFF7A2B" w14:textId="77777777" w:rsidR="00135A3A" w:rsidRPr="00603221" w:rsidRDefault="00135A3A" w:rsidP="00135A3A">
                  <w:pPr>
                    <w:spacing w:line="276" w:lineRule="auto"/>
                    <w:rPr>
                      <w:lang w:val="el-GR"/>
                    </w:rPr>
                  </w:pPr>
                </w:p>
              </w:tc>
              <w:tc>
                <w:tcPr>
                  <w:tcW w:w="1130" w:type="pct"/>
                  <w:vAlign w:val="center"/>
                </w:tcPr>
                <w:p w14:paraId="02FE9419" w14:textId="77777777" w:rsidR="00135A3A" w:rsidRPr="00603221" w:rsidRDefault="00135A3A" w:rsidP="00135A3A">
                  <w:pPr>
                    <w:spacing w:line="276" w:lineRule="auto"/>
                    <w:rPr>
                      <w:lang w:val="el-GR"/>
                    </w:rPr>
                  </w:pPr>
                </w:p>
              </w:tc>
              <w:tc>
                <w:tcPr>
                  <w:tcW w:w="1130" w:type="pct"/>
                  <w:vAlign w:val="center"/>
                </w:tcPr>
                <w:p w14:paraId="7B8439B4" w14:textId="77777777" w:rsidR="00135A3A" w:rsidRPr="00603221" w:rsidRDefault="00135A3A" w:rsidP="00135A3A">
                  <w:pPr>
                    <w:spacing w:line="276" w:lineRule="auto"/>
                    <w:rPr>
                      <w:lang w:val="el-GR"/>
                    </w:rPr>
                  </w:pPr>
                </w:p>
              </w:tc>
              <w:tc>
                <w:tcPr>
                  <w:tcW w:w="1132" w:type="pct"/>
                  <w:vAlign w:val="center"/>
                </w:tcPr>
                <w:p w14:paraId="1AA69832" w14:textId="77777777" w:rsidR="00135A3A" w:rsidRPr="00603221" w:rsidRDefault="00135A3A" w:rsidP="00135A3A">
                  <w:pPr>
                    <w:spacing w:line="276" w:lineRule="auto"/>
                    <w:rPr>
                      <w:lang w:val="el-GR"/>
                    </w:rPr>
                  </w:pPr>
                </w:p>
              </w:tc>
              <w:tc>
                <w:tcPr>
                  <w:tcW w:w="552" w:type="pct"/>
                  <w:vAlign w:val="center"/>
                </w:tcPr>
                <w:p w14:paraId="04296CA4" w14:textId="77777777" w:rsidR="00135A3A" w:rsidRPr="00603221" w:rsidRDefault="00135A3A" w:rsidP="00135A3A">
                  <w:pPr>
                    <w:spacing w:line="276" w:lineRule="auto"/>
                    <w:rPr>
                      <w:lang w:val="el-GR"/>
                    </w:rPr>
                  </w:pPr>
                </w:p>
              </w:tc>
              <w:tc>
                <w:tcPr>
                  <w:tcW w:w="794" w:type="pct"/>
                  <w:shd w:val="clear" w:color="auto" w:fill="C0C0C0"/>
                </w:tcPr>
                <w:p w14:paraId="44398514" w14:textId="77777777" w:rsidR="00135A3A" w:rsidRPr="00603221" w:rsidRDefault="00135A3A" w:rsidP="00135A3A">
                  <w:pPr>
                    <w:spacing w:line="276" w:lineRule="auto"/>
                    <w:rPr>
                      <w:lang w:val="el-GR"/>
                    </w:rPr>
                  </w:pPr>
                </w:p>
              </w:tc>
            </w:tr>
            <w:tr w:rsidR="00135A3A" w:rsidRPr="003F770C" w14:paraId="07259F71" w14:textId="77777777" w:rsidTr="00F05738">
              <w:trPr>
                <w:trHeight w:val="380"/>
              </w:trPr>
              <w:tc>
                <w:tcPr>
                  <w:tcW w:w="3654" w:type="pct"/>
                  <w:gridSpan w:val="4"/>
                  <w:tcBorders>
                    <w:bottom w:val="single" w:sz="4" w:space="0" w:color="000080"/>
                  </w:tcBorders>
                  <w:shd w:val="clear" w:color="auto" w:fill="C0C0C0"/>
                  <w:vAlign w:val="center"/>
                </w:tcPr>
                <w:p w14:paraId="0B9CF3EB"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1F46305A"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62B9A617" w14:textId="77777777" w:rsidR="00135A3A" w:rsidRPr="00603221" w:rsidRDefault="00135A3A" w:rsidP="00135A3A">
                  <w:pPr>
                    <w:spacing w:line="276" w:lineRule="auto"/>
                    <w:rPr>
                      <w:lang w:val="el-GR"/>
                    </w:rPr>
                  </w:pPr>
                </w:p>
              </w:tc>
            </w:tr>
          </w:tbl>
          <w:p w14:paraId="496278C8" w14:textId="77777777" w:rsidR="00135A3A" w:rsidRPr="00603221" w:rsidRDefault="00135A3A" w:rsidP="00135A3A">
            <w:pPr>
              <w:autoSpaceDE w:val="0"/>
              <w:autoSpaceDN w:val="0"/>
              <w:adjustRightInd w:val="0"/>
              <w:spacing w:after="70"/>
              <w:jc w:val="left"/>
              <w:rPr>
                <w:b/>
                <w:bCs/>
                <w:lang w:val="el-GR" w:eastAsia="el-GR"/>
              </w:rPr>
            </w:pPr>
          </w:p>
          <w:p w14:paraId="61C07C7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3F770C" w14:paraId="34C8385F" w14:textId="77777777" w:rsidTr="00F05738">
              <w:trPr>
                <w:trHeight w:val="788"/>
              </w:trPr>
              <w:tc>
                <w:tcPr>
                  <w:tcW w:w="262" w:type="pct"/>
                  <w:shd w:val="clear" w:color="auto" w:fill="E0E0E0"/>
                  <w:vAlign w:val="center"/>
                </w:tcPr>
                <w:p w14:paraId="30743CC6"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764C3358"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645AB8BE"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76E41F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2BE48A20"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7993C3B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3F770C" w14:paraId="48E1628A" w14:textId="77777777" w:rsidTr="00F05738">
              <w:trPr>
                <w:trHeight w:val="380"/>
              </w:trPr>
              <w:tc>
                <w:tcPr>
                  <w:tcW w:w="262" w:type="pct"/>
                  <w:vAlign w:val="center"/>
                </w:tcPr>
                <w:p w14:paraId="002755C7" w14:textId="77777777" w:rsidR="00135A3A" w:rsidRPr="00603221" w:rsidRDefault="00135A3A" w:rsidP="00135A3A">
                  <w:pPr>
                    <w:spacing w:line="276" w:lineRule="auto"/>
                    <w:rPr>
                      <w:lang w:val="el-GR"/>
                    </w:rPr>
                  </w:pPr>
                </w:p>
              </w:tc>
              <w:tc>
                <w:tcPr>
                  <w:tcW w:w="1147" w:type="pct"/>
                  <w:vAlign w:val="center"/>
                </w:tcPr>
                <w:p w14:paraId="00126ECA" w14:textId="77777777" w:rsidR="00135A3A" w:rsidRPr="00603221" w:rsidRDefault="00135A3A" w:rsidP="00135A3A">
                  <w:pPr>
                    <w:spacing w:line="276" w:lineRule="auto"/>
                    <w:rPr>
                      <w:lang w:val="el-GR"/>
                    </w:rPr>
                  </w:pPr>
                </w:p>
              </w:tc>
              <w:tc>
                <w:tcPr>
                  <w:tcW w:w="1146" w:type="pct"/>
                  <w:vAlign w:val="center"/>
                </w:tcPr>
                <w:p w14:paraId="5E30F766" w14:textId="77777777" w:rsidR="00135A3A" w:rsidRPr="00603221" w:rsidRDefault="00135A3A" w:rsidP="00135A3A">
                  <w:pPr>
                    <w:spacing w:line="276" w:lineRule="auto"/>
                    <w:rPr>
                      <w:lang w:val="el-GR"/>
                    </w:rPr>
                  </w:pPr>
                </w:p>
              </w:tc>
              <w:tc>
                <w:tcPr>
                  <w:tcW w:w="1147" w:type="pct"/>
                  <w:vAlign w:val="center"/>
                </w:tcPr>
                <w:p w14:paraId="178FFF3A" w14:textId="77777777" w:rsidR="00135A3A" w:rsidRPr="00603221" w:rsidRDefault="00135A3A" w:rsidP="00135A3A">
                  <w:pPr>
                    <w:spacing w:line="276" w:lineRule="auto"/>
                    <w:rPr>
                      <w:lang w:val="el-GR"/>
                    </w:rPr>
                  </w:pPr>
                </w:p>
              </w:tc>
              <w:tc>
                <w:tcPr>
                  <w:tcW w:w="504" w:type="pct"/>
                  <w:vAlign w:val="center"/>
                </w:tcPr>
                <w:p w14:paraId="0A3F18DC" w14:textId="77777777" w:rsidR="00135A3A" w:rsidRPr="00603221" w:rsidRDefault="00135A3A" w:rsidP="00135A3A">
                  <w:pPr>
                    <w:spacing w:line="276" w:lineRule="auto"/>
                    <w:rPr>
                      <w:lang w:val="el-GR"/>
                    </w:rPr>
                  </w:pPr>
                </w:p>
              </w:tc>
              <w:tc>
                <w:tcPr>
                  <w:tcW w:w="794" w:type="pct"/>
                  <w:shd w:val="clear" w:color="auto" w:fill="C0C0C0"/>
                </w:tcPr>
                <w:p w14:paraId="31A959A8" w14:textId="77777777" w:rsidR="00135A3A" w:rsidRPr="00603221" w:rsidRDefault="00135A3A" w:rsidP="00135A3A">
                  <w:pPr>
                    <w:spacing w:line="276" w:lineRule="auto"/>
                    <w:rPr>
                      <w:lang w:val="el-GR"/>
                    </w:rPr>
                  </w:pPr>
                </w:p>
              </w:tc>
            </w:tr>
            <w:tr w:rsidR="00135A3A" w:rsidRPr="003F770C" w14:paraId="1EBC85BA" w14:textId="77777777" w:rsidTr="00F05738">
              <w:trPr>
                <w:trHeight w:val="394"/>
              </w:trPr>
              <w:tc>
                <w:tcPr>
                  <w:tcW w:w="262" w:type="pct"/>
                  <w:vAlign w:val="center"/>
                </w:tcPr>
                <w:p w14:paraId="098E202D" w14:textId="77777777" w:rsidR="00135A3A" w:rsidRPr="00603221" w:rsidRDefault="00135A3A" w:rsidP="00135A3A">
                  <w:pPr>
                    <w:spacing w:line="276" w:lineRule="auto"/>
                    <w:rPr>
                      <w:lang w:val="el-GR"/>
                    </w:rPr>
                  </w:pPr>
                </w:p>
              </w:tc>
              <w:tc>
                <w:tcPr>
                  <w:tcW w:w="1147" w:type="pct"/>
                  <w:vAlign w:val="center"/>
                </w:tcPr>
                <w:p w14:paraId="2C75223C" w14:textId="77777777" w:rsidR="00135A3A" w:rsidRPr="00603221" w:rsidRDefault="00135A3A" w:rsidP="00135A3A">
                  <w:pPr>
                    <w:spacing w:line="276" w:lineRule="auto"/>
                    <w:rPr>
                      <w:lang w:val="el-GR"/>
                    </w:rPr>
                  </w:pPr>
                </w:p>
              </w:tc>
              <w:tc>
                <w:tcPr>
                  <w:tcW w:w="1146" w:type="pct"/>
                  <w:vAlign w:val="center"/>
                </w:tcPr>
                <w:p w14:paraId="24AF2101" w14:textId="77777777" w:rsidR="00135A3A" w:rsidRPr="00603221" w:rsidRDefault="00135A3A" w:rsidP="00135A3A">
                  <w:pPr>
                    <w:spacing w:line="276" w:lineRule="auto"/>
                    <w:rPr>
                      <w:lang w:val="el-GR"/>
                    </w:rPr>
                  </w:pPr>
                </w:p>
              </w:tc>
              <w:tc>
                <w:tcPr>
                  <w:tcW w:w="1147" w:type="pct"/>
                  <w:vAlign w:val="center"/>
                </w:tcPr>
                <w:p w14:paraId="6D91E898" w14:textId="77777777" w:rsidR="00135A3A" w:rsidRPr="00603221" w:rsidRDefault="00135A3A" w:rsidP="00135A3A">
                  <w:pPr>
                    <w:spacing w:line="276" w:lineRule="auto"/>
                    <w:rPr>
                      <w:lang w:val="el-GR"/>
                    </w:rPr>
                  </w:pPr>
                </w:p>
              </w:tc>
              <w:tc>
                <w:tcPr>
                  <w:tcW w:w="504" w:type="pct"/>
                  <w:vAlign w:val="center"/>
                </w:tcPr>
                <w:p w14:paraId="11950921" w14:textId="77777777" w:rsidR="00135A3A" w:rsidRPr="00603221" w:rsidRDefault="00135A3A" w:rsidP="00135A3A">
                  <w:pPr>
                    <w:spacing w:line="276" w:lineRule="auto"/>
                    <w:rPr>
                      <w:lang w:val="el-GR"/>
                    </w:rPr>
                  </w:pPr>
                </w:p>
              </w:tc>
              <w:tc>
                <w:tcPr>
                  <w:tcW w:w="794" w:type="pct"/>
                  <w:shd w:val="clear" w:color="auto" w:fill="C0C0C0"/>
                </w:tcPr>
                <w:p w14:paraId="1D8BFED9" w14:textId="77777777" w:rsidR="00135A3A" w:rsidRPr="00603221" w:rsidRDefault="00135A3A" w:rsidP="00135A3A">
                  <w:pPr>
                    <w:spacing w:line="276" w:lineRule="auto"/>
                    <w:rPr>
                      <w:lang w:val="el-GR"/>
                    </w:rPr>
                  </w:pPr>
                </w:p>
              </w:tc>
            </w:tr>
            <w:tr w:rsidR="00135A3A" w:rsidRPr="003F770C" w14:paraId="5FF3AA25" w14:textId="77777777" w:rsidTr="00F05738">
              <w:trPr>
                <w:trHeight w:val="394"/>
              </w:trPr>
              <w:tc>
                <w:tcPr>
                  <w:tcW w:w="262" w:type="pct"/>
                  <w:vAlign w:val="center"/>
                </w:tcPr>
                <w:p w14:paraId="41630191" w14:textId="77777777" w:rsidR="00135A3A" w:rsidRPr="00603221" w:rsidRDefault="00135A3A" w:rsidP="00135A3A">
                  <w:pPr>
                    <w:spacing w:line="276" w:lineRule="auto"/>
                    <w:rPr>
                      <w:lang w:val="el-GR"/>
                    </w:rPr>
                  </w:pPr>
                </w:p>
              </w:tc>
              <w:tc>
                <w:tcPr>
                  <w:tcW w:w="1147" w:type="pct"/>
                  <w:vAlign w:val="center"/>
                </w:tcPr>
                <w:p w14:paraId="0E3FFF15" w14:textId="77777777" w:rsidR="00135A3A" w:rsidRPr="00603221" w:rsidRDefault="00135A3A" w:rsidP="00135A3A">
                  <w:pPr>
                    <w:spacing w:line="276" w:lineRule="auto"/>
                    <w:rPr>
                      <w:lang w:val="el-GR"/>
                    </w:rPr>
                  </w:pPr>
                </w:p>
              </w:tc>
              <w:tc>
                <w:tcPr>
                  <w:tcW w:w="1146" w:type="pct"/>
                  <w:vAlign w:val="center"/>
                </w:tcPr>
                <w:p w14:paraId="48296F38" w14:textId="77777777" w:rsidR="00135A3A" w:rsidRPr="00603221" w:rsidRDefault="00135A3A" w:rsidP="00135A3A">
                  <w:pPr>
                    <w:spacing w:line="276" w:lineRule="auto"/>
                    <w:rPr>
                      <w:lang w:val="el-GR"/>
                    </w:rPr>
                  </w:pPr>
                </w:p>
              </w:tc>
              <w:tc>
                <w:tcPr>
                  <w:tcW w:w="1147" w:type="pct"/>
                  <w:vAlign w:val="center"/>
                </w:tcPr>
                <w:p w14:paraId="789C7FB9" w14:textId="77777777" w:rsidR="00135A3A" w:rsidRPr="00603221" w:rsidRDefault="00135A3A" w:rsidP="00135A3A">
                  <w:pPr>
                    <w:spacing w:line="276" w:lineRule="auto"/>
                    <w:rPr>
                      <w:lang w:val="el-GR"/>
                    </w:rPr>
                  </w:pPr>
                </w:p>
              </w:tc>
              <w:tc>
                <w:tcPr>
                  <w:tcW w:w="504" w:type="pct"/>
                  <w:vAlign w:val="center"/>
                </w:tcPr>
                <w:p w14:paraId="26DCC7E1" w14:textId="77777777" w:rsidR="00135A3A" w:rsidRPr="00603221" w:rsidRDefault="00135A3A" w:rsidP="00135A3A">
                  <w:pPr>
                    <w:spacing w:line="276" w:lineRule="auto"/>
                    <w:rPr>
                      <w:lang w:val="el-GR"/>
                    </w:rPr>
                  </w:pPr>
                </w:p>
              </w:tc>
              <w:tc>
                <w:tcPr>
                  <w:tcW w:w="794" w:type="pct"/>
                  <w:shd w:val="clear" w:color="auto" w:fill="C0C0C0"/>
                </w:tcPr>
                <w:p w14:paraId="7EECDD53" w14:textId="77777777" w:rsidR="00135A3A" w:rsidRPr="00603221" w:rsidRDefault="00135A3A" w:rsidP="00135A3A">
                  <w:pPr>
                    <w:spacing w:line="276" w:lineRule="auto"/>
                    <w:rPr>
                      <w:lang w:val="el-GR"/>
                    </w:rPr>
                  </w:pPr>
                </w:p>
              </w:tc>
            </w:tr>
            <w:tr w:rsidR="00135A3A" w:rsidRPr="003F770C" w14:paraId="25377716" w14:textId="77777777" w:rsidTr="00F05738">
              <w:trPr>
                <w:trHeight w:val="394"/>
              </w:trPr>
              <w:tc>
                <w:tcPr>
                  <w:tcW w:w="3702" w:type="pct"/>
                  <w:gridSpan w:val="4"/>
                  <w:tcBorders>
                    <w:bottom w:val="single" w:sz="4" w:space="0" w:color="000080"/>
                  </w:tcBorders>
                  <w:shd w:val="clear" w:color="auto" w:fill="C0C0C0"/>
                  <w:vAlign w:val="center"/>
                </w:tcPr>
                <w:p w14:paraId="21D323FC"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3C184C85"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B3C5938" w14:textId="77777777" w:rsidR="00135A3A" w:rsidRPr="00603221" w:rsidRDefault="00135A3A" w:rsidP="00135A3A">
                  <w:pPr>
                    <w:spacing w:line="276" w:lineRule="auto"/>
                    <w:rPr>
                      <w:lang w:val="el-GR"/>
                    </w:rPr>
                  </w:pPr>
                </w:p>
              </w:tc>
            </w:tr>
          </w:tbl>
          <w:p w14:paraId="5BE0543E" w14:textId="77777777" w:rsidR="00135A3A" w:rsidRPr="00603221" w:rsidRDefault="00135A3A" w:rsidP="00135A3A">
            <w:pPr>
              <w:autoSpaceDE w:val="0"/>
              <w:autoSpaceDN w:val="0"/>
              <w:adjustRightInd w:val="0"/>
              <w:spacing w:after="70"/>
              <w:jc w:val="left"/>
              <w:rPr>
                <w:b/>
                <w:bCs/>
                <w:lang w:val="el-GR" w:eastAsia="el-GR"/>
              </w:rPr>
            </w:pPr>
          </w:p>
          <w:p w14:paraId="480CB2C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3F770C" w14:paraId="66705ECC" w14:textId="77777777" w:rsidTr="00F05738">
              <w:trPr>
                <w:trHeight w:val="788"/>
              </w:trPr>
              <w:tc>
                <w:tcPr>
                  <w:tcW w:w="262" w:type="pct"/>
                  <w:shd w:val="clear" w:color="auto" w:fill="E0E0E0"/>
                  <w:vAlign w:val="center"/>
                </w:tcPr>
                <w:p w14:paraId="2A33577B" w14:textId="77777777" w:rsidR="00135A3A" w:rsidRPr="00603221" w:rsidRDefault="00135A3A" w:rsidP="00135A3A">
                  <w:pPr>
                    <w:spacing w:line="276" w:lineRule="auto"/>
                    <w:rPr>
                      <w:lang w:val="el-GR"/>
                    </w:rPr>
                  </w:pPr>
                  <w:r w:rsidRPr="00603221">
                    <w:rPr>
                      <w:lang w:val="el-GR"/>
                    </w:rPr>
                    <w:lastRenderedPageBreak/>
                    <w:t>Α/Α</w:t>
                  </w:r>
                </w:p>
              </w:tc>
              <w:tc>
                <w:tcPr>
                  <w:tcW w:w="2261" w:type="pct"/>
                  <w:shd w:val="clear" w:color="auto" w:fill="E0E0E0"/>
                  <w:vAlign w:val="center"/>
                </w:tcPr>
                <w:p w14:paraId="0EAFE5B3"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D0BB99B"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15DC1DEB"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38747319"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F770C" w14:paraId="1EFFEE46" w14:textId="77777777" w:rsidTr="00F05738">
              <w:trPr>
                <w:trHeight w:val="394"/>
              </w:trPr>
              <w:tc>
                <w:tcPr>
                  <w:tcW w:w="262" w:type="pct"/>
                  <w:vAlign w:val="center"/>
                </w:tcPr>
                <w:p w14:paraId="7FF19458" w14:textId="77777777" w:rsidR="00135A3A" w:rsidRPr="00603221" w:rsidRDefault="00135A3A" w:rsidP="00135A3A">
                  <w:pPr>
                    <w:spacing w:line="276" w:lineRule="auto"/>
                    <w:rPr>
                      <w:lang w:val="el-GR"/>
                    </w:rPr>
                  </w:pPr>
                </w:p>
              </w:tc>
              <w:tc>
                <w:tcPr>
                  <w:tcW w:w="2261" w:type="pct"/>
                  <w:vAlign w:val="center"/>
                </w:tcPr>
                <w:p w14:paraId="71D4E4CF" w14:textId="77777777" w:rsidR="00135A3A" w:rsidRPr="00603221" w:rsidRDefault="00135A3A" w:rsidP="00135A3A">
                  <w:pPr>
                    <w:spacing w:line="276" w:lineRule="auto"/>
                    <w:rPr>
                      <w:lang w:val="el-GR"/>
                    </w:rPr>
                  </w:pPr>
                </w:p>
              </w:tc>
              <w:tc>
                <w:tcPr>
                  <w:tcW w:w="1130" w:type="pct"/>
                  <w:vAlign w:val="center"/>
                </w:tcPr>
                <w:p w14:paraId="0F5AC852" w14:textId="77777777" w:rsidR="00135A3A" w:rsidRPr="00603221" w:rsidRDefault="00135A3A" w:rsidP="00135A3A">
                  <w:pPr>
                    <w:spacing w:line="276" w:lineRule="auto"/>
                    <w:rPr>
                      <w:lang w:val="el-GR"/>
                    </w:rPr>
                  </w:pPr>
                </w:p>
              </w:tc>
              <w:tc>
                <w:tcPr>
                  <w:tcW w:w="553" w:type="pct"/>
                  <w:vAlign w:val="center"/>
                </w:tcPr>
                <w:p w14:paraId="28C3B3A7" w14:textId="77777777" w:rsidR="00135A3A" w:rsidRPr="00603221" w:rsidRDefault="00135A3A" w:rsidP="00135A3A">
                  <w:pPr>
                    <w:spacing w:line="276" w:lineRule="auto"/>
                    <w:rPr>
                      <w:lang w:val="el-GR"/>
                    </w:rPr>
                  </w:pPr>
                </w:p>
              </w:tc>
              <w:tc>
                <w:tcPr>
                  <w:tcW w:w="795" w:type="pct"/>
                  <w:shd w:val="clear" w:color="auto" w:fill="C0C0C0"/>
                </w:tcPr>
                <w:p w14:paraId="76CFDA8B" w14:textId="77777777" w:rsidR="00135A3A" w:rsidRPr="00603221" w:rsidRDefault="00135A3A" w:rsidP="00135A3A">
                  <w:pPr>
                    <w:spacing w:line="276" w:lineRule="auto"/>
                    <w:rPr>
                      <w:lang w:val="el-GR"/>
                    </w:rPr>
                  </w:pPr>
                </w:p>
              </w:tc>
            </w:tr>
            <w:tr w:rsidR="00135A3A" w:rsidRPr="003F770C" w14:paraId="633DB05A" w14:textId="77777777" w:rsidTr="00F05738">
              <w:trPr>
                <w:trHeight w:val="394"/>
              </w:trPr>
              <w:tc>
                <w:tcPr>
                  <w:tcW w:w="262" w:type="pct"/>
                  <w:vAlign w:val="center"/>
                </w:tcPr>
                <w:p w14:paraId="5B64BCEF" w14:textId="77777777" w:rsidR="00135A3A" w:rsidRPr="00603221" w:rsidRDefault="00135A3A" w:rsidP="00135A3A">
                  <w:pPr>
                    <w:spacing w:line="276" w:lineRule="auto"/>
                    <w:rPr>
                      <w:lang w:val="el-GR"/>
                    </w:rPr>
                  </w:pPr>
                </w:p>
              </w:tc>
              <w:tc>
                <w:tcPr>
                  <w:tcW w:w="2261" w:type="pct"/>
                  <w:vAlign w:val="center"/>
                </w:tcPr>
                <w:p w14:paraId="42B0FDEE" w14:textId="77777777" w:rsidR="00135A3A" w:rsidRPr="00603221" w:rsidRDefault="00135A3A" w:rsidP="00135A3A">
                  <w:pPr>
                    <w:spacing w:line="276" w:lineRule="auto"/>
                    <w:rPr>
                      <w:lang w:val="el-GR"/>
                    </w:rPr>
                  </w:pPr>
                </w:p>
              </w:tc>
              <w:tc>
                <w:tcPr>
                  <w:tcW w:w="1130" w:type="pct"/>
                  <w:vAlign w:val="center"/>
                </w:tcPr>
                <w:p w14:paraId="1B0A7CE3" w14:textId="77777777" w:rsidR="00135A3A" w:rsidRPr="00603221" w:rsidRDefault="00135A3A" w:rsidP="00135A3A">
                  <w:pPr>
                    <w:spacing w:line="276" w:lineRule="auto"/>
                    <w:rPr>
                      <w:lang w:val="el-GR"/>
                    </w:rPr>
                  </w:pPr>
                </w:p>
              </w:tc>
              <w:tc>
                <w:tcPr>
                  <w:tcW w:w="553" w:type="pct"/>
                  <w:vAlign w:val="center"/>
                </w:tcPr>
                <w:p w14:paraId="7C65D9BE" w14:textId="77777777" w:rsidR="00135A3A" w:rsidRPr="00603221" w:rsidRDefault="00135A3A" w:rsidP="00135A3A">
                  <w:pPr>
                    <w:spacing w:line="276" w:lineRule="auto"/>
                    <w:rPr>
                      <w:lang w:val="el-GR"/>
                    </w:rPr>
                  </w:pPr>
                </w:p>
              </w:tc>
              <w:tc>
                <w:tcPr>
                  <w:tcW w:w="795" w:type="pct"/>
                  <w:shd w:val="clear" w:color="auto" w:fill="C0C0C0"/>
                </w:tcPr>
                <w:p w14:paraId="6A5F4096" w14:textId="77777777" w:rsidR="00135A3A" w:rsidRPr="00603221" w:rsidRDefault="00135A3A" w:rsidP="00135A3A">
                  <w:pPr>
                    <w:spacing w:line="276" w:lineRule="auto"/>
                    <w:rPr>
                      <w:lang w:val="el-GR"/>
                    </w:rPr>
                  </w:pPr>
                </w:p>
              </w:tc>
            </w:tr>
            <w:tr w:rsidR="00135A3A" w:rsidRPr="003F770C" w14:paraId="01D82E30" w14:textId="77777777" w:rsidTr="00F05738">
              <w:trPr>
                <w:trHeight w:val="394"/>
              </w:trPr>
              <w:tc>
                <w:tcPr>
                  <w:tcW w:w="262" w:type="pct"/>
                  <w:vAlign w:val="center"/>
                </w:tcPr>
                <w:p w14:paraId="50A3622F" w14:textId="77777777" w:rsidR="00135A3A" w:rsidRPr="00603221" w:rsidRDefault="00135A3A" w:rsidP="00135A3A">
                  <w:pPr>
                    <w:spacing w:line="276" w:lineRule="auto"/>
                    <w:rPr>
                      <w:lang w:val="el-GR"/>
                    </w:rPr>
                  </w:pPr>
                </w:p>
              </w:tc>
              <w:tc>
                <w:tcPr>
                  <w:tcW w:w="2261" w:type="pct"/>
                  <w:vAlign w:val="center"/>
                </w:tcPr>
                <w:p w14:paraId="26FA77B9" w14:textId="77777777" w:rsidR="00135A3A" w:rsidRPr="00603221" w:rsidRDefault="00135A3A" w:rsidP="00135A3A">
                  <w:pPr>
                    <w:spacing w:line="276" w:lineRule="auto"/>
                    <w:rPr>
                      <w:lang w:val="el-GR"/>
                    </w:rPr>
                  </w:pPr>
                </w:p>
              </w:tc>
              <w:tc>
                <w:tcPr>
                  <w:tcW w:w="1130" w:type="pct"/>
                  <w:vAlign w:val="center"/>
                </w:tcPr>
                <w:p w14:paraId="71CFB518" w14:textId="77777777" w:rsidR="00135A3A" w:rsidRPr="00603221" w:rsidRDefault="00135A3A" w:rsidP="00135A3A">
                  <w:pPr>
                    <w:spacing w:line="276" w:lineRule="auto"/>
                    <w:rPr>
                      <w:lang w:val="el-GR"/>
                    </w:rPr>
                  </w:pPr>
                </w:p>
              </w:tc>
              <w:tc>
                <w:tcPr>
                  <w:tcW w:w="553" w:type="pct"/>
                  <w:vAlign w:val="center"/>
                </w:tcPr>
                <w:p w14:paraId="48633F19" w14:textId="77777777" w:rsidR="00135A3A" w:rsidRPr="00603221" w:rsidRDefault="00135A3A" w:rsidP="00135A3A">
                  <w:pPr>
                    <w:spacing w:line="276" w:lineRule="auto"/>
                    <w:rPr>
                      <w:lang w:val="el-GR"/>
                    </w:rPr>
                  </w:pPr>
                </w:p>
              </w:tc>
              <w:tc>
                <w:tcPr>
                  <w:tcW w:w="795" w:type="pct"/>
                  <w:shd w:val="clear" w:color="auto" w:fill="C0C0C0"/>
                </w:tcPr>
                <w:p w14:paraId="227872C8" w14:textId="77777777" w:rsidR="00135A3A" w:rsidRPr="00603221" w:rsidRDefault="00135A3A" w:rsidP="00135A3A">
                  <w:pPr>
                    <w:spacing w:line="276" w:lineRule="auto"/>
                    <w:rPr>
                      <w:lang w:val="el-GR"/>
                    </w:rPr>
                  </w:pPr>
                </w:p>
              </w:tc>
            </w:tr>
            <w:tr w:rsidR="00135A3A" w:rsidRPr="003F770C" w14:paraId="6B069433" w14:textId="77777777" w:rsidTr="00F05738">
              <w:trPr>
                <w:trHeight w:val="380"/>
              </w:trPr>
              <w:tc>
                <w:tcPr>
                  <w:tcW w:w="3653" w:type="pct"/>
                  <w:gridSpan w:val="3"/>
                  <w:shd w:val="clear" w:color="auto" w:fill="C0C0C0"/>
                  <w:vAlign w:val="center"/>
                </w:tcPr>
                <w:p w14:paraId="5D709E82"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447DCE79" w14:textId="77777777" w:rsidR="00135A3A" w:rsidRPr="00603221" w:rsidRDefault="00135A3A" w:rsidP="00135A3A">
                  <w:pPr>
                    <w:spacing w:line="276" w:lineRule="auto"/>
                    <w:rPr>
                      <w:lang w:val="el-GR"/>
                    </w:rPr>
                  </w:pPr>
                </w:p>
              </w:tc>
              <w:tc>
                <w:tcPr>
                  <w:tcW w:w="795" w:type="pct"/>
                  <w:shd w:val="clear" w:color="auto" w:fill="C0C0C0"/>
                </w:tcPr>
                <w:p w14:paraId="2966E25B" w14:textId="77777777" w:rsidR="00135A3A" w:rsidRPr="00603221" w:rsidRDefault="00135A3A" w:rsidP="00135A3A">
                  <w:pPr>
                    <w:spacing w:line="276" w:lineRule="auto"/>
                    <w:rPr>
                      <w:lang w:val="el-GR"/>
                    </w:rPr>
                  </w:pPr>
                </w:p>
              </w:tc>
            </w:tr>
          </w:tbl>
          <w:p w14:paraId="76704BE1"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4D1BF18C"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69339E29" w14:textId="77777777" w:rsidTr="009C5EA6">
        <w:tc>
          <w:tcPr>
            <w:tcW w:w="675" w:type="dxa"/>
          </w:tcPr>
          <w:p w14:paraId="751D74D6" w14:textId="77777777" w:rsidR="00135A3A" w:rsidRPr="00603221" w:rsidRDefault="00135A3A" w:rsidP="00135A3A">
            <w:r w:rsidRPr="00603221">
              <w:rPr>
                <w:lang w:val="el-GR"/>
              </w:rPr>
              <w:lastRenderedPageBreak/>
              <w:t>4</w:t>
            </w:r>
            <w:r w:rsidRPr="00603221">
              <w:t>.2</w:t>
            </w:r>
          </w:p>
        </w:tc>
        <w:tc>
          <w:tcPr>
            <w:tcW w:w="9180" w:type="dxa"/>
          </w:tcPr>
          <w:p w14:paraId="0618319A" w14:textId="77777777"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493FAD">
              <w:fldChar w:fldCharType="begin"/>
            </w:r>
            <w:r w:rsidR="00493FAD">
              <w:instrText xml:space="preserve"> REF _Ref496624509 \h  \* MERGEFORMAT </w:instrText>
            </w:r>
            <w:r w:rsidR="00493FAD">
              <w:fldChar w:fldCharType="separate"/>
            </w:r>
            <w:r w:rsidR="00DF1040" w:rsidRPr="00603221">
              <w:rPr>
                <w:lang w:val="el-GR"/>
              </w:rPr>
              <w:t xml:space="preserve">ΠΑΡΑΡΤΗΜΑ </w:t>
            </w:r>
            <w:r w:rsidR="00DF1040" w:rsidRPr="00DF1040">
              <w:t>Ι</w:t>
            </w:r>
            <w:r w:rsidR="00DF1040" w:rsidRPr="00603221">
              <w:t>V</w:t>
            </w:r>
            <w:r w:rsidR="00DF1040" w:rsidRPr="00603221">
              <w:rPr>
                <w:lang w:val="el-GR"/>
              </w:rPr>
              <w:t xml:space="preserve"> – Υπόδειγμα Βιογραφικού Σημειώματος</w:t>
            </w:r>
            <w:r w:rsidR="00493FAD">
              <w:fldChar w:fldCharType="end"/>
            </w:r>
            <w:r w:rsidRPr="00603221">
              <w:rPr>
                <w:lang w:val="el-GR"/>
              </w:rPr>
              <w:t>»)</w:t>
            </w:r>
          </w:p>
        </w:tc>
      </w:tr>
    </w:tbl>
    <w:p w14:paraId="7C477417" w14:textId="77777777" w:rsidR="00814752" w:rsidRPr="00603221" w:rsidRDefault="00814752">
      <w:pPr>
        <w:rPr>
          <w:b/>
          <w:bCs/>
          <w:lang w:val="el-GR"/>
        </w:rPr>
      </w:pPr>
    </w:p>
    <w:p w14:paraId="5C3D9775" w14:textId="77777777"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496541651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b/>
          <w:lang w:val="el-GR"/>
        </w:rPr>
        <w:t>2.2.7</w:t>
      </w:r>
      <w:r w:rsidR="00493FAD">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3F770C" w14:paraId="0A662B14" w14:textId="77777777" w:rsidTr="009C5EA6">
        <w:trPr>
          <w:trHeight w:val="711"/>
        </w:trPr>
        <w:tc>
          <w:tcPr>
            <w:tcW w:w="675" w:type="dxa"/>
            <w:shd w:val="clear" w:color="auto" w:fill="D9D9D9"/>
          </w:tcPr>
          <w:p w14:paraId="41E83C25"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05582CB7" w14:textId="77777777"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496541651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b/>
                <w:lang w:val="el-GR"/>
              </w:rPr>
              <w:t>2.2.7</w:t>
            </w:r>
            <w:r w:rsidR="00493FAD">
              <w:fldChar w:fldCharType="end"/>
            </w:r>
          </w:p>
          <w:p w14:paraId="22B810B8"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3F770C" w14:paraId="1AC4835F" w14:textId="77777777" w:rsidTr="009C5EA6">
        <w:trPr>
          <w:trHeight w:val="1480"/>
        </w:trPr>
        <w:tc>
          <w:tcPr>
            <w:tcW w:w="675" w:type="dxa"/>
          </w:tcPr>
          <w:p w14:paraId="0C8F55A4" w14:textId="77777777" w:rsidR="00BD358F" w:rsidRPr="00603221" w:rsidRDefault="00C40FB9" w:rsidP="009C5EA6">
            <w:r w:rsidRPr="00603221">
              <w:rPr>
                <w:lang w:val="el-GR"/>
              </w:rPr>
              <w:t>5</w:t>
            </w:r>
            <w:r w:rsidR="00BD358F" w:rsidRPr="00603221">
              <w:t>.1</w:t>
            </w:r>
          </w:p>
        </w:tc>
        <w:tc>
          <w:tcPr>
            <w:tcW w:w="9180" w:type="dxa"/>
          </w:tcPr>
          <w:p w14:paraId="71D530F8"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7FF08EED" w14:textId="77777777" w:rsidR="00221291" w:rsidRPr="00603221" w:rsidRDefault="00221291">
      <w:pPr>
        <w:rPr>
          <w:b/>
          <w:bCs/>
          <w:lang w:val="el-GR"/>
        </w:rPr>
      </w:pPr>
    </w:p>
    <w:p w14:paraId="4AA81BE0"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2E422AEE"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B75BC09"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2EBB7B5D"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w:t>
      </w:r>
      <w:r w:rsidRPr="00374B84">
        <w:rPr>
          <w:lang w:val="el-GR"/>
        </w:rPr>
        <w:lastRenderedPageBreak/>
        <w:t>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69786D4F"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C065753"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A50ED03"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DA1481B"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F58209B"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2E7AA41"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C7B788C" w14:textId="77777777" w:rsidR="008338F0" w:rsidRPr="00603221" w:rsidRDefault="008338F0">
      <w:pPr>
        <w:rPr>
          <w:b/>
          <w:bCs/>
          <w:lang w:val="el-GR"/>
        </w:rPr>
      </w:pPr>
    </w:p>
    <w:p w14:paraId="57CC7324"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96A15A7"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55CD7EE2"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7898E6D"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329BBC6" w14:textId="77777777" w:rsidR="00C81258" w:rsidRDefault="00C81258" w:rsidP="00AC2E76">
      <w:pPr>
        <w:rPr>
          <w:lang w:val="el-GR"/>
        </w:rPr>
      </w:pPr>
    </w:p>
    <w:p w14:paraId="73155C0A" w14:textId="77777777" w:rsidR="002B2F6A" w:rsidRPr="002B2F6A" w:rsidRDefault="002B2F6A" w:rsidP="00C81258">
      <w:pPr>
        <w:rPr>
          <w:lang w:val="el-GR"/>
        </w:rPr>
      </w:pPr>
      <w:r w:rsidRPr="002B2F6A">
        <w:rPr>
          <w:b/>
          <w:bCs/>
          <w:lang w:val="el-GR"/>
        </w:rPr>
        <w:lastRenderedPageBreak/>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578E5EC"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A1943B5" w14:textId="77777777" w:rsidR="00C81258" w:rsidRPr="00603221" w:rsidRDefault="00C81258" w:rsidP="00AC2E76">
      <w:pPr>
        <w:rPr>
          <w:b/>
          <w:bCs/>
          <w:i/>
          <w:color w:val="5B9BD5"/>
          <w:lang w:val="el-GR"/>
        </w:rPr>
      </w:pPr>
    </w:p>
    <w:p w14:paraId="164760B5" w14:textId="77777777" w:rsidR="002B2F6A" w:rsidRDefault="003355E7" w:rsidP="002B2F6A">
      <w:pPr>
        <w:rPr>
          <w:lang w:val="el-GR"/>
        </w:rPr>
      </w:pPr>
      <w:r w:rsidRPr="00603221">
        <w:rPr>
          <w:b/>
          <w:bCs/>
          <w:lang w:val="el-GR"/>
        </w:rPr>
        <w:t>Β.</w:t>
      </w:r>
      <w:r w:rsidR="005F6FEE">
        <w:rPr>
          <w:b/>
          <w:bCs/>
          <w:lang w:val="el-GR"/>
        </w:rPr>
        <w:t>8</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B55AD16" w14:textId="77777777"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2B2F6A">
        <w:rPr>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30DDFAB6"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4EE7EA2A" w14:textId="77777777" w:rsidR="00EB1543" w:rsidRPr="00603221" w:rsidRDefault="00EB1543" w:rsidP="00EB1543">
      <w:pPr>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20F2320" w14:textId="77777777" w:rsidR="002B2F6A" w:rsidRPr="00611572" w:rsidRDefault="002B2F6A" w:rsidP="002B2F6A">
      <w:pPr>
        <w:rPr>
          <w:b/>
          <w:bCs/>
          <w:lang w:val="el-GR"/>
        </w:rPr>
      </w:pPr>
      <w:r>
        <w:rPr>
          <w:b/>
          <w:bCs/>
          <w:lang w:val="el-GR"/>
        </w:rPr>
        <w:t>Β.1</w:t>
      </w:r>
      <w:r w:rsidR="005F6FEE">
        <w:rPr>
          <w:b/>
          <w:bCs/>
          <w:lang w:val="el-GR"/>
        </w:rPr>
        <w:t>0</w:t>
      </w:r>
      <w:r>
        <w:rPr>
          <w:b/>
          <w:bCs/>
          <w:lang w:val="el-GR"/>
        </w:rPr>
        <w:t xml:space="preserve">. </w:t>
      </w:r>
      <w:r w:rsidRPr="00611572">
        <w:rPr>
          <w:b/>
          <w:bCs/>
          <w:lang w:val="el-GR"/>
        </w:rPr>
        <w:t>Επισημαίνεται ότι γίνονται αποδεκτές:</w:t>
      </w:r>
    </w:p>
    <w:p w14:paraId="09C3629D"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7AAC84D" w14:textId="77777777" w:rsidR="00597F8A" w:rsidRPr="003E1CBC" w:rsidRDefault="002B2F6A" w:rsidP="00EF0725">
      <w:pPr>
        <w:numPr>
          <w:ilvl w:val="0"/>
          <w:numId w:val="5"/>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5DD2EC57" w14:textId="77777777" w:rsidR="00C33C73" w:rsidRPr="00603221" w:rsidRDefault="00C33C73" w:rsidP="003A109E">
      <w:pPr>
        <w:pStyle w:val="2"/>
        <w:rPr>
          <w:rFonts w:cs="Tahoma"/>
          <w:lang w:val="el-GR"/>
        </w:rPr>
      </w:pPr>
      <w:r w:rsidRPr="00603221">
        <w:rPr>
          <w:rFonts w:cs="Tahoma"/>
          <w:lang w:val="el-GR"/>
        </w:rPr>
        <w:lastRenderedPageBreak/>
        <w:tab/>
      </w:r>
      <w:bookmarkStart w:id="172" w:name="_Toc97194289"/>
      <w:bookmarkStart w:id="173" w:name="_Toc97194431"/>
      <w:bookmarkStart w:id="174" w:name="_Toc124333486"/>
      <w:r w:rsidRPr="00603221">
        <w:rPr>
          <w:rFonts w:cs="Tahoma"/>
          <w:lang w:val="el-GR"/>
        </w:rPr>
        <w:t>Κριτήρια Ανάθεσης</w:t>
      </w:r>
      <w:bookmarkEnd w:id="172"/>
      <w:bookmarkEnd w:id="173"/>
      <w:bookmarkEnd w:id="174"/>
      <w:r w:rsidRPr="00603221">
        <w:rPr>
          <w:rFonts w:cs="Tahoma"/>
          <w:lang w:val="el-GR"/>
        </w:rPr>
        <w:t xml:space="preserve"> </w:t>
      </w:r>
    </w:p>
    <w:p w14:paraId="7FC1B28C" w14:textId="77777777" w:rsidR="008338F0" w:rsidRPr="00603221" w:rsidRDefault="003355E7" w:rsidP="00A9034C">
      <w:pPr>
        <w:pStyle w:val="3"/>
        <w:ind w:left="709" w:hanging="709"/>
        <w:rPr>
          <w:lang w:val="el-GR"/>
        </w:rPr>
      </w:pPr>
      <w:bookmarkStart w:id="175" w:name="_Ref496542191"/>
      <w:bookmarkStart w:id="176" w:name="_Toc97194290"/>
      <w:bookmarkStart w:id="177" w:name="_Toc97194432"/>
      <w:bookmarkStart w:id="178" w:name="_Toc124333487"/>
      <w:r w:rsidRPr="00603221">
        <w:rPr>
          <w:lang w:val="el-GR"/>
        </w:rPr>
        <w:t>Κριτήριο ανάθεσης</w:t>
      </w:r>
      <w:bookmarkEnd w:id="175"/>
      <w:bookmarkEnd w:id="176"/>
      <w:bookmarkEnd w:id="177"/>
      <w:bookmarkEnd w:id="178"/>
    </w:p>
    <w:p w14:paraId="44EBA91C"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1FC36194"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25832C68" w14:textId="77777777" w:rsidR="00C40FB9" w:rsidRPr="00603221" w:rsidRDefault="00C40FB9" w:rsidP="0001217D">
      <w:pPr>
        <w:rPr>
          <w:lang w:val="el-GR"/>
        </w:rPr>
      </w:pPr>
    </w:p>
    <w:p w14:paraId="344B49C1" w14:textId="77777777" w:rsidR="0001217D" w:rsidRPr="00603221" w:rsidRDefault="0001217D" w:rsidP="00603221">
      <w:pPr>
        <w:pStyle w:val="4"/>
        <w:rPr>
          <w:rFonts w:cs="Tahoma"/>
          <w:szCs w:val="22"/>
          <w:u w:val="single"/>
          <w:lang w:val="el-GR"/>
        </w:rPr>
      </w:pPr>
      <w:bookmarkStart w:id="179" w:name="_Toc9049526"/>
      <w:bookmarkStart w:id="180" w:name="_Toc9050798"/>
      <w:bookmarkStart w:id="181" w:name="_Toc16061711"/>
      <w:bookmarkStart w:id="182" w:name="_Toc25743321"/>
      <w:bookmarkStart w:id="183" w:name="_Toc26592535"/>
      <w:bookmarkStart w:id="184" w:name="_Toc43634791"/>
      <w:bookmarkStart w:id="185" w:name="_Toc44821171"/>
      <w:bookmarkStart w:id="186" w:name="_Toc48552963"/>
      <w:bookmarkStart w:id="187" w:name="_Toc49074409"/>
      <w:bookmarkStart w:id="188" w:name="_Toc286055470"/>
      <w:bookmarkStart w:id="189" w:name="_Toc97194294"/>
      <w:bookmarkStart w:id="190" w:name="_Toc124333488"/>
      <w:r w:rsidRPr="00603221">
        <w:rPr>
          <w:rFonts w:cs="Tahoma"/>
          <w:szCs w:val="22"/>
          <w:u w:val="single"/>
          <w:lang w:val="el-GR"/>
        </w:rPr>
        <w:t>Διαμόρφωση συγκριτικού κόστους Προσφοράς</w:t>
      </w:r>
      <w:bookmarkEnd w:id="179"/>
      <w:bookmarkEnd w:id="180"/>
      <w:bookmarkEnd w:id="181"/>
      <w:bookmarkEnd w:id="182"/>
      <w:bookmarkEnd w:id="183"/>
      <w:bookmarkEnd w:id="184"/>
      <w:bookmarkEnd w:id="185"/>
      <w:bookmarkEnd w:id="186"/>
      <w:bookmarkEnd w:id="187"/>
      <w:bookmarkEnd w:id="188"/>
      <w:bookmarkEnd w:id="189"/>
      <w:bookmarkEnd w:id="190"/>
    </w:p>
    <w:p w14:paraId="47593EE4"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45CE7922" w14:textId="77777777"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341F4B" w:rsidRPr="00123153">
        <w:rPr>
          <w:lang w:val="el-GR"/>
        </w:rPr>
        <w:fldChar w:fldCharType="begin"/>
      </w:r>
      <w:r w:rsidR="00694974" w:rsidRPr="00123153">
        <w:rPr>
          <w:lang w:val="el-GR"/>
        </w:rPr>
        <w:instrText xml:space="preserve"> REF _Ref40980023 \h </w:instrText>
      </w:r>
      <w:r w:rsidR="00341F4B" w:rsidRPr="00123153">
        <w:rPr>
          <w:lang w:val="el-GR"/>
        </w:rPr>
      </w:r>
      <w:r w:rsidR="00341F4B" w:rsidRPr="00123153">
        <w:rPr>
          <w:lang w:val="el-GR"/>
        </w:rPr>
        <w:fldChar w:fldCharType="separate"/>
      </w:r>
      <w:r w:rsidR="00DF1040" w:rsidRPr="00603221">
        <w:rPr>
          <w:lang w:val="el-GR"/>
        </w:rPr>
        <w:t xml:space="preserve">ΠΑΡΑΡΤΗΜΑ </w:t>
      </w:r>
      <w:r w:rsidR="00DF1040" w:rsidRPr="00603221">
        <w:t>VI</w:t>
      </w:r>
      <w:r w:rsidR="00DF1040" w:rsidRPr="00603221">
        <w:rPr>
          <w:lang w:val="el-GR"/>
        </w:rPr>
        <w:t xml:space="preserve"> – Υπόδειγμα Οικονομικής Προσφοράς</w:t>
      </w:r>
      <w:r w:rsidR="00341F4B" w:rsidRPr="00123153">
        <w:rPr>
          <w:lang w:val="el-GR"/>
        </w:rPr>
        <w:fldChar w:fldCharType="end"/>
      </w:r>
      <w:r w:rsidR="007F03FD" w:rsidRPr="00123153">
        <w:rPr>
          <w:lang w:val="el-GR"/>
        </w:rPr>
        <w:t xml:space="preserve">, </w:t>
      </w:r>
      <w:r w:rsidR="00341F4B" w:rsidRPr="00123153">
        <w:rPr>
          <w:lang w:val="en-US"/>
        </w:rPr>
        <w:fldChar w:fldCharType="begin"/>
      </w:r>
      <w:r w:rsidR="00123153" w:rsidRPr="00123153">
        <w:rPr>
          <w:lang w:val="el-GR"/>
        </w:rPr>
        <w:instrText xml:space="preserve"> REF _Ref104352824 \h </w:instrText>
      </w:r>
      <w:r w:rsidR="00341F4B" w:rsidRPr="00123153">
        <w:rPr>
          <w:lang w:val="en-US"/>
        </w:rPr>
      </w:r>
      <w:r w:rsidR="00341F4B" w:rsidRPr="00123153">
        <w:rPr>
          <w:lang w:val="en-US"/>
        </w:rPr>
        <w:fldChar w:fldCharType="separate"/>
      </w:r>
      <w:r w:rsidR="00DF1040" w:rsidRPr="00C4217E">
        <w:rPr>
          <w:lang w:val="el-GR"/>
        </w:rPr>
        <w:t>Συγκεντρωτικός Πίνακας Οικονομικής Προσφοράς Έργου</w:t>
      </w:r>
      <w:r w:rsidR="00341F4B"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1D09F20F" w14:textId="77777777" w:rsidR="00EB4B2B" w:rsidRPr="00603221" w:rsidRDefault="00EB4B2B" w:rsidP="00766AC6">
      <w:pPr>
        <w:rPr>
          <w:b/>
          <w:u w:val="single"/>
          <w:lang w:val="el-GR"/>
        </w:rPr>
      </w:pPr>
    </w:p>
    <w:p w14:paraId="2197E1B9" w14:textId="77777777" w:rsidR="00221291" w:rsidRPr="00603221" w:rsidRDefault="00221291">
      <w:pPr>
        <w:suppressAutoHyphens w:val="0"/>
        <w:spacing w:after="0"/>
        <w:jc w:val="left"/>
        <w:rPr>
          <w:lang w:val="el-GR"/>
        </w:rPr>
      </w:pPr>
      <w:r w:rsidRPr="00603221">
        <w:rPr>
          <w:lang w:val="el-GR"/>
        </w:rPr>
        <w:br w:type="page"/>
      </w:r>
    </w:p>
    <w:p w14:paraId="5ABB397E" w14:textId="77777777" w:rsidR="004629AE" w:rsidRPr="00603221" w:rsidRDefault="004629AE">
      <w:pPr>
        <w:rPr>
          <w:lang w:val="el-GR"/>
        </w:rPr>
      </w:pPr>
    </w:p>
    <w:p w14:paraId="5B9974F5" w14:textId="77777777" w:rsidR="008338F0" w:rsidRPr="00603221" w:rsidRDefault="003355E7" w:rsidP="003A109E">
      <w:pPr>
        <w:pStyle w:val="2"/>
        <w:rPr>
          <w:rFonts w:cs="Tahoma"/>
          <w:lang w:val="el-GR"/>
        </w:rPr>
      </w:pPr>
      <w:r w:rsidRPr="00603221">
        <w:rPr>
          <w:rFonts w:cs="Tahoma"/>
          <w:lang w:val="el-GR"/>
        </w:rPr>
        <w:tab/>
      </w:r>
      <w:bookmarkStart w:id="191" w:name="_Toc97194296"/>
      <w:bookmarkStart w:id="192" w:name="_Toc97194435"/>
      <w:bookmarkStart w:id="193" w:name="_Toc124333489"/>
      <w:r w:rsidRPr="00603221">
        <w:rPr>
          <w:rFonts w:cs="Tahoma"/>
          <w:lang w:val="el-GR"/>
        </w:rPr>
        <w:t>Κατάρτιση - Περιεχόμενο Προσφορών</w:t>
      </w:r>
      <w:bookmarkEnd w:id="191"/>
      <w:bookmarkEnd w:id="192"/>
      <w:bookmarkEnd w:id="193"/>
    </w:p>
    <w:p w14:paraId="2928C135" w14:textId="77777777" w:rsidR="008338F0" w:rsidRPr="00603221" w:rsidRDefault="003355E7" w:rsidP="005A1609">
      <w:pPr>
        <w:pStyle w:val="3"/>
        <w:ind w:left="709" w:hanging="709"/>
        <w:rPr>
          <w:lang w:val="el-GR"/>
        </w:rPr>
      </w:pPr>
      <w:bookmarkStart w:id="194" w:name="_Ref496542253"/>
      <w:bookmarkStart w:id="195" w:name="_Toc97194297"/>
      <w:bookmarkStart w:id="196" w:name="_Toc97194436"/>
      <w:bookmarkStart w:id="197" w:name="_Toc124333490"/>
      <w:r w:rsidRPr="00603221">
        <w:rPr>
          <w:lang w:val="el-GR"/>
        </w:rPr>
        <w:t>Γενικοί όροι υποβολής προσφορών</w:t>
      </w:r>
      <w:bookmarkEnd w:id="194"/>
      <w:bookmarkEnd w:id="195"/>
      <w:bookmarkEnd w:id="196"/>
      <w:bookmarkEnd w:id="197"/>
    </w:p>
    <w:p w14:paraId="1B88DECE"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6CD8426D"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3F793547"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27FDAB01"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49960068" w14:textId="77777777" w:rsidR="002B2F6A" w:rsidRPr="002B2F6A" w:rsidRDefault="002B2F6A" w:rsidP="002B2F6A">
      <w:pPr>
        <w:rPr>
          <w:color w:val="000000"/>
          <w:lang w:val="el-GR" w:eastAsia="el-GR"/>
        </w:rPr>
      </w:pPr>
    </w:p>
    <w:p w14:paraId="1A9A74B8" w14:textId="77777777" w:rsidR="008338F0" w:rsidRPr="00603221" w:rsidRDefault="003355E7" w:rsidP="005A1609">
      <w:pPr>
        <w:pStyle w:val="3"/>
        <w:ind w:left="709" w:hanging="709"/>
        <w:rPr>
          <w:lang w:val="el-GR"/>
        </w:rPr>
      </w:pPr>
      <w:bookmarkStart w:id="198" w:name="_Toc74566860"/>
      <w:bookmarkStart w:id="199" w:name="_Ref496542299"/>
      <w:bookmarkStart w:id="200" w:name="_Toc97194298"/>
      <w:bookmarkStart w:id="201" w:name="_Toc97194437"/>
      <w:bookmarkStart w:id="202" w:name="_Toc124333491"/>
      <w:bookmarkEnd w:id="198"/>
      <w:r w:rsidRPr="00603221">
        <w:rPr>
          <w:lang w:val="el-GR"/>
        </w:rPr>
        <w:t>Χρόνος και Τρόπος υποβολής προσφορών</w:t>
      </w:r>
      <w:bookmarkEnd w:id="199"/>
      <w:bookmarkEnd w:id="200"/>
      <w:bookmarkEnd w:id="201"/>
      <w:bookmarkEnd w:id="202"/>
      <w:r w:rsidRPr="00603221">
        <w:rPr>
          <w:lang w:val="el-GR"/>
        </w:rPr>
        <w:t xml:space="preserve"> </w:t>
      </w:r>
    </w:p>
    <w:p w14:paraId="327C6FA4" w14:textId="77777777" w:rsidR="008338F0" w:rsidRDefault="008338F0" w:rsidP="00DB2BAF">
      <w:pPr>
        <w:rPr>
          <w:lang w:val="el-GR"/>
        </w:rPr>
      </w:pPr>
    </w:p>
    <w:p w14:paraId="6AD3B447" w14:textId="77777777" w:rsidR="004B759E" w:rsidRPr="00821852" w:rsidRDefault="000F0E29" w:rsidP="00D472F0">
      <w:pPr>
        <w:rPr>
          <w:b/>
          <w:bCs/>
          <w:lang w:val="el-GR"/>
        </w:rPr>
      </w:pPr>
      <w:bookmarkStart w:id="203" w:name="_Toc74566862"/>
      <w:bookmarkStart w:id="204" w:name="_Toc97194299"/>
      <w:bookmarkEnd w:id="203"/>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40979373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1.5</w:t>
      </w:r>
      <w:r w:rsidR="00493FAD">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4"/>
    </w:p>
    <w:p w14:paraId="56B7EF7E"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696B9D99" w14:textId="77777777" w:rsidR="000F0E29" w:rsidRPr="000F0E29" w:rsidRDefault="000F0E29" w:rsidP="00D472F0">
      <w:pPr>
        <w:rPr>
          <w:lang w:val="el-GR"/>
        </w:rPr>
      </w:pPr>
      <w:bookmarkStart w:id="205" w:name="_Toc97194300"/>
    </w:p>
    <w:p w14:paraId="6089D4D7"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5"/>
    </w:p>
    <w:p w14:paraId="22B72947"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7B75538" w14:textId="77777777" w:rsidR="004B759E" w:rsidRPr="00A334BA" w:rsidRDefault="004B759E" w:rsidP="00821852">
      <w:pPr>
        <w:rPr>
          <w:lang w:val="el-GR"/>
        </w:rPr>
      </w:pPr>
    </w:p>
    <w:p w14:paraId="7F4D29AB"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E448DA4" w14:textId="77777777" w:rsidR="000F0E29" w:rsidRPr="000F0E29" w:rsidRDefault="000F0E29" w:rsidP="00D472F0">
      <w:pPr>
        <w:rPr>
          <w:lang w:val="el-GR"/>
        </w:rPr>
      </w:pPr>
      <w:bookmarkStart w:id="206" w:name="_Toc74566865"/>
      <w:bookmarkStart w:id="207" w:name="_Toc97194301"/>
      <w:bookmarkEnd w:id="206"/>
    </w:p>
    <w:p w14:paraId="36FAA49F"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7"/>
      <w:r w:rsidR="004B759E" w:rsidRPr="00821852">
        <w:rPr>
          <w:lang w:val="el-GR"/>
        </w:rPr>
        <w:t xml:space="preserve"> </w:t>
      </w:r>
    </w:p>
    <w:p w14:paraId="488A2BA6"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7B94882"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A1F8ED4"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7B70832"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3C2544F" w14:textId="77777777" w:rsidR="00D472F0" w:rsidRPr="00D472F0" w:rsidRDefault="00D472F0" w:rsidP="000F0E29">
      <w:pPr>
        <w:rPr>
          <w:lang w:val="el-GR"/>
        </w:rPr>
      </w:pPr>
      <w:bookmarkStart w:id="208" w:name="_Ref75869622"/>
      <w:bookmarkStart w:id="209" w:name="_Toc97194302"/>
    </w:p>
    <w:p w14:paraId="612934FC" w14:textId="77777777"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10" w:name="_Toc74566867"/>
      <w:bookmarkStart w:id="211" w:name="_Toc74566868"/>
      <w:bookmarkStart w:id="212" w:name="_Toc74566869"/>
      <w:bookmarkStart w:id="213" w:name="_Toc74566870"/>
      <w:bookmarkEnd w:id="210"/>
      <w:bookmarkEnd w:id="211"/>
      <w:bookmarkEnd w:id="212"/>
      <w:bookmarkEnd w:id="213"/>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510087097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ΠΑΡΑΡΤΗΜΑ V – Υπόδειγμα Τεχνικής Προσφοράς</w:t>
      </w:r>
      <w:r w:rsidR="00493FAD">
        <w:fldChar w:fldCharType="end"/>
      </w:r>
      <w:r w:rsidR="00AE32CA" w:rsidRPr="00821852">
        <w:rPr>
          <w:lang w:val="el-GR"/>
        </w:rPr>
        <w:t xml:space="preserve"> &amp;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510087099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603221">
        <w:rPr>
          <w:lang w:val="el-GR"/>
        </w:rPr>
        <w:t xml:space="preserve">ΠΑΡΑΡΤΗΜΑ </w:t>
      </w:r>
      <w:r w:rsidR="00DF1040" w:rsidRPr="00DF1040">
        <w:rPr>
          <w:lang w:val="el-GR"/>
        </w:rPr>
        <w:t>VI</w:t>
      </w:r>
      <w:r w:rsidR="00DF1040" w:rsidRPr="00603221">
        <w:rPr>
          <w:lang w:val="el-GR"/>
        </w:rPr>
        <w:t xml:space="preserve"> – Υπόδειγμα Οικονομικής Προσφοράς</w:t>
      </w:r>
      <w:r w:rsidR="00493FAD">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8"/>
      <w:bookmarkEnd w:id="209"/>
    </w:p>
    <w:p w14:paraId="04E2A308" w14:textId="77777777" w:rsidR="00FC039B" w:rsidRPr="00FC039B" w:rsidRDefault="00FC039B" w:rsidP="00FC039B">
      <w:pPr>
        <w:rPr>
          <w:lang w:val="el-GR"/>
        </w:rPr>
      </w:pPr>
    </w:p>
    <w:p w14:paraId="05952A93" w14:textId="77777777" w:rsidR="004E36A7" w:rsidRPr="00821852" w:rsidRDefault="000F0E29" w:rsidP="00D472F0">
      <w:pPr>
        <w:rPr>
          <w:lang w:val="el-GR"/>
        </w:rPr>
      </w:pPr>
      <w:bookmarkStart w:id="214" w:name="_Toc74566872"/>
      <w:bookmarkStart w:id="215" w:name="_Toc74566873"/>
      <w:bookmarkStart w:id="216" w:name="_Toc97194304"/>
      <w:bookmarkEnd w:id="214"/>
      <w:bookmarkEnd w:id="215"/>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16"/>
    </w:p>
    <w:p w14:paraId="468EF383" w14:textId="77777777" w:rsidR="004E36A7" w:rsidRPr="008A2283" w:rsidRDefault="004E36A7" w:rsidP="004E36A7">
      <w:pPr>
        <w:rPr>
          <w:color w:val="000000"/>
          <w:lang w:val="el-GR"/>
        </w:rPr>
      </w:pPr>
      <w:bookmarkStart w:id="217"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7520C593"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05488234"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49B7CAA6"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AE62044"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970A200"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5103B6E9"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68CEB7A"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17"/>
    </w:p>
    <w:p w14:paraId="37327133"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252D8F1D"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FD8205A"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015E0E3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10540E9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03BFF8E5"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76BC1FD9"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2A1EC84C" w14:textId="77777777" w:rsidR="000674D2" w:rsidRPr="00CE38E4" w:rsidRDefault="000674D2" w:rsidP="000674D2">
      <w:pPr>
        <w:rPr>
          <w:lang w:val="el-GR"/>
        </w:rPr>
      </w:pPr>
      <w:r w:rsidRPr="00CB7A20">
        <w:rPr>
          <w:lang w:val="el-GR"/>
        </w:rPr>
        <w:lastRenderedPageBreak/>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9F6E299"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0F60035E"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16DE352"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1FB6A725" w14:textId="77777777" w:rsidR="00CA1F25" w:rsidRPr="00603221" w:rsidRDefault="00CA1F25">
      <w:pPr>
        <w:rPr>
          <w:i/>
          <w:iCs/>
          <w:color w:val="5B9BD5"/>
          <w:lang w:val="el-GR"/>
        </w:rPr>
      </w:pPr>
    </w:p>
    <w:p w14:paraId="3D36EEB7" w14:textId="77777777" w:rsidR="008338F0" w:rsidRPr="005A1609" w:rsidRDefault="003355E7" w:rsidP="005A1609">
      <w:pPr>
        <w:pStyle w:val="3"/>
        <w:ind w:left="709" w:hanging="709"/>
        <w:rPr>
          <w:lang w:val="el-GR"/>
        </w:rPr>
      </w:pPr>
      <w:bookmarkStart w:id="218" w:name="_Ref496542340"/>
      <w:bookmarkStart w:id="219" w:name="_Toc97194305"/>
      <w:bookmarkStart w:id="220" w:name="_Toc97194438"/>
      <w:bookmarkStart w:id="221" w:name="_Toc124333492"/>
      <w:r w:rsidRPr="00603221">
        <w:rPr>
          <w:lang w:val="el-GR"/>
        </w:rPr>
        <w:t>Περιεχόμενα Φακέλου «Δικαιολογητικά Συμμετοχής - Τεχνική Προσφορά»</w:t>
      </w:r>
      <w:bookmarkEnd w:id="218"/>
      <w:bookmarkEnd w:id="219"/>
      <w:bookmarkEnd w:id="220"/>
      <w:bookmarkEnd w:id="221"/>
      <w:r w:rsidRPr="00603221">
        <w:rPr>
          <w:lang w:val="el-GR"/>
        </w:rPr>
        <w:t xml:space="preserve"> </w:t>
      </w:r>
    </w:p>
    <w:p w14:paraId="7F70A5C3" w14:textId="77777777" w:rsidR="002C7E9A" w:rsidRPr="003329FF" w:rsidRDefault="002C7E9A" w:rsidP="0069435C">
      <w:pPr>
        <w:pStyle w:val="4"/>
        <w:rPr>
          <w:rStyle w:val="Heading4Char"/>
          <w:rFonts w:ascii="Tahoma" w:hAnsi="Tahoma" w:cs="Tahoma"/>
          <w:b/>
          <w:bCs/>
          <w:sz w:val="22"/>
        </w:rPr>
      </w:pPr>
      <w:bookmarkStart w:id="222" w:name="_Toc74566876"/>
      <w:bookmarkStart w:id="223" w:name="_Ref55324286"/>
      <w:bookmarkStart w:id="224" w:name="_Toc97194306"/>
      <w:bookmarkStart w:id="225" w:name="_Toc124333493"/>
      <w:bookmarkEnd w:id="222"/>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23"/>
      <w:bookmarkEnd w:id="224"/>
      <w:bookmarkEnd w:id="225"/>
      <w:proofErr w:type="spellEnd"/>
    </w:p>
    <w:p w14:paraId="1F942E64"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12C4723F"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155F8C0B" w14:textId="77777777"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6" w:name="_Hlk118712722"/>
      <w:r w:rsidR="00341F4B"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341F4B" w:rsidRPr="00603221">
        <w:rPr>
          <w:lang w:val="el-GR"/>
        </w:rPr>
      </w:r>
      <w:r w:rsidR="00341F4B" w:rsidRPr="00603221">
        <w:rPr>
          <w:lang w:val="el-GR"/>
        </w:rPr>
        <w:fldChar w:fldCharType="separate"/>
      </w:r>
      <w:r w:rsidR="00DF1040">
        <w:rPr>
          <w:lang w:val="el-GR"/>
        </w:rPr>
        <w:t>2.1.5</w:t>
      </w:r>
      <w:r w:rsidR="00341F4B" w:rsidRPr="00603221">
        <w:rPr>
          <w:lang w:val="el-GR"/>
        </w:rPr>
        <w:fldChar w:fldCharType="end"/>
      </w:r>
      <w:bookmarkEnd w:id="226"/>
      <w:r w:rsidRPr="00603221">
        <w:rPr>
          <w:lang w:val="el-GR"/>
        </w:rPr>
        <w:t xml:space="preserve"> και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496542081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color w:val="000000"/>
          <w:lang w:val="el-GR"/>
        </w:rPr>
        <w:t>2.2.2</w:t>
      </w:r>
      <w:r w:rsidR="00493FAD">
        <w:fldChar w:fldCharType="end"/>
      </w:r>
      <w:r>
        <w:rPr>
          <w:color w:val="000000"/>
          <w:lang w:val="el-GR"/>
        </w:rPr>
        <w:t xml:space="preserve"> </w:t>
      </w:r>
      <w:r w:rsidRPr="00BD7E89">
        <w:rPr>
          <w:lang w:val="el-GR"/>
        </w:rPr>
        <w:t xml:space="preserve">αντίστοιχα της παρούσας διακήρυξης.  </w:t>
      </w:r>
    </w:p>
    <w:p w14:paraId="0D8C3B78" w14:textId="77777777" w:rsidR="00CD4F51" w:rsidRPr="00B07864" w:rsidRDefault="00CD4F51" w:rsidP="00CD4F51">
      <w:pPr>
        <w:rPr>
          <w:lang w:val="el-GR"/>
        </w:rPr>
      </w:pPr>
      <w:bookmarkStart w:id="227"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341F4B">
        <w:rPr>
          <w:lang w:val="el-GR"/>
        </w:rPr>
        <w:fldChar w:fldCharType="begin"/>
      </w:r>
      <w:r w:rsidR="009F688B">
        <w:rPr>
          <w:lang w:val="el-GR"/>
        </w:rPr>
        <w:instrText xml:space="preserve"> REF _Ref494118533 \h </w:instrText>
      </w:r>
      <w:r w:rsidR="00341F4B">
        <w:rPr>
          <w:lang w:val="el-GR"/>
        </w:rPr>
      </w:r>
      <w:r w:rsidR="00341F4B">
        <w:rPr>
          <w:lang w:val="el-GR"/>
        </w:rPr>
        <w:fldChar w:fldCharType="separate"/>
      </w:r>
      <w:r w:rsidR="00DF1040" w:rsidRPr="00603221">
        <w:rPr>
          <w:lang w:val="el-GR"/>
        </w:rPr>
        <w:t xml:space="preserve">ΠΑΡΑΡΤΗΜΑ </w:t>
      </w:r>
      <w:r w:rsidR="00DF1040" w:rsidRPr="00603221">
        <w:t>VI</w:t>
      </w:r>
      <w:r w:rsidR="00DF1040" w:rsidRPr="00603221">
        <w:rPr>
          <w:lang w:val="el-GR"/>
        </w:rPr>
        <w:t>Ι – Άλλες Δηλώσεις</w:t>
      </w:r>
      <w:r w:rsidR="00341F4B">
        <w:rPr>
          <w:lang w:val="el-GR"/>
        </w:rPr>
        <w:fldChar w:fldCharType="end"/>
      </w:r>
      <w:r w:rsidRPr="00B07864">
        <w:rPr>
          <w:lang w:val="el-GR"/>
        </w:rPr>
        <w:t>.</w:t>
      </w:r>
    </w:p>
    <w:bookmarkEnd w:id="227"/>
    <w:p w14:paraId="57D22A48" w14:textId="77777777" w:rsidR="007702DC" w:rsidRDefault="007702DC" w:rsidP="002C7E9A">
      <w:pPr>
        <w:rPr>
          <w:lang w:val="el-GR"/>
        </w:rPr>
      </w:pPr>
    </w:p>
    <w:p w14:paraId="34ACF522" w14:textId="77777777"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341F4B">
        <w:rPr>
          <w:lang w:val="el-GR"/>
        </w:rPr>
        <w:fldChar w:fldCharType="begin"/>
      </w:r>
      <w:r>
        <w:rPr>
          <w:lang w:val="el-GR"/>
        </w:rPr>
        <w:instrText xml:space="preserve"> REF _Ref496624736 \h </w:instrText>
      </w:r>
      <w:r w:rsidR="00341F4B">
        <w:rPr>
          <w:lang w:val="el-GR"/>
        </w:rPr>
      </w:r>
      <w:r w:rsidR="00341F4B">
        <w:rPr>
          <w:lang w:val="el-GR"/>
        </w:rPr>
        <w:fldChar w:fldCharType="separate"/>
      </w:r>
      <w:r w:rsidR="00DF1040" w:rsidRPr="00603221">
        <w:rPr>
          <w:color w:val="000099"/>
          <w:lang w:val="el-GR"/>
        </w:rPr>
        <w:t xml:space="preserve">ΠΑΡΑΡΤΗΜΑ ΙΙI – ΕΥΡΩΠΑΙΚΟ ΕΝΙΑΙΟ ΕΓΓΡΑΦΟ ΣΥΜΒΑΣΗΣ (ΕΕΕΣ) </w:t>
      </w:r>
      <w:r w:rsidR="00341F4B">
        <w:rPr>
          <w:lang w:val="el-GR"/>
        </w:rPr>
        <w:fldChar w:fldCharType="end"/>
      </w:r>
      <w:r w:rsidRPr="00197834">
        <w:rPr>
          <w:lang w:val="el-GR"/>
        </w:rPr>
        <w:t xml:space="preserve"> ως Παράρτημα  αυτής. </w:t>
      </w:r>
    </w:p>
    <w:p w14:paraId="6A44DF2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w:t>
      </w:r>
      <w:r w:rsidRPr="00197834">
        <w:rPr>
          <w:lang w:val="el-GR"/>
        </w:rPr>
        <w:lastRenderedPageBreak/>
        <w:t xml:space="preserve">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6F32F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10A13A8B" w14:textId="77777777"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144F9D92"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D5CB0EC" w14:textId="77777777" w:rsidR="00606EF6" w:rsidRPr="00603221" w:rsidRDefault="00606EF6">
      <w:pPr>
        <w:rPr>
          <w:b/>
          <w:u w:val="single"/>
          <w:lang w:val="el-GR"/>
        </w:rPr>
      </w:pPr>
    </w:p>
    <w:p w14:paraId="77FC2120"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1E8FCF33"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0E0C93B3" w14:textId="77777777" w:rsidR="00704D1F" w:rsidRPr="00603221" w:rsidRDefault="00704D1F">
      <w:pPr>
        <w:rPr>
          <w:b/>
          <w:u w:val="single"/>
          <w:lang w:val="el-GR"/>
        </w:rPr>
      </w:pPr>
    </w:p>
    <w:p w14:paraId="138AE809" w14:textId="77777777"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496624736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603221">
        <w:rPr>
          <w:color w:val="000099"/>
          <w:lang w:val="el-GR"/>
        </w:rPr>
        <w:t xml:space="preserve">ΠΑΡΑΡΤΗΜΑ ΙΙI – ΕΥΡΩΠΑΙΚΟ ΕΝΙΑΙΟ ΕΓΓΡΑΦΟ ΣΥΜΒΑΣΗΣ (ΕΕΕΣ) </w:t>
      </w:r>
      <w:r w:rsidR="00493FAD">
        <w:fldChar w:fldCharType="end"/>
      </w:r>
      <w:r w:rsidRPr="00603221">
        <w:rPr>
          <w:lang w:val="el-GR"/>
        </w:rPr>
        <w:t xml:space="preserve">. </w:t>
      </w:r>
    </w:p>
    <w:p w14:paraId="52F468FA"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056C1225"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1E00C852"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1F11B214"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04E97D44"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0C773E92"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55A8289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F2A7350"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A9695F6"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4E03C64C"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01DB39D7" w14:textId="77777777" w:rsidR="00730FB9" w:rsidRPr="00603221" w:rsidRDefault="00730FB9" w:rsidP="00730FB9">
      <w:pPr>
        <w:rPr>
          <w:lang w:val="el-GR"/>
        </w:rPr>
      </w:pPr>
      <w:r w:rsidRPr="00603221">
        <w:rPr>
          <w:lang w:val="el-GR"/>
        </w:rPr>
        <w:lastRenderedPageBreak/>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5246939E"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7899FC2C" w14:textId="77777777" w:rsidR="00FB65FD" w:rsidRPr="00603221" w:rsidRDefault="00FB65FD">
      <w:pPr>
        <w:rPr>
          <w:b/>
          <w:bCs/>
          <w:lang w:val="el-GR"/>
        </w:rPr>
      </w:pPr>
    </w:p>
    <w:p w14:paraId="466C2AC8" w14:textId="77777777" w:rsidR="002C7E9A" w:rsidRPr="00603221" w:rsidRDefault="002C7E9A">
      <w:pPr>
        <w:pStyle w:val="4"/>
        <w:rPr>
          <w:rFonts w:cs="Tahoma"/>
          <w:szCs w:val="22"/>
          <w:lang w:val="el-GR"/>
        </w:rPr>
      </w:pPr>
      <w:bookmarkStart w:id="228" w:name="_Toc97194307"/>
      <w:bookmarkStart w:id="229" w:name="_Toc124333494"/>
      <w:r w:rsidRPr="00603221">
        <w:rPr>
          <w:rFonts w:cs="Tahoma"/>
          <w:szCs w:val="22"/>
          <w:lang w:val="el-GR"/>
        </w:rPr>
        <w:t>Τεχνική Προσφορά</w:t>
      </w:r>
      <w:bookmarkEnd w:id="228"/>
      <w:bookmarkEnd w:id="229"/>
      <w:r w:rsidRPr="00603221">
        <w:rPr>
          <w:rFonts w:cs="Tahoma"/>
          <w:szCs w:val="22"/>
          <w:lang w:val="el-GR"/>
        </w:rPr>
        <w:t xml:space="preserve"> </w:t>
      </w:r>
      <w:r w:rsidR="00E1337D" w:rsidRPr="00603221">
        <w:rPr>
          <w:rFonts w:cs="Tahoma"/>
          <w:szCs w:val="22"/>
          <w:lang w:val="el-GR"/>
        </w:rPr>
        <w:t xml:space="preserve"> </w:t>
      </w:r>
    </w:p>
    <w:p w14:paraId="3EB20BCE" w14:textId="77777777"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341F4B">
        <w:rPr>
          <w:lang w:val="el-GR"/>
        </w:rPr>
        <w:fldChar w:fldCharType="begin"/>
      </w:r>
      <w:r w:rsidR="006712BB">
        <w:rPr>
          <w:lang w:val="el-GR"/>
        </w:rPr>
        <w:instrText xml:space="preserve"> REF _Ref496625830 \h </w:instrText>
      </w:r>
      <w:r w:rsidR="00341F4B">
        <w:rPr>
          <w:lang w:val="el-GR"/>
        </w:rPr>
      </w:r>
      <w:r w:rsidR="00341F4B">
        <w:rPr>
          <w:lang w:val="el-GR"/>
        </w:rPr>
        <w:fldChar w:fldCharType="separate"/>
      </w:r>
      <w:r w:rsidR="00DF1040" w:rsidRPr="00603221">
        <w:rPr>
          <w:lang w:val="el-GR"/>
        </w:rPr>
        <w:t>ΠΑΡΑΡΤΗΜΑ Ι – Αναλυτική Περιγραφή Φυσικού και Οικονομικού Αντικειμένου της Σύμβασης</w:t>
      </w:r>
      <w:r w:rsidR="00341F4B">
        <w:rPr>
          <w:lang w:val="el-GR"/>
        </w:rPr>
        <w:fldChar w:fldCharType="end"/>
      </w:r>
      <w:r w:rsidRPr="00603221">
        <w:rPr>
          <w:lang w:val="el-GR"/>
        </w:rPr>
        <w:t xml:space="preserve">  &amp;</w:t>
      </w:r>
      <w:r w:rsidR="00827CEF">
        <w:rPr>
          <w:lang w:val="el-GR"/>
        </w:rPr>
        <w:t xml:space="preserve"> </w:t>
      </w:r>
      <w:r w:rsidR="00341F4B">
        <w:rPr>
          <w:lang w:val="el-GR"/>
        </w:rPr>
        <w:fldChar w:fldCharType="begin"/>
      </w:r>
      <w:r w:rsidR="006712BB">
        <w:rPr>
          <w:lang w:val="el-GR"/>
        </w:rPr>
        <w:instrText xml:space="preserve"> REF _Ref40980421 \h </w:instrText>
      </w:r>
      <w:r w:rsidR="00341F4B">
        <w:rPr>
          <w:lang w:val="el-GR"/>
        </w:rPr>
      </w:r>
      <w:r w:rsidR="00341F4B">
        <w:rPr>
          <w:lang w:val="el-GR"/>
        </w:rPr>
        <w:fldChar w:fldCharType="separate"/>
      </w:r>
      <w:r w:rsidR="00DF1040" w:rsidRPr="00603221">
        <w:rPr>
          <w:lang w:val="el-GR"/>
        </w:rPr>
        <w:t>ΠΑΡΑΡΤΗΜΑ ΙΙ – Πίνακες Συμμόρφωσης</w:t>
      </w:r>
      <w:r w:rsidR="00341F4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4F7BACCF" w14:textId="77777777"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341F4B">
        <w:rPr>
          <w:highlight w:val="magenta"/>
          <w:lang w:val="el-GR"/>
        </w:rPr>
        <w:fldChar w:fldCharType="begin"/>
      </w:r>
      <w:r w:rsidR="007D2CC2">
        <w:rPr>
          <w:highlight w:val="magenta"/>
          <w:lang w:val="el-GR"/>
        </w:rPr>
        <w:instrText xml:space="preserve"> REF _Ref40980475 \h </w:instrText>
      </w:r>
      <w:r w:rsidR="00341F4B">
        <w:rPr>
          <w:highlight w:val="magenta"/>
          <w:lang w:val="el-GR"/>
        </w:rPr>
      </w:r>
      <w:r w:rsidR="00341F4B">
        <w:rPr>
          <w:highlight w:val="magenta"/>
          <w:lang w:val="el-GR"/>
        </w:rPr>
        <w:fldChar w:fldCharType="separate"/>
      </w:r>
      <w:r w:rsidR="00DF1040" w:rsidRPr="00DF1040">
        <w:rPr>
          <w:lang w:val="el-GR"/>
        </w:rPr>
        <w:t xml:space="preserve">ΠΑΡΑΡΤΗΜΑ </w:t>
      </w:r>
      <w:r w:rsidR="00DF1040" w:rsidRPr="00603221">
        <w:t>V</w:t>
      </w:r>
      <w:r w:rsidR="00DF1040" w:rsidRPr="00DF1040">
        <w:rPr>
          <w:lang w:val="el-GR"/>
        </w:rPr>
        <w:t xml:space="preserve"> – Υπόδειγμα Τεχνικής Προσφοράς</w:t>
      </w:r>
      <w:r w:rsidR="00341F4B">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56A16C45" w14:textId="77777777" w:rsidR="008338F0" w:rsidRPr="00603221" w:rsidRDefault="008338F0" w:rsidP="007A3AC0">
      <w:pPr>
        <w:rPr>
          <w:lang w:val="el-GR"/>
        </w:rPr>
      </w:pPr>
    </w:p>
    <w:p w14:paraId="09C38290" w14:textId="77777777" w:rsidR="008338F0" w:rsidRPr="00603221" w:rsidRDefault="003355E7" w:rsidP="005A1609">
      <w:pPr>
        <w:pStyle w:val="3"/>
        <w:ind w:left="709" w:hanging="709"/>
        <w:rPr>
          <w:lang w:val="el-GR"/>
        </w:rPr>
      </w:pPr>
      <w:bookmarkStart w:id="230" w:name="_Ref496542376"/>
      <w:bookmarkStart w:id="231" w:name="_Toc97194308"/>
      <w:bookmarkStart w:id="232" w:name="_Toc97194439"/>
      <w:bookmarkStart w:id="233" w:name="_Toc124333495"/>
      <w:r w:rsidRPr="00603221">
        <w:rPr>
          <w:lang w:val="el-GR"/>
        </w:rPr>
        <w:t>Περιεχόμενα Φακέλου «Οικονομική Προσφορά» / Τρόπος σύνταξης και υποβολής οικονομικών προσφορών</w:t>
      </w:r>
      <w:bookmarkEnd w:id="230"/>
      <w:bookmarkEnd w:id="231"/>
      <w:bookmarkEnd w:id="232"/>
      <w:bookmarkEnd w:id="233"/>
    </w:p>
    <w:p w14:paraId="2C748C94" w14:textId="77777777" w:rsidR="001E3C20" w:rsidRPr="00603221" w:rsidRDefault="001E3C20" w:rsidP="00422D27">
      <w:pPr>
        <w:autoSpaceDE w:val="0"/>
        <w:autoSpaceDN w:val="0"/>
        <w:adjustRightInd w:val="0"/>
        <w:spacing w:after="0" w:line="276" w:lineRule="auto"/>
        <w:rPr>
          <w:lang w:val="el-GR"/>
        </w:rPr>
      </w:pPr>
    </w:p>
    <w:p w14:paraId="0E41E16F" w14:textId="77777777"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341F4B">
        <w:rPr>
          <w:lang w:val="el-GR" w:eastAsia="el-GR"/>
        </w:rPr>
        <w:fldChar w:fldCharType="begin"/>
      </w:r>
      <w:r w:rsidR="007D2CC2">
        <w:rPr>
          <w:lang w:val="el-GR" w:eastAsia="el-GR"/>
        </w:rPr>
        <w:instrText xml:space="preserve"> REF _Ref40980548 \h </w:instrText>
      </w:r>
      <w:r w:rsidR="00341F4B">
        <w:rPr>
          <w:lang w:val="el-GR" w:eastAsia="el-GR"/>
        </w:rPr>
      </w:r>
      <w:r w:rsidR="00341F4B">
        <w:rPr>
          <w:lang w:val="el-GR" w:eastAsia="el-GR"/>
        </w:rPr>
        <w:fldChar w:fldCharType="separate"/>
      </w:r>
      <w:r w:rsidR="00DF1040" w:rsidRPr="00603221">
        <w:rPr>
          <w:lang w:val="el-GR"/>
        </w:rPr>
        <w:t xml:space="preserve">ΠΑΡΑΡΤΗΜΑ </w:t>
      </w:r>
      <w:r w:rsidR="00DF1040" w:rsidRPr="00603221">
        <w:t>VI</w:t>
      </w:r>
      <w:r w:rsidR="00DF1040" w:rsidRPr="00603221">
        <w:rPr>
          <w:lang w:val="el-GR"/>
        </w:rPr>
        <w:t xml:space="preserve"> – Υπόδειγμα Οικονομικής Προσφοράς</w:t>
      </w:r>
      <w:r w:rsidR="00341F4B">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107226BC" w14:textId="77777777" w:rsidR="001E3C20" w:rsidRPr="00603221" w:rsidRDefault="001E3C20" w:rsidP="001E3C20">
      <w:pPr>
        <w:suppressAutoHyphens w:val="0"/>
        <w:autoSpaceDE w:val="0"/>
        <w:autoSpaceDN w:val="0"/>
        <w:adjustRightInd w:val="0"/>
        <w:spacing w:after="0"/>
        <w:jc w:val="left"/>
        <w:rPr>
          <w:lang w:val="el-GR" w:eastAsia="el-GR"/>
        </w:rPr>
      </w:pPr>
    </w:p>
    <w:p w14:paraId="0644B1BF"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1463AFC0"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4F5A178A"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4E45EB37"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B5D6DE7"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7A4E1759"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20E2A8D8" w14:textId="77777777" w:rsidR="001852F3" w:rsidRPr="00603221" w:rsidRDefault="003355E7">
      <w:pPr>
        <w:rPr>
          <w:lang w:val="el-GR"/>
        </w:rPr>
      </w:pPr>
      <w:r w:rsidRPr="00603221">
        <w:rPr>
          <w:lang w:val="el-GR"/>
        </w:rPr>
        <w:lastRenderedPageBreak/>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4" w:name="_Hlk67667045"/>
      <w:r w:rsidR="00C25AFF" w:rsidRPr="00C25AFF">
        <w:rPr>
          <w:lang w:val="el-GR"/>
        </w:rPr>
        <w:t>όπως τροποποιήθηκε με το άρθρο 42 του ν. 4782/Α36/9-3-2021</w:t>
      </w:r>
      <w:r w:rsidR="00C25AFF">
        <w:rPr>
          <w:lang w:val="el-GR"/>
        </w:rPr>
        <w:t xml:space="preserve"> </w:t>
      </w:r>
      <w:bookmarkEnd w:id="234"/>
      <w:r w:rsidRPr="00603221">
        <w:rPr>
          <w:lang w:val="el-GR"/>
        </w:rPr>
        <w:t>και</w:t>
      </w:r>
    </w:p>
    <w:p w14:paraId="32743585"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F35FAFF" w14:textId="77777777"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496607306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5.1</w:t>
      </w:r>
      <w:r w:rsidR="00493FAD">
        <w:fldChar w:fldCharType="end"/>
      </w:r>
      <w:r w:rsidRPr="00603221">
        <w:rPr>
          <w:lang w:val="el-GR"/>
        </w:rPr>
        <w:t xml:space="preserve"> της παρούσας διακήρυξης.</w:t>
      </w:r>
      <w:r w:rsidRPr="00603221">
        <w:rPr>
          <w:b/>
          <w:bCs/>
          <w:i/>
          <w:iCs/>
          <w:color w:val="5B9BD5"/>
          <w:lang w:val="el-GR"/>
        </w:rPr>
        <w:t xml:space="preserve"> </w:t>
      </w:r>
    </w:p>
    <w:p w14:paraId="44EACDA5" w14:textId="77777777" w:rsidR="00D472F0" w:rsidRPr="00D472F0" w:rsidRDefault="00D472F0">
      <w:pPr>
        <w:rPr>
          <w:lang w:val="el-GR"/>
        </w:rPr>
      </w:pPr>
    </w:p>
    <w:p w14:paraId="7EE017F1" w14:textId="77777777" w:rsidR="008338F0" w:rsidRPr="00603221" w:rsidRDefault="003355E7" w:rsidP="005A1609">
      <w:pPr>
        <w:pStyle w:val="3"/>
        <w:ind w:left="709" w:hanging="709"/>
        <w:rPr>
          <w:lang w:val="el-GR"/>
        </w:rPr>
      </w:pPr>
      <w:bookmarkStart w:id="235" w:name="_Ref496542395"/>
      <w:bookmarkStart w:id="236" w:name="_Ref496542431"/>
      <w:bookmarkStart w:id="237" w:name="_Toc97194309"/>
      <w:bookmarkStart w:id="238" w:name="_Toc97194440"/>
      <w:bookmarkStart w:id="239" w:name="_Toc124333496"/>
      <w:r w:rsidRPr="00603221">
        <w:rPr>
          <w:lang w:val="el-GR"/>
        </w:rPr>
        <w:t>Χρόνος ισχύος των προσφορών</w:t>
      </w:r>
      <w:bookmarkEnd w:id="235"/>
      <w:bookmarkEnd w:id="236"/>
      <w:bookmarkEnd w:id="237"/>
      <w:bookmarkEnd w:id="238"/>
      <w:bookmarkEnd w:id="239"/>
      <w:r w:rsidR="00E1337D" w:rsidRPr="00603221">
        <w:rPr>
          <w:lang w:val="el-GR"/>
        </w:rPr>
        <w:t xml:space="preserve"> </w:t>
      </w:r>
    </w:p>
    <w:p w14:paraId="7603730E"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7D61DFAF"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2ECF49AA" w14:textId="77777777"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496542081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color w:val="000000"/>
          <w:lang w:val="el-GR"/>
        </w:rPr>
        <w:t>2.2.2</w:t>
      </w:r>
      <w:r w:rsidR="00493FAD">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149D9CB"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40"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6935352F"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0"/>
    <w:p w14:paraId="39463041" w14:textId="77777777" w:rsidR="008338F0" w:rsidRPr="00603221" w:rsidRDefault="008338F0">
      <w:pPr>
        <w:rPr>
          <w:lang w:val="el-GR"/>
        </w:rPr>
      </w:pPr>
    </w:p>
    <w:p w14:paraId="54B601D5" w14:textId="77777777" w:rsidR="008338F0" w:rsidRPr="00603221" w:rsidRDefault="003355E7" w:rsidP="005A1609">
      <w:pPr>
        <w:pStyle w:val="3"/>
        <w:ind w:left="709" w:hanging="709"/>
        <w:rPr>
          <w:lang w:val="el-GR"/>
        </w:rPr>
      </w:pPr>
      <w:bookmarkStart w:id="241" w:name="_Ref67613193"/>
      <w:bookmarkStart w:id="242" w:name="_Toc97194310"/>
      <w:bookmarkStart w:id="243" w:name="_Toc97194441"/>
      <w:bookmarkStart w:id="244" w:name="_Toc124333497"/>
      <w:r w:rsidRPr="00603221">
        <w:rPr>
          <w:lang w:val="el-GR"/>
        </w:rPr>
        <w:t>Λόγοι απόρριψης προσφορών</w:t>
      </w:r>
      <w:bookmarkEnd w:id="241"/>
      <w:bookmarkEnd w:id="242"/>
      <w:bookmarkEnd w:id="243"/>
      <w:bookmarkEnd w:id="244"/>
    </w:p>
    <w:p w14:paraId="65712883" w14:textId="77777777" w:rsidR="00D6202B" w:rsidRDefault="00D6202B" w:rsidP="00DE6525">
      <w:pPr>
        <w:rPr>
          <w:lang w:val="en-US"/>
        </w:rPr>
      </w:pPr>
    </w:p>
    <w:p w14:paraId="412C0527"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50CE81A8" w14:textId="77777777"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496542253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2.4.1</w:t>
      </w:r>
      <w:r w:rsidR="00493FAD">
        <w:fldChar w:fldCharType="end"/>
      </w:r>
      <w:r w:rsidR="00DE6525" w:rsidRPr="00603221">
        <w:rPr>
          <w:lang w:val="el-GR"/>
        </w:rPr>
        <w:t xml:space="preserve"> (Γενικοί όροι υποβολής προσφορών),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496542299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2.4.2</w:t>
      </w:r>
      <w:r w:rsidR="00493FAD">
        <w:fldChar w:fldCharType="end"/>
      </w:r>
      <w:r w:rsidR="00DE6525" w:rsidRPr="00603221">
        <w:rPr>
          <w:lang w:val="el-GR"/>
        </w:rPr>
        <w:t xml:space="preserve"> (Χρόνος και τρόπος υποβολής προσφορών),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496542340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2.4.3</w:t>
      </w:r>
      <w:r w:rsidR="00493FAD">
        <w:fldChar w:fldCharType="end"/>
      </w:r>
      <w:r w:rsidR="00DE6525" w:rsidRPr="00603221">
        <w:rPr>
          <w:lang w:val="el-GR"/>
        </w:rPr>
        <w:t xml:space="preserve"> (Περιεχόμενο φακέλων δικαιολογητικών συμμετοχής, τεχνικής προσφοράς),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496542376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2.4.4</w:t>
      </w:r>
      <w:r w:rsidR="00493FAD">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496542395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2.4.5</w:t>
      </w:r>
      <w:r w:rsidR="00493FAD">
        <w:fldChar w:fldCharType="end"/>
      </w:r>
      <w:r w:rsidR="00DE6525" w:rsidRPr="00603221">
        <w:rPr>
          <w:lang w:val="el-GR"/>
        </w:rPr>
        <w:t xml:space="preserve"> (Χρόνος ισχύος προσφορών),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496542534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3.1</w:t>
      </w:r>
      <w:r w:rsidR="00493FAD">
        <w:fldChar w:fldCharType="end"/>
      </w:r>
      <w:r w:rsidR="00DE6525" w:rsidRPr="00603221">
        <w:rPr>
          <w:lang w:val="el-GR"/>
        </w:rPr>
        <w:t xml:space="preserve"> (Αποσφράγιση και αξιολόγηση προσφορών),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496542592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3.2</w:t>
      </w:r>
      <w:r w:rsidR="00493FAD">
        <w:fldChar w:fldCharType="end"/>
      </w:r>
      <w:r w:rsidR="00DE6525" w:rsidRPr="00603221">
        <w:rPr>
          <w:lang w:val="el-GR"/>
        </w:rPr>
        <w:t xml:space="preserve"> (Πρόσκληση υποβολής δικαιολογητικών προσωρινού αναδόχου) της παρούσας,</w:t>
      </w:r>
    </w:p>
    <w:p w14:paraId="1D50F7BB" w14:textId="77777777" w:rsidR="00DE6525" w:rsidRDefault="00DE6525">
      <w:pPr>
        <w:pStyle w:val="aff"/>
        <w:numPr>
          <w:ilvl w:val="0"/>
          <w:numId w:val="26"/>
        </w:numPr>
        <w:spacing w:before="120"/>
        <w:ind w:left="284" w:hanging="142"/>
        <w:contextualSpacing w:val="0"/>
        <w:rPr>
          <w:lang w:val="el-GR"/>
        </w:rPr>
      </w:pPr>
      <w:r w:rsidRPr="00603221">
        <w:rPr>
          <w:lang w:val="el-GR"/>
        </w:rPr>
        <w:lastRenderedPageBreak/>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463C716A" w14:textId="77777777" w:rsidR="00A334BA" w:rsidRPr="00821852" w:rsidRDefault="00A334BA" w:rsidP="00821852">
      <w:pPr>
        <w:spacing w:before="120"/>
        <w:rPr>
          <w:lang w:val="el-GR"/>
        </w:rPr>
      </w:pPr>
    </w:p>
    <w:p w14:paraId="17D7B6FE"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496542486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3.1.1</w:t>
      </w:r>
      <w:r w:rsidR="00493FAD">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4993ECB0" w14:textId="77777777"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4AEC018A"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496540586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2.2.3.3</w:t>
      </w:r>
      <w:r w:rsidR="00493FAD">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B03F0A9"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413461F4"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119EB053" w14:textId="77777777" w:rsidR="00250252" w:rsidRDefault="00250252">
      <w:pPr>
        <w:pStyle w:val="aff"/>
        <w:numPr>
          <w:ilvl w:val="0"/>
          <w:numId w:val="26"/>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FDF1C19"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D45AA8B"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74AC90ED"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1B40CCCF"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FFDECA7"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6B6C9922"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403B9EB8"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4A44CBF0" w14:textId="77777777" w:rsidR="00250252" w:rsidRPr="003E1CBC" w:rsidRDefault="00250252">
      <w:pPr>
        <w:pStyle w:val="aff"/>
        <w:numPr>
          <w:ilvl w:val="0"/>
          <w:numId w:val="2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4C50A0E3" w14:textId="77777777" w:rsidR="008338F0" w:rsidRPr="00603221" w:rsidRDefault="003355E7" w:rsidP="002D0CD6">
      <w:pPr>
        <w:pStyle w:val="1"/>
        <w:rPr>
          <w:rFonts w:cs="Tahoma"/>
          <w:sz w:val="22"/>
          <w:szCs w:val="22"/>
        </w:rPr>
      </w:pPr>
      <w:bookmarkStart w:id="245" w:name="_Toc97194442"/>
      <w:bookmarkStart w:id="246" w:name="_Toc124333498"/>
      <w:r w:rsidRPr="00603221">
        <w:rPr>
          <w:rFonts w:cs="Tahoma"/>
          <w:sz w:val="22"/>
          <w:szCs w:val="22"/>
        </w:rPr>
        <w:lastRenderedPageBreak/>
        <w:t>ΔΙΕΝΕΡΓΕΙΑ ΔΙΑΔΙΚΑΣΙΑΣ - ΑΞΙΟΛΟΓΗΣΗ ΠΡΟΣΦΟΡΩΝ</w:t>
      </w:r>
      <w:bookmarkEnd w:id="245"/>
      <w:bookmarkEnd w:id="246"/>
      <w:r w:rsidR="00E1337D" w:rsidRPr="00603221">
        <w:rPr>
          <w:rFonts w:cs="Tahoma"/>
          <w:sz w:val="22"/>
          <w:szCs w:val="22"/>
        </w:rPr>
        <w:t xml:space="preserve"> </w:t>
      </w:r>
    </w:p>
    <w:p w14:paraId="4C38F11E" w14:textId="77777777" w:rsidR="008338F0" w:rsidRPr="00603221" w:rsidRDefault="003355E7" w:rsidP="003A109E">
      <w:pPr>
        <w:pStyle w:val="2"/>
        <w:rPr>
          <w:rFonts w:cs="Tahoma"/>
          <w:lang w:val="el-GR"/>
        </w:rPr>
      </w:pPr>
      <w:r w:rsidRPr="00603221">
        <w:rPr>
          <w:rFonts w:cs="Tahoma"/>
          <w:lang w:val="el-GR"/>
        </w:rPr>
        <w:tab/>
      </w:r>
      <w:bookmarkStart w:id="247" w:name="_Ref496542534"/>
      <w:bookmarkStart w:id="248" w:name="_Toc97194311"/>
      <w:bookmarkStart w:id="249" w:name="_Toc97194443"/>
      <w:bookmarkStart w:id="250" w:name="_Toc124333499"/>
      <w:r w:rsidRPr="00603221">
        <w:rPr>
          <w:rFonts w:cs="Tahoma"/>
          <w:lang w:val="el-GR"/>
        </w:rPr>
        <w:t>Αποσφράγιση και αξιολόγηση προσφορών</w:t>
      </w:r>
      <w:bookmarkEnd w:id="247"/>
      <w:bookmarkEnd w:id="248"/>
      <w:bookmarkEnd w:id="249"/>
      <w:bookmarkEnd w:id="250"/>
      <w:r w:rsidRPr="00603221">
        <w:rPr>
          <w:rFonts w:cs="Tahoma"/>
          <w:lang w:val="el-GR"/>
        </w:rPr>
        <w:t xml:space="preserve"> </w:t>
      </w:r>
    </w:p>
    <w:p w14:paraId="3F86DEC5" w14:textId="77777777" w:rsidR="008338F0" w:rsidRPr="00603221" w:rsidRDefault="003355E7" w:rsidP="00FA2B14">
      <w:pPr>
        <w:pStyle w:val="3"/>
        <w:ind w:left="1134" w:hanging="992"/>
        <w:rPr>
          <w:lang w:val="el-GR"/>
        </w:rPr>
      </w:pPr>
      <w:bookmarkStart w:id="251" w:name="_Ref496542486"/>
      <w:bookmarkStart w:id="252" w:name="_Toc97194312"/>
      <w:bookmarkStart w:id="253" w:name="_Toc97194444"/>
      <w:bookmarkStart w:id="254" w:name="_Toc124333500"/>
      <w:r w:rsidRPr="00603221">
        <w:rPr>
          <w:lang w:val="el-GR"/>
        </w:rPr>
        <w:t>Ηλεκτρονική αποσφράγιση προσφορών</w:t>
      </w:r>
      <w:bookmarkEnd w:id="251"/>
      <w:bookmarkEnd w:id="252"/>
      <w:bookmarkEnd w:id="253"/>
      <w:bookmarkEnd w:id="254"/>
    </w:p>
    <w:p w14:paraId="341D015C"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7C9FF70" w14:textId="7979E135"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F72272">
        <w:rPr>
          <w:b/>
          <w:bCs/>
          <w:lang w:val="el-GR"/>
        </w:rPr>
        <w:t>δύο</w:t>
      </w:r>
      <w:r w:rsidRPr="009E58E5">
        <w:rPr>
          <w:b/>
          <w:bCs/>
          <w:lang w:val="el-GR"/>
        </w:rPr>
        <w:t xml:space="preserve"> (</w:t>
      </w:r>
      <w:r w:rsidR="00F72272">
        <w:rPr>
          <w:b/>
          <w:bCs/>
          <w:lang w:val="el-GR"/>
        </w:rPr>
        <w:t>2</w:t>
      </w:r>
      <w:r w:rsidRPr="009E58E5">
        <w:rPr>
          <w:b/>
          <w:bCs/>
          <w:lang w:val="el-GR"/>
        </w:rPr>
        <w:t>) εργάσιμες ημέρες</w:t>
      </w:r>
      <w:r w:rsidRPr="00032BBA">
        <w:rPr>
          <w:lang w:val="el-GR"/>
        </w:rPr>
        <w:t xml:space="preserve"> μετά την καταληκτική ημερομηνία προσφορών </w:t>
      </w:r>
      <w:r w:rsidRPr="00E52CBC">
        <w:rPr>
          <w:lang w:val="el-GR"/>
        </w:rPr>
        <w:t xml:space="preserve">ήτοι </w:t>
      </w:r>
      <w:r w:rsidR="00F800C9" w:rsidRPr="008123AA">
        <w:rPr>
          <w:b/>
          <w:bCs/>
          <w:lang w:val="el-GR"/>
        </w:rPr>
        <w:t>13</w:t>
      </w:r>
      <w:r w:rsidRPr="008123AA">
        <w:rPr>
          <w:b/>
          <w:bCs/>
          <w:lang w:val="el-GR"/>
        </w:rPr>
        <w:t>-</w:t>
      </w:r>
      <w:r w:rsidR="00F800C9" w:rsidRPr="008123AA">
        <w:rPr>
          <w:b/>
          <w:bCs/>
          <w:lang w:val="el-GR"/>
        </w:rPr>
        <w:t>02</w:t>
      </w:r>
      <w:r w:rsidRPr="008123AA">
        <w:rPr>
          <w:b/>
          <w:bCs/>
          <w:lang w:val="el-GR"/>
        </w:rPr>
        <w:t>-202</w:t>
      </w:r>
      <w:r w:rsidR="00F800C9" w:rsidRPr="008123AA">
        <w:rPr>
          <w:b/>
          <w:bCs/>
          <w:lang w:val="el-GR"/>
        </w:rPr>
        <w:t>3</w:t>
      </w:r>
      <w:r w:rsidRPr="00E52CBC">
        <w:rPr>
          <w:lang w:val="el-GR"/>
        </w:rPr>
        <w:t xml:space="preserve">  και ώρα </w:t>
      </w:r>
      <w:r w:rsidR="00F800C9" w:rsidRPr="008123AA">
        <w:rPr>
          <w:b/>
          <w:bCs/>
          <w:lang w:val="el-GR"/>
        </w:rPr>
        <w:t>10</w:t>
      </w:r>
      <w:r w:rsidRPr="008123AA">
        <w:rPr>
          <w:b/>
          <w:bCs/>
          <w:lang w:val="el-GR"/>
        </w:rPr>
        <w:t>:</w:t>
      </w:r>
      <w:r w:rsidR="00F800C9" w:rsidRPr="008123AA">
        <w:rPr>
          <w:b/>
          <w:bCs/>
          <w:lang w:val="el-GR"/>
        </w:rPr>
        <w:t>00</w:t>
      </w:r>
      <w:r w:rsidRPr="008123AA">
        <w:rPr>
          <w:b/>
          <w:bCs/>
          <w:lang w:val="el-GR"/>
        </w:rPr>
        <w:t>.</w:t>
      </w:r>
      <w:r w:rsidRPr="00032BBA">
        <w:rPr>
          <w:lang w:val="el-GR"/>
        </w:rPr>
        <w:t xml:space="preserve">  </w:t>
      </w:r>
    </w:p>
    <w:p w14:paraId="7B593D6E"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2996ABAF" w14:textId="77777777" w:rsidR="00032BBA" w:rsidRPr="00032BBA" w:rsidRDefault="00032BBA" w:rsidP="00B23FCC">
      <w:pPr>
        <w:rPr>
          <w:lang w:val="el-GR"/>
        </w:rPr>
      </w:pPr>
    </w:p>
    <w:p w14:paraId="144522D5" w14:textId="77777777" w:rsidR="008338F0" w:rsidRPr="00603221" w:rsidRDefault="003355E7" w:rsidP="00FA2B14">
      <w:pPr>
        <w:pStyle w:val="3"/>
        <w:ind w:left="1134" w:hanging="992"/>
        <w:rPr>
          <w:lang w:val="el-GR"/>
        </w:rPr>
      </w:pPr>
      <w:bookmarkStart w:id="255" w:name="_Toc74566885"/>
      <w:bookmarkStart w:id="256" w:name="_Toc74566886"/>
      <w:bookmarkStart w:id="257" w:name="_Toc74566887"/>
      <w:bookmarkStart w:id="258" w:name="_Toc74566888"/>
      <w:bookmarkStart w:id="259" w:name="_Toc74566889"/>
      <w:bookmarkStart w:id="260" w:name="_Toc74566890"/>
      <w:bookmarkStart w:id="261" w:name="_Toc74566891"/>
      <w:bookmarkStart w:id="262" w:name="_Toc74566892"/>
      <w:bookmarkStart w:id="263" w:name="_Ref40981105"/>
      <w:bookmarkStart w:id="264" w:name="_Ref40981122"/>
      <w:bookmarkStart w:id="265" w:name="_Ref40981155"/>
      <w:bookmarkStart w:id="266" w:name="_Toc97194313"/>
      <w:bookmarkStart w:id="267" w:name="_Toc97194445"/>
      <w:bookmarkStart w:id="268" w:name="_Toc124333501"/>
      <w:bookmarkEnd w:id="255"/>
      <w:bookmarkEnd w:id="256"/>
      <w:bookmarkEnd w:id="257"/>
      <w:bookmarkEnd w:id="258"/>
      <w:bookmarkEnd w:id="259"/>
      <w:bookmarkEnd w:id="260"/>
      <w:bookmarkEnd w:id="261"/>
      <w:bookmarkEnd w:id="262"/>
      <w:r w:rsidRPr="00603221">
        <w:rPr>
          <w:lang w:val="el-GR"/>
        </w:rPr>
        <w:t>Αξιολόγηση προσφορών</w:t>
      </w:r>
      <w:bookmarkEnd w:id="263"/>
      <w:bookmarkEnd w:id="264"/>
      <w:bookmarkEnd w:id="265"/>
      <w:bookmarkEnd w:id="266"/>
      <w:bookmarkEnd w:id="267"/>
      <w:bookmarkEnd w:id="268"/>
    </w:p>
    <w:p w14:paraId="3B55F914"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6C415AD7"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2246DD7F"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3AC207D"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D671C99"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07C0F479"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106F8619"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1783324" w14:textId="77777777" w:rsidR="00372DB8" w:rsidRDefault="00372DB8" w:rsidP="00372DB8">
      <w:pPr>
        <w:suppressAutoHyphens w:val="0"/>
        <w:autoSpaceDE w:val="0"/>
        <w:autoSpaceDN w:val="0"/>
        <w:adjustRightInd w:val="0"/>
        <w:spacing w:after="0"/>
        <w:rPr>
          <w:kern w:val="1"/>
          <w:lang w:val="el-GR"/>
        </w:rPr>
      </w:pPr>
    </w:p>
    <w:p w14:paraId="1B4EBF8D"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37174509" w14:textId="77777777" w:rsidR="00372DB8" w:rsidRDefault="00372DB8" w:rsidP="00372DB8">
      <w:pPr>
        <w:textAlignment w:val="baseline"/>
        <w:rPr>
          <w:kern w:val="1"/>
          <w:lang w:val="el-GR"/>
        </w:rPr>
      </w:pPr>
    </w:p>
    <w:p w14:paraId="12C048AF"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5B10FF4"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24BDEE31"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5678CA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108C3ECF" w14:textId="77777777" w:rsidR="0084517C" w:rsidRPr="0084517C" w:rsidRDefault="0084517C" w:rsidP="00130942">
      <w:pPr>
        <w:textAlignment w:val="baseline"/>
        <w:rPr>
          <w:kern w:val="1"/>
          <w:lang w:val="el-GR" w:eastAsia="el-GR"/>
        </w:rPr>
      </w:pPr>
    </w:p>
    <w:p w14:paraId="6F525800" w14:textId="77777777"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506D8CF" w14:textId="77777777" w:rsidR="0084517C" w:rsidRPr="0084517C" w:rsidRDefault="0084517C" w:rsidP="00130942">
      <w:pPr>
        <w:textAlignment w:val="baseline"/>
        <w:rPr>
          <w:kern w:val="1"/>
          <w:lang w:val="el-GR" w:eastAsia="el-GR"/>
        </w:rPr>
      </w:pPr>
    </w:p>
    <w:p w14:paraId="32B84AC0" w14:textId="77777777" w:rsidR="00E57533" w:rsidRDefault="00E57533" w:rsidP="00E57533">
      <w:pPr>
        <w:textAlignment w:val="baseline"/>
        <w:rPr>
          <w:kern w:val="1"/>
          <w:lang w:val="el-GR"/>
        </w:rPr>
      </w:pPr>
    </w:p>
    <w:p w14:paraId="63188183" w14:textId="77777777" w:rsidR="008338F0" w:rsidRDefault="003355E7" w:rsidP="003A109E">
      <w:pPr>
        <w:pStyle w:val="2"/>
        <w:rPr>
          <w:rFonts w:cs="Tahoma"/>
          <w:lang w:val="el-GR"/>
        </w:rPr>
      </w:pPr>
      <w:bookmarkStart w:id="269" w:name="__RefHeading___Toc491950129"/>
      <w:bookmarkEnd w:id="269"/>
      <w:r w:rsidRPr="00603221">
        <w:rPr>
          <w:rFonts w:cs="Tahoma"/>
          <w:lang w:val="el-GR"/>
        </w:rPr>
        <w:lastRenderedPageBreak/>
        <w:tab/>
      </w:r>
      <w:bookmarkStart w:id="270" w:name="_Ref496542592"/>
      <w:bookmarkStart w:id="271" w:name="_Ref67613215"/>
      <w:bookmarkStart w:id="272" w:name="_Toc97194314"/>
      <w:bookmarkStart w:id="273" w:name="_Toc97194446"/>
      <w:bookmarkStart w:id="274" w:name="_Toc124333502"/>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0"/>
      <w:r w:rsidR="00BB3801" w:rsidRPr="00603221">
        <w:rPr>
          <w:rFonts w:cs="Tahoma"/>
          <w:lang w:val="el-GR"/>
        </w:rPr>
        <w:t>προσωρινού αναδόχου</w:t>
      </w:r>
      <w:bookmarkEnd w:id="271"/>
      <w:bookmarkEnd w:id="272"/>
      <w:bookmarkEnd w:id="273"/>
      <w:bookmarkEnd w:id="274"/>
      <w:r w:rsidR="00BB3801" w:rsidRPr="00603221">
        <w:rPr>
          <w:rFonts w:cs="Tahoma"/>
          <w:lang w:val="el-GR"/>
        </w:rPr>
        <w:t xml:space="preserve"> </w:t>
      </w:r>
    </w:p>
    <w:p w14:paraId="3E2D6FA8"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0215D8A"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4B0E6B59"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033904AF"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3D756EC3"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5D2709BB"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DAD2213"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6011642"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62BFB645" w14:textId="77777777" w:rsidR="00DD0F6F" w:rsidRPr="00CE73AA" w:rsidRDefault="00DD0F6F" w:rsidP="00DD0F6F">
      <w:pPr>
        <w:rPr>
          <w:lang w:val="el-GR" w:eastAsia="ar-SA"/>
        </w:rPr>
      </w:pPr>
      <w:proofErr w:type="spellStart"/>
      <w:r w:rsidRPr="00CE73AA">
        <w:rPr>
          <w:lang w:val="el-GR" w:eastAsia="ar-SA"/>
        </w:rPr>
        <w:lastRenderedPageBreak/>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6FC05C2A"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419CB510"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33DAFFC1"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39259E4"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508F644E"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2807F481"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543BCF7B" w14:textId="77777777" w:rsidR="006119DB" w:rsidRPr="006119DB" w:rsidRDefault="006119DB" w:rsidP="00821852">
      <w:pPr>
        <w:rPr>
          <w:lang w:val="el-GR"/>
        </w:rPr>
      </w:pPr>
    </w:p>
    <w:p w14:paraId="15937AA0" w14:textId="77777777" w:rsidR="008338F0" w:rsidRDefault="003355E7" w:rsidP="003A109E">
      <w:pPr>
        <w:pStyle w:val="2"/>
        <w:rPr>
          <w:rFonts w:cs="Tahoma"/>
          <w:lang w:val="el-GR"/>
        </w:rPr>
      </w:pPr>
      <w:bookmarkStart w:id="275" w:name="_Toc74566895"/>
      <w:bookmarkStart w:id="276" w:name="_Toc74566896"/>
      <w:bookmarkStart w:id="277" w:name="_Toc74566897"/>
      <w:bookmarkStart w:id="278" w:name="_Toc74566898"/>
      <w:bookmarkStart w:id="279" w:name="_Toc74566899"/>
      <w:bookmarkStart w:id="280" w:name="_Toc74566900"/>
      <w:bookmarkStart w:id="281" w:name="_Toc74566901"/>
      <w:bookmarkStart w:id="282" w:name="_Toc74566902"/>
      <w:bookmarkStart w:id="283" w:name="_Toc74566903"/>
      <w:bookmarkStart w:id="284" w:name="_Toc74566904"/>
      <w:bookmarkStart w:id="285" w:name="_Toc74566905"/>
      <w:bookmarkStart w:id="286" w:name="_Toc74566906"/>
      <w:bookmarkStart w:id="287" w:name="_Toc74566907"/>
      <w:bookmarkStart w:id="288" w:name="_Toc74566908"/>
      <w:bookmarkStart w:id="289" w:name="_Toc74566909"/>
      <w:bookmarkStart w:id="290" w:name="_Toc74566910"/>
      <w:bookmarkStart w:id="291" w:name="_Toc74566911"/>
      <w:bookmarkStart w:id="292" w:name="_Toc74566912"/>
      <w:bookmarkStart w:id="293" w:name="_Toc74566913"/>
      <w:bookmarkStart w:id="294" w:name="_Toc7456691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sidRPr="00603221">
        <w:rPr>
          <w:rFonts w:cs="Tahoma"/>
          <w:lang w:val="el-GR"/>
        </w:rPr>
        <w:tab/>
      </w:r>
      <w:bookmarkStart w:id="295" w:name="_Toc97194315"/>
      <w:bookmarkStart w:id="296" w:name="_Toc97194447"/>
      <w:bookmarkStart w:id="297" w:name="_Ref113958813"/>
      <w:bookmarkStart w:id="298" w:name="_Ref113958825"/>
      <w:bookmarkStart w:id="299" w:name="_Ref113958826"/>
      <w:bookmarkStart w:id="300" w:name="_Toc124333503"/>
      <w:r w:rsidRPr="00603221">
        <w:rPr>
          <w:rFonts w:cs="Tahoma"/>
          <w:lang w:val="el-GR"/>
        </w:rPr>
        <w:t>Κατακύρωση - σύναψη σύμβασης</w:t>
      </w:r>
      <w:bookmarkEnd w:id="295"/>
      <w:bookmarkEnd w:id="296"/>
      <w:bookmarkEnd w:id="297"/>
      <w:bookmarkEnd w:id="298"/>
      <w:bookmarkEnd w:id="299"/>
      <w:bookmarkEnd w:id="300"/>
      <w:r w:rsidRPr="00603221">
        <w:rPr>
          <w:rFonts w:cs="Tahoma"/>
          <w:lang w:val="el-GR"/>
        </w:rPr>
        <w:t xml:space="preserve"> </w:t>
      </w:r>
    </w:p>
    <w:p w14:paraId="55D416E7"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447F8066"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6A6D92C8" w14:textId="77777777" w:rsidR="005B1D5A" w:rsidRPr="00CE73AA" w:rsidRDefault="005B1D5A" w:rsidP="005B1D5A">
      <w:pPr>
        <w:rPr>
          <w:lang w:val="el-GR" w:eastAsia="ar-SA"/>
        </w:rPr>
      </w:pPr>
      <w:r w:rsidRPr="00CE73AA">
        <w:rPr>
          <w:lang w:val="el-GR" w:eastAsia="ar-SA"/>
        </w:rPr>
        <w:lastRenderedPageBreak/>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08A4F8AC"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3BE4952F"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4B3BF67A"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566B8E52"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773FBE1F"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636D9F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7F88FAD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25E9F036"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1AB11997"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172F84C2" w14:textId="77777777" w:rsidR="006119DB" w:rsidRPr="006119DB" w:rsidRDefault="006119DB" w:rsidP="00821852">
      <w:pPr>
        <w:rPr>
          <w:lang w:val="el-GR"/>
        </w:rPr>
      </w:pPr>
    </w:p>
    <w:p w14:paraId="1504C438" w14:textId="77777777" w:rsidR="008338F0" w:rsidRPr="00603221" w:rsidRDefault="003355E7" w:rsidP="003A109E">
      <w:pPr>
        <w:pStyle w:val="2"/>
        <w:rPr>
          <w:rFonts w:cs="Tahoma"/>
          <w:lang w:val="el-GR"/>
        </w:rPr>
      </w:pPr>
      <w:bookmarkStart w:id="301" w:name="_Toc74566916"/>
      <w:bookmarkStart w:id="302" w:name="_Toc74566917"/>
      <w:bookmarkStart w:id="303" w:name="_Toc74566918"/>
      <w:bookmarkStart w:id="304" w:name="_Toc74566919"/>
      <w:bookmarkStart w:id="305" w:name="_Toc74566920"/>
      <w:bookmarkStart w:id="306" w:name="_Toc74566921"/>
      <w:bookmarkStart w:id="307" w:name="_Toc74566922"/>
      <w:bookmarkStart w:id="308" w:name="_Toc74566923"/>
      <w:bookmarkStart w:id="309" w:name="_Toc74566924"/>
      <w:bookmarkStart w:id="310" w:name="_Toc74566925"/>
      <w:bookmarkStart w:id="311" w:name="_Toc74566926"/>
      <w:bookmarkStart w:id="312" w:name="_Προδικαστικές_Προσφυγές_-"/>
      <w:bookmarkStart w:id="313" w:name="_Toc97194316"/>
      <w:bookmarkStart w:id="314" w:name="_Toc97194448"/>
      <w:bookmarkStart w:id="315" w:name="_Toc124333504"/>
      <w:bookmarkStart w:id="316" w:name="_Ref496542648"/>
      <w:bookmarkStart w:id="317" w:name="_Ref496542669"/>
      <w:bookmarkEnd w:id="301"/>
      <w:bookmarkEnd w:id="302"/>
      <w:bookmarkEnd w:id="303"/>
      <w:bookmarkEnd w:id="304"/>
      <w:bookmarkEnd w:id="305"/>
      <w:bookmarkEnd w:id="306"/>
      <w:bookmarkEnd w:id="307"/>
      <w:bookmarkEnd w:id="308"/>
      <w:bookmarkEnd w:id="309"/>
      <w:bookmarkEnd w:id="310"/>
      <w:bookmarkEnd w:id="311"/>
      <w:bookmarkEnd w:id="312"/>
      <w:r w:rsidRPr="00603221">
        <w:rPr>
          <w:rFonts w:cs="Tahoma"/>
          <w:lang w:val="el-GR"/>
        </w:rPr>
        <w:lastRenderedPageBreak/>
        <w:t xml:space="preserve">Προδικαστικές Προσφυγές - </w:t>
      </w:r>
      <w:r w:rsidR="005B1D5A" w:rsidRPr="005B1D5A">
        <w:rPr>
          <w:rFonts w:cs="Tahoma"/>
          <w:lang w:val="el-GR"/>
        </w:rPr>
        <w:t>Προσωρινή και Οριστική Δικαστική Προστασία</w:t>
      </w:r>
      <w:bookmarkEnd w:id="313"/>
      <w:bookmarkEnd w:id="314"/>
      <w:bookmarkEnd w:id="315"/>
      <w:r w:rsidR="005B1D5A" w:rsidRPr="005B1D5A" w:rsidDel="005B1D5A">
        <w:rPr>
          <w:rFonts w:cs="Tahoma"/>
          <w:lang w:val="el-GR"/>
        </w:rPr>
        <w:t xml:space="preserve"> </w:t>
      </w:r>
      <w:bookmarkEnd w:id="316"/>
      <w:bookmarkEnd w:id="317"/>
      <w:r w:rsidRPr="00603221">
        <w:rPr>
          <w:rFonts w:cs="Tahoma"/>
          <w:lang w:val="el-GR"/>
        </w:rPr>
        <w:t xml:space="preserve"> </w:t>
      </w:r>
    </w:p>
    <w:p w14:paraId="72E86598"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588E5C79"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687E694B"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549A4C32"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E69EDDC"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00D6E6A5"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F5AF3A0"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6F4116FE"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2F1BF9B9"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5F47F3F7"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666728B0"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E90DF9A" w14:textId="77777777" w:rsidR="005B1D5A" w:rsidRPr="00020B6A" w:rsidRDefault="005B1D5A" w:rsidP="005B1D5A">
      <w:pPr>
        <w:rPr>
          <w:color w:val="000000"/>
          <w:lang w:val="el-GR"/>
        </w:rPr>
      </w:pPr>
      <w:r w:rsidRPr="00020B6A">
        <w:rPr>
          <w:color w:val="000000"/>
          <w:lang w:val="el-GR"/>
        </w:rPr>
        <w:lastRenderedPageBreak/>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36DECD7E"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C7E3D9B"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20E2D30"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4E86805"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2EB8300"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600D6227"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18" w:name="_Hlk114820631"/>
      <w:r w:rsidR="00ED4715" w:rsidRPr="006B704A">
        <w:rPr>
          <w:lang w:val="el-GR"/>
        </w:rPr>
        <w:t>Ε.Α.ΔΗ.ΣΥ.</w:t>
      </w:r>
      <w:r w:rsidR="006B3489">
        <w:rPr>
          <w:lang w:val="el-GR"/>
        </w:rPr>
        <w:t xml:space="preserve"> </w:t>
      </w:r>
      <w:bookmarkEnd w:id="318"/>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7C7B531F"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2230CE1D"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45600022"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EF1EAC7"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w:t>
      </w:r>
      <w:r w:rsidR="005B1D5A" w:rsidRPr="00020B6A">
        <w:rPr>
          <w:color w:val="000000"/>
          <w:lang w:val="el-GR"/>
        </w:rPr>
        <w:lastRenderedPageBreak/>
        <w:t xml:space="preserve">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71C88046" w14:textId="7777777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3EDEF2C" w14:textId="77777777" w:rsidR="005B1D5A" w:rsidRDefault="005B1D5A" w:rsidP="005B1D5A">
      <w:pPr>
        <w:rPr>
          <w:color w:val="000000"/>
          <w:lang w:val="el-GR"/>
        </w:rPr>
      </w:pPr>
      <w:r w:rsidRPr="00827575">
        <w:rPr>
          <w:color w:val="000000"/>
          <w:lang w:val="el-GR"/>
        </w:rPr>
        <w:t xml:space="preserve"> </w:t>
      </w:r>
    </w:p>
    <w:p w14:paraId="49FD3AA2"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12BF35EA"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4C841C69"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342D026"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537F9C7" w14:textId="77777777" w:rsidR="00C90A04" w:rsidRPr="00603221" w:rsidRDefault="00C90A04">
      <w:pPr>
        <w:suppressAutoHyphens w:val="0"/>
        <w:spacing w:after="0"/>
        <w:jc w:val="left"/>
        <w:rPr>
          <w:lang w:val="el-GR"/>
        </w:rPr>
      </w:pPr>
      <w:r w:rsidRPr="00603221">
        <w:rPr>
          <w:lang w:val="el-GR"/>
        </w:rPr>
        <w:br w:type="page"/>
      </w:r>
    </w:p>
    <w:p w14:paraId="3F761512" w14:textId="77777777" w:rsidR="00C90A04" w:rsidRPr="00603221" w:rsidRDefault="00C90A04" w:rsidP="00C90A04">
      <w:pPr>
        <w:rPr>
          <w:lang w:val="el-GR"/>
        </w:rPr>
      </w:pPr>
    </w:p>
    <w:p w14:paraId="301332D9" w14:textId="77777777" w:rsidR="008338F0" w:rsidRPr="00603221" w:rsidRDefault="003355E7" w:rsidP="003A109E">
      <w:pPr>
        <w:pStyle w:val="2"/>
        <w:rPr>
          <w:rFonts w:cs="Tahoma"/>
          <w:lang w:val="el-GR"/>
        </w:rPr>
      </w:pPr>
      <w:r w:rsidRPr="00603221">
        <w:rPr>
          <w:rFonts w:cs="Tahoma"/>
          <w:lang w:val="el-GR"/>
        </w:rPr>
        <w:tab/>
      </w:r>
      <w:bookmarkStart w:id="319" w:name="_Toc97194317"/>
      <w:bookmarkStart w:id="320" w:name="_Toc97194449"/>
      <w:bookmarkStart w:id="321" w:name="_Toc124333505"/>
      <w:r w:rsidRPr="00603221">
        <w:rPr>
          <w:rFonts w:cs="Tahoma"/>
          <w:lang w:val="el-GR"/>
        </w:rPr>
        <w:t>Ματαίωση Διαδικασίας</w:t>
      </w:r>
      <w:bookmarkEnd w:id="319"/>
      <w:bookmarkEnd w:id="320"/>
      <w:bookmarkEnd w:id="321"/>
    </w:p>
    <w:p w14:paraId="6B928A78"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FD6FD0D"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5B6C573"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6FC18BA4" w14:textId="77777777" w:rsidR="00F371B3" w:rsidRPr="00603221" w:rsidRDefault="00F371B3" w:rsidP="00F371B3">
      <w:pPr>
        <w:rPr>
          <w:lang w:val="el-GR"/>
        </w:rPr>
      </w:pPr>
    </w:p>
    <w:p w14:paraId="6F16FBA0" w14:textId="77777777" w:rsidR="008338F0" w:rsidRPr="00603221" w:rsidRDefault="003355E7" w:rsidP="005D1B15">
      <w:pPr>
        <w:pStyle w:val="1"/>
        <w:rPr>
          <w:rFonts w:cs="Tahoma"/>
          <w:sz w:val="22"/>
          <w:szCs w:val="22"/>
        </w:rPr>
      </w:pPr>
      <w:bookmarkStart w:id="322" w:name="_Toc97194450"/>
      <w:bookmarkStart w:id="323" w:name="_Toc124333506"/>
      <w:r w:rsidRPr="00603221">
        <w:rPr>
          <w:rFonts w:cs="Tahoma"/>
          <w:sz w:val="22"/>
          <w:szCs w:val="22"/>
        </w:rPr>
        <w:lastRenderedPageBreak/>
        <w:t>ΟΡΟΙ ΕΚΤΕΛΕΣΗΣ ΤΗΣ ΣΥΜΒΑΣΗΣ</w:t>
      </w:r>
      <w:bookmarkEnd w:id="322"/>
      <w:bookmarkEnd w:id="323"/>
      <w:r w:rsidRPr="00603221">
        <w:rPr>
          <w:rFonts w:cs="Tahoma"/>
          <w:sz w:val="22"/>
          <w:szCs w:val="22"/>
        </w:rPr>
        <w:t xml:space="preserve"> </w:t>
      </w:r>
    </w:p>
    <w:p w14:paraId="5FC01C70" w14:textId="77777777" w:rsidR="008338F0" w:rsidRPr="00603221" w:rsidRDefault="003355E7" w:rsidP="003A109E">
      <w:pPr>
        <w:pStyle w:val="2"/>
        <w:rPr>
          <w:rFonts w:cs="Tahoma"/>
          <w:lang w:val="el-GR"/>
        </w:rPr>
      </w:pPr>
      <w:r w:rsidRPr="00603221">
        <w:rPr>
          <w:rFonts w:cs="Tahoma"/>
          <w:lang w:val="el-GR"/>
        </w:rPr>
        <w:tab/>
      </w:r>
      <w:bookmarkStart w:id="324" w:name="_Ref496542746"/>
      <w:bookmarkStart w:id="325" w:name="_Toc97194318"/>
      <w:bookmarkStart w:id="326" w:name="_Toc97194451"/>
      <w:bookmarkStart w:id="327" w:name="_Toc124333507"/>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4"/>
      <w:bookmarkEnd w:id="325"/>
      <w:bookmarkEnd w:id="326"/>
      <w:bookmarkEnd w:id="327"/>
    </w:p>
    <w:p w14:paraId="680FE381"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497BE81"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28" w:name="_Hlk494198985"/>
      <w:r w:rsidR="00B07864">
        <w:rPr>
          <w:lang w:val="el-GR"/>
        </w:rPr>
        <w:t>.</w:t>
      </w:r>
    </w:p>
    <w:bookmarkEnd w:id="328"/>
    <w:p w14:paraId="0C743142" w14:textId="77777777" w:rsidR="008338F0" w:rsidRDefault="003355E7" w:rsidP="00B86F1D">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496625091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2.1.5</w:t>
      </w:r>
      <w:r w:rsidR="00493FAD">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362CDC">
        <w:rPr>
          <w:lang w:val="el-GR"/>
        </w:rPr>
        <w:t xml:space="preserve"> </w:t>
      </w:r>
      <w:r w:rsidR="00362CDC" w:rsidRPr="00362CDC">
        <w:rPr>
          <w:lang w:val="el-GR"/>
        </w:rPr>
        <w:t>ΠΑΡΑΡΤΗΜΑ VIII – Υποδείγματα Εγγυητικών Επιστολών</w:t>
      </w:r>
      <w:r w:rsidR="008C6F6A">
        <w:rPr>
          <w:lang w:val="el-GR"/>
        </w:rPr>
        <w:t xml:space="preserve"> </w:t>
      </w:r>
      <w:r w:rsidRPr="00603221">
        <w:rPr>
          <w:lang w:val="el-GR"/>
        </w:rPr>
        <w:t>της Διακήρυξης και τα οριζόμενα στο άρθρο 72 του ν. 4412/2016.</w:t>
      </w:r>
    </w:p>
    <w:p w14:paraId="60927503"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D9FCB3B"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64479CA"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010ED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3FA2A9B1"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5E54BA80" w14:textId="77777777" w:rsidR="00976CBB" w:rsidRPr="00603221" w:rsidRDefault="00976CBB" w:rsidP="00417A19">
      <w:pPr>
        <w:suppressAutoHyphens w:val="0"/>
        <w:spacing w:line="276" w:lineRule="auto"/>
        <w:rPr>
          <w:lang w:val="el-GR"/>
        </w:rPr>
      </w:pPr>
    </w:p>
    <w:p w14:paraId="73839A1D" w14:textId="77777777" w:rsidR="008338F0" w:rsidRPr="00603221" w:rsidRDefault="003355E7" w:rsidP="003A109E">
      <w:pPr>
        <w:pStyle w:val="2"/>
        <w:rPr>
          <w:rFonts w:cs="Tahoma"/>
          <w:lang w:val="el-GR"/>
        </w:rPr>
      </w:pPr>
      <w:r w:rsidRPr="00603221">
        <w:rPr>
          <w:rFonts w:cs="Tahoma"/>
          <w:lang w:val="el-GR"/>
        </w:rPr>
        <w:tab/>
      </w:r>
      <w:bookmarkStart w:id="329" w:name="_Toc97194319"/>
      <w:bookmarkStart w:id="330" w:name="_Toc97194452"/>
      <w:bookmarkStart w:id="331" w:name="_Toc124333508"/>
      <w:r w:rsidRPr="00603221">
        <w:rPr>
          <w:rFonts w:cs="Tahoma"/>
          <w:lang w:val="el-GR"/>
        </w:rPr>
        <w:t>Συμβατικό πλαίσιο – Εφαρμοστέα νομοθεσία</w:t>
      </w:r>
      <w:bookmarkEnd w:id="329"/>
      <w:bookmarkEnd w:id="330"/>
      <w:bookmarkEnd w:id="331"/>
    </w:p>
    <w:p w14:paraId="1ABC2DAB"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4030B896" w14:textId="77777777" w:rsidR="008338F0" w:rsidRPr="00603221" w:rsidRDefault="003355E7" w:rsidP="003A109E">
      <w:pPr>
        <w:pStyle w:val="2"/>
        <w:rPr>
          <w:rFonts w:cs="Tahoma"/>
          <w:lang w:val="el-GR"/>
        </w:rPr>
      </w:pPr>
      <w:r w:rsidRPr="00603221">
        <w:rPr>
          <w:rFonts w:cs="Tahoma"/>
          <w:lang w:val="el-GR"/>
        </w:rPr>
        <w:lastRenderedPageBreak/>
        <w:tab/>
      </w:r>
      <w:bookmarkStart w:id="332" w:name="_Ref89075849"/>
      <w:bookmarkStart w:id="333" w:name="_Toc97194320"/>
      <w:bookmarkStart w:id="334" w:name="_Toc97194453"/>
      <w:bookmarkStart w:id="335" w:name="_Toc124333509"/>
      <w:r w:rsidRPr="00603221">
        <w:rPr>
          <w:rFonts w:cs="Tahoma"/>
          <w:lang w:val="el-GR"/>
        </w:rPr>
        <w:t>Όροι εκτέλεσης της σύμβασης</w:t>
      </w:r>
      <w:bookmarkEnd w:id="332"/>
      <w:bookmarkEnd w:id="333"/>
      <w:bookmarkEnd w:id="334"/>
      <w:bookmarkEnd w:id="335"/>
    </w:p>
    <w:p w14:paraId="28262690"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5AA23482"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BC54309" w14:textId="77777777" w:rsidR="00EB4107" w:rsidRDefault="00EB4107" w:rsidP="00EB4107">
      <w:pPr>
        <w:rPr>
          <w:rFonts w:ascii="Calibri" w:hAnsi="Calibri" w:cs="Calibri"/>
          <w:lang w:val="el-GR" w:eastAsia="en-US"/>
        </w:rPr>
      </w:pPr>
      <w:r w:rsidRPr="00EB4107">
        <w:rPr>
          <w:lang w:val="el-GR"/>
        </w:rPr>
        <w:t xml:space="preserve">Ο ανάδοχος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79A961A5" w14:textId="77777777" w:rsidR="00EB4107" w:rsidRPr="00B07864" w:rsidRDefault="00EB4107" w:rsidP="00EB4107">
      <w:pPr>
        <w:rPr>
          <w:lang w:val="el-GR"/>
        </w:rPr>
      </w:pPr>
      <w:r w:rsidRPr="00B07864">
        <w:rPr>
          <w:lang w:val="el-GR"/>
        </w:rPr>
        <w:t xml:space="preserve">Ποιο συγκεκριμένα: </w:t>
      </w:r>
    </w:p>
    <w:p w14:paraId="7213EBAD" w14:textId="77777777" w:rsidR="00EB4107" w:rsidRPr="00EB4107" w:rsidRDefault="00EB4107" w:rsidP="00EB4107">
      <w:pPr>
        <w:rPr>
          <w:lang w:val="el-GR"/>
        </w:rPr>
      </w:pPr>
      <w:proofErr w:type="spellStart"/>
      <w:r>
        <w:t>i</w:t>
      </w:r>
      <w:proofErr w:type="spellEnd"/>
      <w:r w:rsidRPr="00EB4107">
        <w:rPr>
          <w:lang w:val="el-GR"/>
        </w:rPr>
        <w:t xml:space="preserve">) όνομα του τελικού αποδέκτη των κονδυλίων, </w:t>
      </w:r>
    </w:p>
    <w:p w14:paraId="01454C0E"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5A836078"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D18BBF3" w14:textId="77777777" w:rsidR="0014064C" w:rsidRPr="00603221" w:rsidRDefault="0014064C" w:rsidP="00114833">
      <w:pPr>
        <w:rPr>
          <w:lang w:val="el-GR"/>
        </w:rPr>
      </w:pPr>
    </w:p>
    <w:p w14:paraId="38EF5536"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50A4BCE0"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AEEC96C"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15B20B3B"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6A65857C" w14:textId="77777777" w:rsidR="006C03D6" w:rsidRPr="00DD50E7" w:rsidRDefault="006C03D6" w:rsidP="006C055E">
      <w:pPr>
        <w:rPr>
          <w:rFonts w:eastAsia="Calibri"/>
          <w:lang w:val="el-GR"/>
        </w:rPr>
      </w:pPr>
      <w:bookmarkStart w:id="336"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341F4B">
        <w:rPr>
          <w:cs/>
          <w:lang w:val="el-GR"/>
        </w:rPr>
        <w:fldChar w:fldCharType="begin"/>
      </w:r>
      <w:r>
        <w:rPr>
          <w:lang w:val="el-GR"/>
        </w:rPr>
        <w:instrText xml:space="preserve"> REF _Ref118477993 \h </w:instrText>
      </w:r>
      <w:r w:rsidR="00341F4B">
        <w:rPr>
          <w:cs/>
          <w:lang w:val="el-GR"/>
        </w:rPr>
      </w:r>
      <w:r w:rsidR="00341F4B">
        <w:rPr>
          <w:cs/>
          <w:lang w:val="el-GR"/>
        </w:rPr>
        <w:fldChar w:fldCharType="separate"/>
      </w:r>
      <w:r w:rsidR="00DF1040" w:rsidRPr="00C0415C">
        <w:rPr>
          <w:lang w:val="el-GR"/>
        </w:rPr>
        <w:t>ΠΑΡΑΡΤΗΜΑ</w:t>
      </w:r>
      <w:r w:rsidR="00DF1040" w:rsidRPr="002A51E1">
        <w:rPr>
          <w:lang w:val="el-GR"/>
        </w:rPr>
        <w:t xml:space="preserve"> </w:t>
      </w:r>
      <w:r w:rsidR="00DF1040">
        <w:t>X</w:t>
      </w:r>
      <w:r w:rsidR="00DF1040" w:rsidRPr="002A51E1">
        <w:rPr>
          <w:lang w:val="el-GR"/>
        </w:rPr>
        <w:t xml:space="preserve"> – </w:t>
      </w:r>
      <w:r w:rsidR="00DF1040">
        <w:rPr>
          <w:lang w:val="el-GR"/>
        </w:rPr>
        <w:t>Ρήτρα Ακεραιότητας</w:t>
      </w:r>
      <w:r w:rsidR="00341F4B">
        <w:rPr>
          <w:cs/>
          <w:lang w:val="el-GR"/>
        </w:rPr>
        <w:fldChar w:fldCharType="end"/>
      </w:r>
      <w:r>
        <w:rPr>
          <w:rFonts w:hint="cs"/>
          <w:cs/>
          <w:lang w:val="el-GR"/>
        </w:rPr>
        <w:t>η οποία θα περιληφθεί στη σύμβαση</w:t>
      </w:r>
      <w:bookmarkEnd w:id="336"/>
      <w:r>
        <w:rPr>
          <w:rFonts w:hint="cs"/>
          <w:cs/>
          <w:lang w:val="el-GR"/>
        </w:rPr>
        <w:t>.</w:t>
      </w:r>
    </w:p>
    <w:p w14:paraId="53BEE8F2"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w:t>
      </w:r>
      <w:r w:rsidR="00523EEE" w:rsidRPr="00603221">
        <w:rPr>
          <w:lang w:val="el-GR"/>
        </w:rPr>
        <w:lastRenderedPageBreak/>
        <w:t xml:space="preserve">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5DFB7244"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125B7931"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5A450226"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2470523C"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40F86E4"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62B68A0E"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0FDB21E4" w14:textId="77777777" w:rsidR="00343BB2" w:rsidRPr="00033BA0" w:rsidRDefault="00343BB2" w:rsidP="00343BB2">
      <w:pPr>
        <w:rPr>
          <w:lang w:val="el-GR"/>
        </w:rPr>
      </w:pPr>
      <w:r w:rsidRPr="00033BA0">
        <w:rPr>
          <w:lang w:val="el-GR"/>
        </w:rPr>
        <w:lastRenderedPageBreak/>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4AFE365"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AB3830A"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3B6FF4E"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E6D4A05"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1BD973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15F7E30"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778C36A" w14:textId="77777777" w:rsidR="00343BB2" w:rsidRPr="00033BA0" w:rsidRDefault="00343BB2" w:rsidP="00343BB2">
      <w:pPr>
        <w:rPr>
          <w:lang w:val="el-GR"/>
        </w:rPr>
      </w:pPr>
      <w:r w:rsidRPr="00033BA0">
        <w:rPr>
          <w:lang w:val="el-GR"/>
        </w:rPr>
        <w:t>Ειδικότερα :</w:t>
      </w:r>
    </w:p>
    <w:p w14:paraId="1EED9A64"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C48C2DA"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2E67D47A"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604F1766" w14:textId="77777777" w:rsidR="00343BB2" w:rsidRPr="00033BA0" w:rsidRDefault="00343BB2" w:rsidP="00343BB2">
      <w:pPr>
        <w:rPr>
          <w:lang w:val="el-GR"/>
        </w:rPr>
      </w:pPr>
      <w:r w:rsidRPr="00033BA0">
        <w:rPr>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w:t>
      </w:r>
      <w:r w:rsidRPr="00033BA0">
        <w:rPr>
          <w:lang w:val="el-GR"/>
        </w:rPr>
        <w:lastRenderedPageBreak/>
        <w:t>αρχείων και πληροφοριών της Εταιρείας, από τον Ανάδοχο, ανήκουν κατ' αποκλειστικότητα στην Εταιρεία.</w:t>
      </w:r>
    </w:p>
    <w:p w14:paraId="55417E0B"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4C8D4B9B" w14:textId="77777777" w:rsidR="00343BB2" w:rsidRPr="00603221" w:rsidRDefault="00343BB2" w:rsidP="004B7E25">
      <w:pPr>
        <w:suppressAutoHyphens w:val="0"/>
        <w:spacing w:after="200" w:line="276" w:lineRule="auto"/>
        <w:rPr>
          <w:lang w:val="el-GR"/>
        </w:rPr>
      </w:pPr>
    </w:p>
    <w:p w14:paraId="639A4A74" w14:textId="77777777" w:rsidR="008338F0" w:rsidRPr="00603221" w:rsidRDefault="003355E7" w:rsidP="003A109E">
      <w:pPr>
        <w:pStyle w:val="2"/>
        <w:rPr>
          <w:rFonts w:cs="Tahoma"/>
          <w:lang w:val="el-GR"/>
        </w:rPr>
      </w:pPr>
      <w:r w:rsidRPr="00603221">
        <w:rPr>
          <w:rFonts w:cs="Tahoma"/>
          <w:lang w:val="el-GR"/>
        </w:rPr>
        <w:tab/>
      </w:r>
      <w:bookmarkStart w:id="337" w:name="_Toc97194321"/>
      <w:bookmarkStart w:id="338" w:name="_Toc97194454"/>
      <w:bookmarkStart w:id="339" w:name="_Toc124333510"/>
      <w:r w:rsidRPr="00603221">
        <w:rPr>
          <w:rFonts w:cs="Tahoma"/>
          <w:lang w:val="el-GR"/>
        </w:rPr>
        <w:t>Υπεργολαβία</w:t>
      </w:r>
      <w:bookmarkEnd w:id="337"/>
      <w:bookmarkEnd w:id="338"/>
      <w:bookmarkEnd w:id="339"/>
    </w:p>
    <w:p w14:paraId="3127397B"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8D4E865" w14:textId="77777777"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AE433D3" w14:textId="77777777"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496541775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2.2.3</w:t>
      </w:r>
      <w:r w:rsidR="00493FAD">
        <w:fldChar w:fldCharType="end"/>
      </w:r>
      <w:r w:rsidRPr="00603221">
        <w:rPr>
          <w:lang w:val="el-GR"/>
        </w:rPr>
        <w:t xml:space="preserve"> και με τα αποδεικτικά μέσα της παραγράφου</w:t>
      </w:r>
      <w:r w:rsidR="005A3530">
        <w:rPr>
          <w:lang w:val="el-GR"/>
        </w:rPr>
        <w:t xml:space="preserve"> </w:t>
      </w:r>
      <w:r w:rsidR="00341F4B">
        <w:rPr>
          <w:lang w:val="el-GR"/>
        </w:rPr>
        <w:fldChar w:fldCharType="begin"/>
      </w:r>
      <w:r w:rsidR="00A30F24">
        <w:rPr>
          <w:lang w:val="el-GR"/>
        </w:rPr>
        <w:instrText xml:space="preserve"> REF _Ref40957856 \r \h </w:instrText>
      </w:r>
      <w:r w:rsidR="00341F4B">
        <w:rPr>
          <w:lang w:val="el-GR"/>
        </w:rPr>
      </w:r>
      <w:r w:rsidR="00341F4B">
        <w:rPr>
          <w:lang w:val="el-GR"/>
        </w:rPr>
        <w:fldChar w:fldCharType="separate"/>
      </w:r>
      <w:r w:rsidR="00DF1040">
        <w:rPr>
          <w:lang w:val="el-GR"/>
        </w:rPr>
        <w:t>2.2.9.2</w:t>
      </w:r>
      <w:r w:rsidR="00341F4B">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FA4E3EC"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3C8860A" w14:textId="77777777" w:rsidR="005A3530" w:rsidRDefault="005A3530">
      <w:pPr>
        <w:rPr>
          <w:lang w:val="el-GR"/>
        </w:rPr>
      </w:pPr>
    </w:p>
    <w:p w14:paraId="7ECAF509" w14:textId="77777777" w:rsidR="005A3530" w:rsidRPr="00603221" w:rsidRDefault="005A3530">
      <w:pPr>
        <w:rPr>
          <w:b/>
          <w:bCs/>
          <w:lang w:val="el-GR"/>
        </w:rPr>
      </w:pPr>
    </w:p>
    <w:p w14:paraId="4B275E71" w14:textId="77777777" w:rsidR="008338F0" w:rsidRPr="00603221" w:rsidRDefault="003355E7" w:rsidP="003A109E">
      <w:pPr>
        <w:pStyle w:val="2"/>
        <w:rPr>
          <w:rFonts w:cs="Tahoma"/>
          <w:lang w:val="el-GR"/>
        </w:rPr>
      </w:pPr>
      <w:r w:rsidRPr="00603221">
        <w:rPr>
          <w:rFonts w:cs="Tahoma"/>
          <w:lang w:val="el-GR"/>
        </w:rPr>
        <w:tab/>
      </w:r>
      <w:bookmarkStart w:id="340" w:name="_Ref496607258"/>
      <w:bookmarkStart w:id="341" w:name="_Toc97194322"/>
      <w:bookmarkStart w:id="342" w:name="_Toc97194455"/>
      <w:bookmarkStart w:id="343" w:name="_Toc124333511"/>
      <w:r w:rsidRPr="00603221">
        <w:rPr>
          <w:rFonts w:cs="Tahoma"/>
          <w:lang w:val="el-GR"/>
        </w:rPr>
        <w:t>Τροποποίηση σύμβασης κατά τη διάρκειά της</w:t>
      </w:r>
      <w:bookmarkEnd w:id="340"/>
      <w:bookmarkEnd w:id="341"/>
      <w:bookmarkEnd w:id="342"/>
      <w:bookmarkEnd w:id="343"/>
      <w:r w:rsidRPr="00603221">
        <w:rPr>
          <w:rFonts w:cs="Tahoma"/>
          <w:lang w:val="el-GR"/>
        </w:rPr>
        <w:t xml:space="preserve"> </w:t>
      </w:r>
    </w:p>
    <w:p w14:paraId="405EFEC6"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1760D716" w14:textId="77777777"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Pr="00911940">
        <w:rPr>
          <w:lang w:val="el-GR"/>
        </w:rPr>
        <w:lastRenderedPageBreak/>
        <w:t>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92822B5" w14:textId="77777777" w:rsidR="00FE0D21" w:rsidRPr="00603221" w:rsidRDefault="00FE0D21" w:rsidP="009C3C60">
      <w:pPr>
        <w:suppressAutoHyphens w:val="0"/>
        <w:spacing w:line="276" w:lineRule="auto"/>
        <w:rPr>
          <w:lang w:val="el-GR"/>
        </w:rPr>
      </w:pPr>
    </w:p>
    <w:p w14:paraId="13C8710B" w14:textId="77777777" w:rsidR="008338F0" w:rsidRPr="00603221" w:rsidRDefault="003355E7" w:rsidP="003A109E">
      <w:pPr>
        <w:pStyle w:val="2"/>
        <w:rPr>
          <w:rFonts w:cs="Tahoma"/>
          <w:lang w:val="el-GR"/>
        </w:rPr>
      </w:pPr>
      <w:r w:rsidRPr="00603221">
        <w:rPr>
          <w:rFonts w:cs="Tahoma"/>
          <w:lang w:val="el-GR"/>
        </w:rPr>
        <w:tab/>
      </w:r>
      <w:bookmarkStart w:id="344" w:name="_Toc97194324"/>
      <w:bookmarkStart w:id="345" w:name="_Toc97194457"/>
      <w:bookmarkStart w:id="346" w:name="_Ref118479492"/>
      <w:bookmarkStart w:id="347" w:name="_Ref118479515"/>
      <w:bookmarkStart w:id="348" w:name="_Toc124333512"/>
      <w:r w:rsidRPr="00603221">
        <w:rPr>
          <w:rFonts w:cs="Tahoma"/>
          <w:lang w:val="el-GR"/>
        </w:rPr>
        <w:t>Δικαίωμα μονομερούς λύσης της σύμβασης</w:t>
      </w:r>
      <w:bookmarkEnd w:id="344"/>
      <w:bookmarkEnd w:id="345"/>
      <w:bookmarkEnd w:id="346"/>
      <w:bookmarkEnd w:id="347"/>
      <w:bookmarkEnd w:id="348"/>
    </w:p>
    <w:p w14:paraId="0BA56D12"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455F63F"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D4BD41"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C6D55CF"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5981AEF4"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49" w:name="_Hlk118481822"/>
      <w:r w:rsidRPr="005F0A0D">
        <w:rPr>
          <w:lang w:val="el-GR"/>
        </w:rPr>
        <w:t>αδικήματα που αναφέρονται στην παρ. 2.2.3.1 της παρούσας,</w:t>
      </w:r>
    </w:p>
    <w:p w14:paraId="5F21AECA" w14:textId="77777777"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A3B67A8" w14:textId="77777777"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341F4B">
        <w:rPr>
          <w:cs/>
          <w:lang w:val="el-GR"/>
        </w:rPr>
        <w:fldChar w:fldCharType="begin"/>
      </w:r>
      <w:r>
        <w:rPr>
          <w:lang w:val="el-GR"/>
        </w:rPr>
        <w:instrText xml:space="preserve"> REF _Ref118477993 \h </w:instrText>
      </w:r>
      <w:r w:rsidR="00341F4B">
        <w:rPr>
          <w:cs/>
          <w:lang w:val="el-GR"/>
        </w:rPr>
      </w:r>
      <w:r w:rsidR="00341F4B">
        <w:rPr>
          <w:cs/>
          <w:lang w:val="el-GR"/>
        </w:rPr>
        <w:fldChar w:fldCharType="separate"/>
      </w:r>
      <w:r w:rsidR="00DF1040" w:rsidRPr="00C0415C">
        <w:rPr>
          <w:lang w:val="el-GR"/>
        </w:rPr>
        <w:t>ΠΑΡΑΡΤΗΜΑ</w:t>
      </w:r>
      <w:r w:rsidR="00DF1040" w:rsidRPr="002A51E1">
        <w:rPr>
          <w:lang w:val="el-GR"/>
        </w:rPr>
        <w:t xml:space="preserve"> </w:t>
      </w:r>
      <w:r w:rsidR="00DF1040">
        <w:t>X</w:t>
      </w:r>
      <w:r w:rsidR="00DF1040" w:rsidRPr="002A51E1">
        <w:rPr>
          <w:lang w:val="el-GR"/>
        </w:rPr>
        <w:t xml:space="preserve"> – </w:t>
      </w:r>
      <w:r w:rsidR="00DF1040">
        <w:rPr>
          <w:lang w:val="el-GR"/>
        </w:rPr>
        <w:t>Ρήτρα Ακεραιότητας</w:t>
      </w:r>
      <w:r w:rsidR="00341F4B">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49"/>
    <w:p w14:paraId="44045D91" w14:textId="77777777" w:rsidR="009649DC" w:rsidRPr="00603221" w:rsidRDefault="009649DC" w:rsidP="00AF6BC2">
      <w:pPr>
        <w:rPr>
          <w:b/>
          <w:bCs/>
          <w:lang w:val="el-GR"/>
        </w:rPr>
      </w:pPr>
    </w:p>
    <w:p w14:paraId="76864CBA" w14:textId="77777777" w:rsidR="008338F0" w:rsidRPr="00140781" w:rsidRDefault="003355E7" w:rsidP="005D1B15">
      <w:pPr>
        <w:pStyle w:val="1"/>
        <w:rPr>
          <w:rFonts w:cs="Tahoma"/>
          <w:sz w:val="22"/>
          <w:szCs w:val="22"/>
          <w:lang w:val="el-GR"/>
        </w:rPr>
      </w:pPr>
      <w:bookmarkStart w:id="350" w:name="_Toc97194458"/>
      <w:bookmarkStart w:id="351" w:name="_Toc124333513"/>
      <w:r w:rsidRPr="00140781">
        <w:rPr>
          <w:rFonts w:cs="Tahoma"/>
          <w:sz w:val="22"/>
          <w:szCs w:val="22"/>
          <w:lang w:val="el-GR"/>
        </w:rPr>
        <w:lastRenderedPageBreak/>
        <w:t>ΕΙΔΙΚΟΙ ΟΡΟΙ ΕΚΤΕΛΕΣΗΣ ΤΗΣ ΣΥΜΒΑΣΗΣ</w:t>
      </w:r>
      <w:bookmarkEnd w:id="350"/>
      <w:bookmarkEnd w:id="351"/>
      <w:r w:rsidRPr="00140781">
        <w:rPr>
          <w:rFonts w:cs="Tahoma"/>
          <w:sz w:val="22"/>
          <w:szCs w:val="22"/>
          <w:lang w:val="el-GR"/>
        </w:rPr>
        <w:t xml:space="preserve"> </w:t>
      </w:r>
    </w:p>
    <w:p w14:paraId="193A7F99" w14:textId="77777777" w:rsidR="008338F0" w:rsidRPr="00603221" w:rsidRDefault="003355E7" w:rsidP="003A109E">
      <w:pPr>
        <w:pStyle w:val="2"/>
        <w:rPr>
          <w:rFonts w:cs="Tahoma"/>
          <w:lang w:val="el-GR"/>
        </w:rPr>
      </w:pPr>
      <w:r w:rsidRPr="00603221">
        <w:rPr>
          <w:rFonts w:cs="Tahoma"/>
          <w:lang w:val="el-GR"/>
        </w:rPr>
        <w:tab/>
      </w:r>
      <w:bookmarkStart w:id="352" w:name="_Ref496607306"/>
      <w:bookmarkStart w:id="353" w:name="_Toc97194325"/>
      <w:bookmarkStart w:id="354" w:name="_Toc97194459"/>
      <w:bookmarkStart w:id="355" w:name="_Toc124333514"/>
      <w:r w:rsidRPr="00603221">
        <w:rPr>
          <w:rFonts w:cs="Tahoma"/>
          <w:lang w:val="el-GR"/>
        </w:rPr>
        <w:t>Τρόπος πληρωμής</w:t>
      </w:r>
      <w:bookmarkEnd w:id="352"/>
      <w:bookmarkEnd w:id="353"/>
      <w:bookmarkEnd w:id="354"/>
      <w:bookmarkEnd w:id="355"/>
      <w:r w:rsidRPr="00603221">
        <w:rPr>
          <w:rFonts w:cs="Tahoma"/>
          <w:lang w:val="el-GR"/>
        </w:rPr>
        <w:t xml:space="preserve"> </w:t>
      </w:r>
    </w:p>
    <w:p w14:paraId="743DC627"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00E7C181"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55F724BD" w14:textId="77777777" w:rsidR="007C6E3D" w:rsidRDefault="007C6E3D">
      <w:pPr>
        <w:rPr>
          <w:b/>
          <w:lang w:val="el-GR"/>
        </w:rPr>
      </w:pPr>
      <w:r w:rsidRPr="00603221">
        <w:rPr>
          <w:b/>
          <w:lang w:val="el-GR"/>
        </w:rPr>
        <w:t xml:space="preserve">Τρόποι Πληρωμής: </w:t>
      </w:r>
    </w:p>
    <w:p w14:paraId="05494D51"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3F770C" w14:paraId="708E5A0B" w14:textId="77777777" w:rsidTr="00F823E5">
        <w:tc>
          <w:tcPr>
            <w:tcW w:w="456" w:type="dxa"/>
          </w:tcPr>
          <w:p w14:paraId="6827D585" w14:textId="77777777" w:rsidR="007E74EC" w:rsidRPr="001E54F6" w:rsidRDefault="007E74EC" w:rsidP="00F823E5">
            <w:pPr>
              <w:rPr>
                <w:b/>
                <w:lang w:val="el-GR"/>
              </w:rPr>
            </w:pPr>
            <w:bookmarkStart w:id="356" w:name="_Hlk123127299"/>
            <w:r w:rsidRPr="001E54F6">
              <w:rPr>
                <w:b/>
                <w:lang w:val="el-GR"/>
              </w:rPr>
              <w:t>1)</w:t>
            </w:r>
          </w:p>
        </w:tc>
        <w:tc>
          <w:tcPr>
            <w:tcW w:w="8569" w:type="dxa"/>
          </w:tcPr>
          <w:p w14:paraId="5B3738E4" w14:textId="77777777" w:rsidR="007E74EC" w:rsidRDefault="007E74EC" w:rsidP="00F823E5">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3F770C" w14:paraId="21C07DCB" w14:textId="77777777" w:rsidTr="00F823E5">
        <w:tc>
          <w:tcPr>
            <w:tcW w:w="456" w:type="dxa"/>
            <w:vAlign w:val="center"/>
          </w:tcPr>
          <w:p w14:paraId="20214252" w14:textId="77777777" w:rsidR="007E74EC" w:rsidRPr="001E54F6" w:rsidRDefault="00E167C9" w:rsidP="00F823E5">
            <w:pPr>
              <w:jc w:val="left"/>
              <w:rPr>
                <w:b/>
                <w:lang w:val="el-GR"/>
              </w:rPr>
            </w:pPr>
            <w:r>
              <w:rPr>
                <w:b/>
                <w:lang w:val="el-GR"/>
              </w:rPr>
              <w:t>2</w:t>
            </w:r>
            <w:r w:rsidR="007E74EC">
              <w:rPr>
                <w:b/>
                <w:lang w:val="el-GR"/>
              </w:rPr>
              <w:t>)</w:t>
            </w:r>
          </w:p>
        </w:tc>
        <w:tc>
          <w:tcPr>
            <w:tcW w:w="8569" w:type="dxa"/>
          </w:tcPr>
          <w:p w14:paraId="36FA140A" w14:textId="4026DF7D" w:rsidR="00701A59" w:rsidRPr="00684A2F" w:rsidRDefault="00701A59" w:rsidP="00701A59">
            <w:pPr>
              <w:pStyle w:val="aff"/>
              <w:numPr>
                <w:ilvl w:val="0"/>
                <w:numId w:val="40"/>
              </w:numPr>
              <w:spacing w:before="120"/>
              <w:contextualSpacing w:val="0"/>
              <w:rPr>
                <w:color w:val="000000" w:themeColor="text1"/>
                <w:lang w:val="el-GR"/>
              </w:rPr>
            </w:pPr>
            <w:r w:rsidRPr="00684A2F">
              <w:rPr>
                <w:color w:val="000000" w:themeColor="text1"/>
                <w:lang w:val="el-GR"/>
              </w:rPr>
              <w:t xml:space="preserve">Καταβολή του </w:t>
            </w:r>
            <w:r w:rsidR="002419C3">
              <w:rPr>
                <w:color w:val="000000" w:themeColor="text1"/>
                <w:lang w:val="el-GR"/>
              </w:rPr>
              <w:t>4</w:t>
            </w:r>
            <w:r w:rsidRPr="00684A2F">
              <w:rPr>
                <w:color w:val="000000" w:themeColor="text1"/>
                <w:lang w:val="el-GR"/>
              </w:rPr>
              <w:t xml:space="preserve">0% του συμβατικού τιμήματος με την παραλαβή της </w:t>
            </w:r>
            <w:r w:rsidR="003122F8">
              <w:rPr>
                <w:color w:val="000000" w:themeColor="text1"/>
                <w:lang w:val="el-GR"/>
              </w:rPr>
              <w:t>2</w:t>
            </w:r>
            <w:r w:rsidRPr="00684A2F">
              <w:rPr>
                <w:color w:val="000000" w:themeColor="text1"/>
                <w:vertAlign w:val="superscript"/>
                <w:lang w:val="el-GR"/>
              </w:rPr>
              <w:t xml:space="preserve">ης </w:t>
            </w:r>
            <w:r>
              <w:rPr>
                <w:color w:val="000000" w:themeColor="text1"/>
                <w:lang w:val="el-GR"/>
              </w:rPr>
              <w:t>μηνιαίας Αναφοράς Π.1</w:t>
            </w:r>
            <w:r w:rsidRPr="00684A2F">
              <w:rPr>
                <w:color w:val="000000" w:themeColor="text1"/>
                <w:lang w:val="el-GR"/>
              </w:rPr>
              <w:t>.</w:t>
            </w:r>
            <w:r w:rsidR="00DE3099">
              <w:rPr>
                <w:color w:val="000000" w:themeColor="text1"/>
                <w:lang w:val="el-GR"/>
              </w:rPr>
              <w:t>2</w:t>
            </w:r>
          </w:p>
          <w:p w14:paraId="32DF8BB7" w14:textId="77777777" w:rsidR="00701A59" w:rsidRPr="00684A2F" w:rsidRDefault="00701A59" w:rsidP="00701A59">
            <w:pPr>
              <w:pStyle w:val="aff"/>
              <w:numPr>
                <w:ilvl w:val="0"/>
                <w:numId w:val="40"/>
              </w:numPr>
              <w:spacing w:before="120"/>
              <w:contextualSpacing w:val="0"/>
              <w:rPr>
                <w:color w:val="000000" w:themeColor="text1"/>
                <w:lang w:val="el-GR"/>
              </w:rPr>
            </w:pPr>
            <w:r w:rsidRPr="00684A2F">
              <w:rPr>
                <w:color w:val="000000" w:themeColor="text1"/>
                <w:lang w:val="el-GR"/>
              </w:rPr>
              <w:t xml:space="preserve">Καταβολή του </w:t>
            </w:r>
            <w:r w:rsidR="002419C3">
              <w:rPr>
                <w:color w:val="000000" w:themeColor="text1"/>
                <w:lang w:val="el-GR"/>
              </w:rPr>
              <w:t>4</w:t>
            </w:r>
            <w:r w:rsidRPr="00684A2F">
              <w:rPr>
                <w:color w:val="000000" w:themeColor="text1"/>
                <w:lang w:val="el-GR"/>
              </w:rPr>
              <w:t xml:space="preserve">0% του συμβατικού τιμήματος με την παραλαβή της </w:t>
            </w:r>
            <w:r>
              <w:rPr>
                <w:color w:val="000000" w:themeColor="text1"/>
                <w:lang w:val="el-GR"/>
              </w:rPr>
              <w:t>4</w:t>
            </w:r>
            <w:r w:rsidRPr="00684A2F">
              <w:rPr>
                <w:color w:val="000000" w:themeColor="text1"/>
                <w:vertAlign w:val="superscript"/>
                <w:lang w:val="el-GR"/>
              </w:rPr>
              <w:t xml:space="preserve">ης </w:t>
            </w:r>
            <w:r>
              <w:rPr>
                <w:color w:val="000000" w:themeColor="text1"/>
                <w:lang w:val="el-GR"/>
              </w:rPr>
              <w:t>μηνιαίας Αναφοράς Π.1.4</w:t>
            </w:r>
          </w:p>
          <w:p w14:paraId="44FFBB47" w14:textId="77777777" w:rsidR="00701A59" w:rsidRPr="00701A59" w:rsidRDefault="00701A59" w:rsidP="008C6F6A">
            <w:pPr>
              <w:pStyle w:val="aff"/>
              <w:numPr>
                <w:ilvl w:val="0"/>
                <w:numId w:val="40"/>
              </w:numPr>
              <w:spacing w:before="120"/>
              <w:contextualSpacing w:val="0"/>
              <w:rPr>
                <w:lang w:val="el-GR"/>
              </w:rPr>
            </w:pPr>
            <w:r w:rsidRPr="00684A2F">
              <w:rPr>
                <w:color w:val="000000" w:themeColor="text1"/>
                <w:lang w:val="el-GR"/>
              </w:rPr>
              <w:t>Καταβολή του υπόλοιπου συμβατικού τιμήματος με την οριστική παραλαβή του Έργου</w:t>
            </w:r>
          </w:p>
        </w:tc>
      </w:tr>
      <w:bookmarkEnd w:id="356"/>
    </w:tbl>
    <w:p w14:paraId="70A696E8" w14:textId="77777777" w:rsidR="007E74EC" w:rsidRPr="00603221" w:rsidRDefault="007E74EC">
      <w:pPr>
        <w:rPr>
          <w:b/>
          <w:lang w:val="el-GR"/>
        </w:rPr>
      </w:pPr>
    </w:p>
    <w:p w14:paraId="41F82B08"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6897A958"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1D489433"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046A2C57" w14:textId="77777777" w:rsidR="00E97E4D" w:rsidRPr="00E97E4D" w:rsidRDefault="00E4164C" w:rsidP="00E97E4D">
      <w:pPr>
        <w:rPr>
          <w:lang w:val="el-GR"/>
        </w:rPr>
      </w:pPr>
      <w:bookmarkStart w:id="357"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833C7D7"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758672D2" w14:textId="77777777" w:rsidR="00E97E4D" w:rsidRPr="00E97E4D" w:rsidRDefault="00E97E4D" w:rsidP="00E97E4D">
      <w:pPr>
        <w:rPr>
          <w:lang w:val="el-GR"/>
        </w:rPr>
      </w:pPr>
      <w:r w:rsidRPr="00E97E4D">
        <w:rPr>
          <w:lang w:val="el-GR"/>
        </w:rPr>
        <w:t>Τράπεζα της Ελλάδας:   ΙΒΑΝ GR 2001000240000000026180286</w:t>
      </w:r>
    </w:p>
    <w:p w14:paraId="41EFDBE6" w14:textId="77777777" w:rsidR="00B53859" w:rsidRDefault="00E97E4D">
      <w:pPr>
        <w:rPr>
          <w:lang w:val="el-GR"/>
        </w:rPr>
      </w:pPr>
      <w:r w:rsidRPr="00E97E4D">
        <w:rPr>
          <w:lang w:val="el-GR"/>
        </w:rPr>
        <w:t>Τράπεζα ΠΕΙΡΑΙΩΣ:       ΙΒΑΝ GR 1901721360005136088985432</w:t>
      </w:r>
    </w:p>
    <w:bookmarkEnd w:id="357"/>
    <w:p w14:paraId="29D3D8E7" w14:textId="77777777" w:rsidR="00E97E4D" w:rsidRPr="00685FDF" w:rsidRDefault="00E97E4D" w:rsidP="00E97E4D">
      <w:pPr>
        <w:rPr>
          <w:lang w:val="el-GR"/>
        </w:rPr>
      </w:pPr>
    </w:p>
    <w:p w14:paraId="3F34E14C" w14:textId="77777777"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AB3F01B" w14:textId="77777777" w:rsidR="008338F0" w:rsidRDefault="003355E7">
      <w:pPr>
        <w:rPr>
          <w:lang w:val="el-GR"/>
        </w:rPr>
      </w:pPr>
      <w:r w:rsidRPr="00603221">
        <w:rPr>
          <w:lang w:val="el-GR"/>
        </w:rPr>
        <w:lastRenderedPageBreak/>
        <w:t>Οι υπέρ τρίτων κρατήσεις υπόκεινται στο εκάστοτε ισχύον αναλογικό τέλος χαρτοσήμου και στην επ’ αυτού εισφορά υπέρ ΟΓΑ.</w:t>
      </w:r>
    </w:p>
    <w:p w14:paraId="140F314D" w14:textId="77777777" w:rsidR="008338F0" w:rsidRPr="00603221" w:rsidRDefault="00331981" w:rsidP="003A109E">
      <w:pPr>
        <w:pStyle w:val="2"/>
        <w:rPr>
          <w:rFonts w:cs="Tahoma"/>
          <w:lang w:val="el-GR"/>
        </w:rPr>
      </w:pPr>
      <w:r w:rsidRPr="00603221">
        <w:rPr>
          <w:rFonts w:cs="Tahoma"/>
          <w:lang w:val="el-GR"/>
        </w:rPr>
        <w:tab/>
      </w:r>
      <w:bookmarkStart w:id="358" w:name="_Ref496607484"/>
      <w:bookmarkStart w:id="359" w:name="_Toc97194326"/>
      <w:bookmarkStart w:id="360" w:name="_Toc97194460"/>
      <w:bookmarkStart w:id="361" w:name="_Toc124333515"/>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58"/>
      <w:bookmarkEnd w:id="359"/>
      <w:bookmarkEnd w:id="360"/>
      <w:bookmarkEnd w:id="361"/>
      <w:r w:rsidR="003355E7" w:rsidRPr="00603221">
        <w:rPr>
          <w:rFonts w:cs="Tahoma"/>
          <w:lang w:val="el-GR"/>
        </w:rPr>
        <w:t xml:space="preserve"> </w:t>
      </w:r>
    </w:p>
    <w:p w14:paraId="25E30342" w14:textId="77777777" w:rsidR="008338F0" w:rsidRDefault="003355E7">
      <w:pPr>
        <w:suppressAutoHyphens w:val="0"/>
        <w:autoSpaceDE w:val="0"/>
        <w:rPr>
          <w:rFonts w:eastAsia="SimSun"/>
          <w:color w:val="5B9BD5"/>
          <w:spacing w:val="5"/>
          <w:lang w:val="el-GR"/>
        </w:rPr>
      </w:pPr>
      <w:bookmarkStart w:id="362"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1100BBDE"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6433F2A9"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7F13462"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3B73582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309FE73"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41736EA6"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0468AD3A" w14:textId="77777777" w:rsidR="003F0D9A" w:rsidRPr="00872B88" w:rsidRDefault="003F0D9A">
      <w:pPr>
        <w:suppressAutoHyphens w:val="0"/>
        <w:autoSpaceDE w:val="0"/>
        <w:rPr>
          <w:rFonts w:eastAsia="SimSun" w:cs="Calibri"/>
          <w:i/>
          <w:iCs/>
          <w:color w:val="5B9BD5"/>
          <w:spacing w:val="5"/>
          <w:szCs w:val="24"/>
          <w:lang w:val="el-GR"/>
        </w:rPr>
      </w:pPr>
    </w:p>
    <w:p w14:paraId="3ECA3228"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6DF30930" w14:textId="77777777" w:rsidR="00A57BD8" w:rsidRPr="00603221" w:rsidRDefault="00A57BD8">
      <w:pPr>
        <w:suppressAutoHyphens w:val="0"/>
        <w:autoSpaceDE w:val="0"/>
        <w:spacing w:after="0"/>
        <w:rPr>
          <w:rFonts w:eastAsia="SimSun"/>
          <w:lang w:val="el-GR"/>
        </w:rPr>
      </w:pPr>
    </w:p>
    <w:p w14:paraId="1FB45C6B"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654A3096"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A36E1C7"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6806FBA"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84B03A5" w14:textId="77777777" w:rsidR="00A57BD8" w:rsidRPr="00603221" w:rsidRDefault="00A57BD8">
      <w:pPr>
        <w:suppressAutoHyphens w:val="0"/>
        <w:autoSpaceDE w:val="0"/>
        <w:spacing w:after="0"/>
        <w:rPr>
          <w:rFonts w:eastAsia="SimSun"/>
          <w:lang w:val="el-GR"/>
        </w:rPr>
      </w:pPr>
    </w:p>
    <w:p w14:paraId="10D798F3"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3A136B1C" w14:textId="77777777" w:rsidR="008338F0" w:rsidRDefault="003355E7">
      <w:pPr>
        <w:suppressAutoHyphens w:val="0"/>
        <w:autoSpaceDE w:val="0"/>
        <w:spacing w:after="0"/>
        <w:rPr>
          <w:rFonts w:eastAsia="SimSun"/>
          <w:lang w:val="el-GR"/>
        </w:rPr>
      </w:pPr>
      <w:r w:rsidRPr="00603221">
        <w:rPr>
          <w:rFonts w:eastAsia="SimSun"/>
          <w:lang w:val="el-GR"/>
        </w:rPr>
        <w:lastRenderedPageBreak/>
        <w:t>Η επιβολή ποινικών ρητρών δεν στερεί από την αναθέτουσα αρχή το δικαίωμα να κηρύξει τον ανάδοχο έκπτωτο.</w:t>
      </w:r>
    </w:p>
    <w:bookmarkEnd w:id="362"/>
    <w:p w14:paraId="1600D9EE" w14:textId="77777777" w:rsidR="000C1AAF" w:rsidRDefault="000C1AAF">
      <w:pPr>
        <w:suppressAutoHyphens w:val="0"/>
        <w:autoSpaceDE w:val="0"/>
        <w:spacing w:after="0"/>
        <w:rPr>
          <w:rFonts w:eastAsia="SimSun"/>
          <w:lang w:val="el-GR"/>
        </w:rPr>
      </w:pPr>
    </w:p>
    <w:p w14:paraId="39B54140"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94FA28"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634DBC6D"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38429104"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CC2241C"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EF04852"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3135F43"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693A4F59"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D030A81" w14:textId="77777777" w:rsidR="000C1AAF" w:rsidRPr="00603221" w:rsidRDefault="000C1AAF">
      <w:pPr>
        <w:suppressAutoHyphens w:val="0"/>
        <w:autoSpaceDE w:val="0"/>
        <w:spacing w:after="0"/>
        <w:rPr>
          <w:lang w:val="el-GR"/>
        </w:rPr>
      </w:pPr>
    </w:p>
    <w:p w14:paraId="78B6FCC2" w14:textId="77777777" w:rsidR="008338F0" w:rsidRPr="00603221" w:rsidRDefault="003355E7" w:rsidP="003A109E">
      <w:pPr>
        <w:pStyle w:val="2"/>
        <w:rPr>
          <w:rFonts w:cs="Tahoma"/>
          <w:lang w:val="el-GR"/>
        </w:rPr>
      </w:pPr>
      <w:r w:rsidRPr="00603221">
        <w:rPr>
          <w:rFonts w:cs="Tahoma"/>
          <w:lang w:val="el-GR"/>
        </w:rPr>
        <w:tab/>
      </w:r>
      <w:bookmarkStart w:id="363" w:name="_Ref55324340"/>
      <w:bookmarkStart w:id="364" w:name="_Toc97194327"/>
      <w:bookmarkStart w:id="365" w:name="_Toc97194461"/>
      <w:bookmarkStart w:id="366" w:name="_Toc124333516"/>
      <w:r w:rsidRPr="00603221">
        <w:rPr>
          <w:rFonts w:cs="Tahoma"/>
          <w:lang w:val="el-GR"/>
        </w:rPr>
        <w:t>Διοικητικές προσφυγές κατά τη διαδικασία εκτέλεσης</w:t>
      </w:r>
      <w:bookmarkEnd w:id="363"/>
      <w:bookmarkEnd w:id="364"/>
      <w:bookmarkEnd w:id="365"/>
      <w:bookmarkEnd w:id="366"/>
      <w:r w:rsidRPr="00603221">
        <w:rPr>
          <w:rFonts w:cs="Tahoma"/>
          <w:lang w:val="el-GR"/>
        </w:rPr>
        <w:t xml:space="preserve"> </w:t>
      </w:r>
    </w:p>
    <w:p w14:paraId="1F0B8F19" w14:textId="77777777"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496607484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rFonts w:eastAsia="SimSun"/>
          <w:lang w:val="el-GR"/>
        </w:rPr>
        <w:t>5.2</w:t>
      </w:r>
      <w:r w:rsidR="00493FAD">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97D65DC"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AB9701A" w14:textId="77777777" w:rsidR="00672DE1" w:rsidRDefault="00672DE1" w:rsidP="00F1622E">
      <w:pPr>
        <w:rPr>
          <w:lang w:val="el-GR"/>
        </w:rPr>
      </w:pPr>
    </w:p>
    <w:p w14:paraId="370E84B7" w14:textId="77777777" w:rsidR="00F1622E" w:rsidRPr="00F1622E" w:rsidRDefault="00F1622E" w:rsidP="00F1622E">
      <w:pPr>
        <w:rPr>
          <w:lang w:val="el-GR"/>
        </w:rPr>
      </w:pPr>
    </w:p>
    <w:p w14:paraId="43063047" w14:textId="77777777" w:rsidR="005550B0" w:rsidRPr="00F82A8D" w:rsidRDefault="005550B0" w:rsidP="00F82A8D">
      <w:pPr>
        <w:pStyle w:val="2"/>
        <w:rPr>
          <w:rFonts w:cs="Tahoma"/>
          <w:b w:val="0"/>
          <w:lang w:val="el-GR"/>
        </w:rPr>
      </w:pPr>
      <w:bookmarkStart w:id="367" w:name="_Toc13748951"/>
      <w:r w:rsidRPr="00F82A8D">
        <w:rPr>
          <w:rFonts w:cs="Tahoma"/>
          <w:lang w:val="el-GR"/>
        </w:rPr>
        <w:tab/>
      </w:r>
      <w:bookmarkStart w:id="368" w:name="_Toc97194328"/>
      <w:bookmarkStart w:id="369" w:name="_Toc97194462"/>
      <w:bookmarkStart w:id="370" w:name="_Toc124333517"/>
      <w:r w:rsidRPr="00F82A8D">
        <w:rPr>
          <w:rFonts w:cs="Tahoma"/>
          <w:lang w:val="el-GR"/>
        </w:rPr>
        <w:t>Δικαστική επίλυση διαφορών</w:t>
      </w:r>
      <w:bookmarkEnd w:id="367"/>
      <w:bookmarkEnd w:id="368"/>
      <w:bookmarkEnd w:id="369"/>
      <w:bookmarkEnd w:id="370"/>
    </w:p>
    <w:p w14:paraId="5F76FECA" w14:textId="7777777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3A4D6C">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731973E8" w14:textId="77777777" w:rsidR="005550B0" w:rsidRPr="005550B0" w:rsidRDefault="005550B0" w:rsidP="005550B0">
      <w:pPr>
        <w:suppressAutoHyphens w:val="0"/>
        <w:autoSpaceDE w:val="0"/>
        <w:rPr>
          <w:rFonts w:ascii="Calibri" w:hAnsi="Calibri"/>
          <w:lang w:val="el-GR"/>
        </w:rPr>
      </w:pPr>
    </w:p>
    <w:p w14:paraId="32807408" w14:textId="77777777" w:rsidR="00036CBD" w:rsidRPr="00603221" w:rsidRDefault="00036CBD" w:rsidP="00CE12C7">
      <w:pPr>
        <w:rPr>
          <w:lang w:val="el-GR"/>
        </w:rPr>
      </w:pPr>
    </w:p>
    <w:p w14:paraId="04F02E5A" w14:textId="77777777" w:rsidR="008338F0" w:rsidRPr="00603221" w:rsidRDefault="00BB5BD6" w:rsidP="00A848D1">
      <w:pPr>
        <w:pStyle w:val="1"/>
        <w:rPr>
          <w:rFonts w:cs="Tahoma"/>
          <w:szCs w:val="22"/>
        </w:rPr>
      </w:pPr>
      <w:bookmarkStart w:id="373" w:name="_Ref75870221"/>
      <w:bookmarkStart w:id="374" w:name="_Toc97194463"/>
      <w:bookmarkStart w:id="375" w:name="_Toc124333518"/>
      <w:r w:rsidRPr="00BB5BD6">
        <w:rPr>
          <w:rFonts w:cs="Tahoma"/>
          <w:szCs w:val="22"/>
        </w:rPr>
        <w:lastRenderedPageBreak/>
        <w:t xml:space="preserve">ΧΡΟΝΟΣ ΚΑΙ ΤΡΟΠΟΣ </w:t>
      </w:r>
      <w:r w:rsidR="003355E7" w:rsidRPr="00603221">
        <w:rPr>
          <w:rFonts w:cs="Tahoma"/>
          <w:szCs w:val="22"/>
        </w:rPr>
        <w:t>ΕΚΤΕΛΕΣΗΣ</w:t>
      </w:r>
      <w:bookmarkEnd w:id="373"/>
      <w:bookmarkEnd w:id="374"/>
      <w:bookmarkEnd w:id="375"/>
      <w:r w:rsidR="003355E7" w:rsidRPr="00603221">
        <w:rPr>
          <w:rFonts w:cs="Tahoma"/>
          <w:szCs w:val="22"/>
        </w:rPr>
        <w:t xml:space="preserve"> </w:t>
      </w:r>
    </w:p>
    <w:p w14:paraId="0D2EE533" w14:textId="77777777" w:rsidR="008338F0" w:rsidRPr="00603221" w:rsidRDefault="003355E7" w:rsidP="003A109E">
      <w:pPr>
        <w:pStyle w:val="2"/>
        <w:rPr>
          <w:rFonts w:cs="Tahoma"/>
          <w:lang w:val="el-GR"/>
        </w:rPr>
      </w:pPr>
      <w:r w:rsidRPr="00603221">
        <w:rPr>
          <w:rFonts w:cs="Tahoma"/>
          <w:lang w:val="el-GR"/>
        </w:rPr>
        <w:tab/>
      </w:r>
      <w:bookmarkStart w:id="376" w:name="_Ref63782029"/>
      <w:bookmarkStart w:id="377" w:name="_Toc97194329"/>
      <w:bookmarkStart w:id="378" w:name="_Toc97194464"/>
      <w:bookmarkStart w:id="379" w:name="_Toc124333519"/>
      <w:r w:rsidRPr="00603221">
        <w:rPr>
          <w:rFonts w:cs="Tahoma"/>
          <w:lang w:val="el-GR"/>
        </w:rPr>
        <w:t>Παρακολούθηση της σύμβασης</w:t>
      </w:r>
      <w:bookmarkEnd w:id="376"/>
      <w:bookmarkEnd w:id="377"/>
      <w:bookmarkEnd w:id="378"/>
      <w:bookmarkEnd w:id="379"/>
      <w:r w:rsidRPr="00603221">
        <w:rPr>
          <w:rFonts w:cs="Tahoma"/>
          <w:lang w:val="el-GR"/>
        </w:rPr>
        <w:t xml:space="preserve"> </w:t>
      </w:r>
    </w:p>
    <w:p w14:paraId="5B1B9956" w14:textId="77777777" w:rsidR="00CE12C7" w:rsidRDefault="00512083">
      <w:pPr>
        <w:rPr>
          <w:lang w:val="el-GR"/>
        </w:rPr>
      </w:pPr>
      <w:r w:rsidRPr="00512083">
        <w:rPr>
          <w:lang w:val="el-GR"/>
        </w:rPr>
        <w:t xml:space="preserve">6.1.1. </w:t>
      </w:r>
      <w:bookmarkStart w:id="380"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CD660D7"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574E07D3"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80"/>
    <w:p w14:paraId="678EFCD2" w14:textId="77777777" w:rsidR="008338F0" w:rsidRPr="00603221" w:rsidRDefault="003355E7" w:rsidP="003A109E">
      <w:pPr>
        <w:pStyle w:val="2"/>
        <w:rPr>
          <w:rFonts w:cs="Tahoma"/>
          <w:lang w:val="el-GR"/>
        </w:rPr>
      </w:pPr>
      <w:r w:rsidRPr="00603221">
        <w:rPr>
          <w:rFonts w:cs="Tahoma"/>
          <w:lang w:val="el-GR"/>
        </w:rPr>
        <w:tab/>
      </w:r>
      <w:bookmarkStart w:id="381" w:name="_Toc97194330"/>
      <w:bookmarkStart w:id="382" w:name="_Toc97194465"/>
      <w:bookmarkStart w:id="383" w:name="_Toc124333520"/>
      <w:r w:rsidRPr="00603221">
        <w:rPr>
          <w:rFonts w:cs="Tahoma"/>
          <w:lang w:val="el-GR"/>
        </w:rPr>
        <w:t>Διάρκεια σύμβασης</w:t>
      </w:r>
      <w:bookmarkEnd w:id="381"/>
      <w:bookmarkEnd w:id="382"/>
      <w:bookmarkEnd w:id="383"/>
      <w:r w:rsidRPr="00603221">
        <w:rPr>
          <w:rFonts w:cs="Tahoma"/>
          <w:lang w:val="el-GR"/>
        </w:rPr>
        <w:t xml:space="preserve"> </w:t>
      </w:r>
    </w:p>
    <w:p w14:paraId="7385F5F4" w14:textId="77777777"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915939">
        <w:rPr>
          <w:lang w:val="el-GR"/>
        </w:rPr>
        <w:t xml:space="preserve">οκτώ </w:t>
      </w:r>
      <w:r w:rsidR="00140781" w:rsidRPr="00140781">
        <w:rPr>
          <w:lang w:val="el-GR"/>
        </w:rPr>
        <w:t>(</w:t>
      </w:r>
      <w:r w:rsidR="00915939">
        <w:rPr>
          <w:lang w:val="el-GR"/>
        </w:rPr>
        <w:t>8</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496625830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603221">
        <w:rPr>
          <w:lang w:val="el-GR"/>
        </w:rPr>
        <w:t>ΠΑΡΑΡΤΗΜΑ Ι – Αναλυτική Περιγραφή Φυσικού και Οικονομικού Αντικειμένου της Σύμβασης</w:t>
      </w:r>
      <w:r w:rsidR="00493FAD">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75398088" w14:textId="77777777"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496607484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5.2</w:t>
      </w:r>
      <w:r w:rsidR="00493FAD">
        <w:fldChar w:fldCharType="end"/>
      </w:r>
      <w:r w:rsidRPr="00603221">
        <w:rPr>
          <w:lang w:val="el-GR"/>
        </w:rPr>
        <w:t xml:space="preserve"> της παρούσας.</w:t>
      </w:r>
    </w:p>
    <w:p w14:paraId="3A04DB04" w14:textId="77777777" w:rsidR="00BA2DC9" w:rsidRPr="00603221" w:rsidRDefault="00BA2DC9">
      <w:pPr>
        <w:rPr>
          <w:lang w:val="el-GR"/>
        </w:rPr>
      </w:pPr>
    </w:p>
    <w:p w14:paraId="6752FACC" w14:textId="77777777" w:rsidR="008338F0" w:rsidRPr="00603221" w:rsidRDefault="003355E7" w:rsidP="003A109E">
      <w:pPr>
        <w:pStyle w:val="2"/>
        <w:rPr>
          <w:rFonts w:cs="Tahoma"/>
          <w:lang w:val="el-GR"/>
        </w:rPr>
      </w:pPr>
      <w:r w:rsidRPr="00603221">
        <w:rPr>
          <w:rFonts w:cs="Tahoma"/>
          <w:lang w:val="el-GR"/>
        </w:rPr>
        <w:tab/>
      </w:r>
      <w:bookmarkStart w:id="384" w:name="_Ref40954198"/>
      <w:bookmarkStart w:id="385" w:name="_Ref55381059"/>
      <w:bookmarkStart w:id="386" w:name="_Toc97194331"/>
      <w:bookmarkStart w:id="387" w:name="_Toc97194466"/>
      <w:bookmarkStart w:id="388" w:name="_Toc124333521"/>
      <w:r w:rsidRPr="00603221">
        <w:rPr>
          <w:rFonts w:cs="Tahoma"/>
          <w:lang w:val="el-GR"/>
        </w:rPr>
        <w:t>Παραλαβή του αντικειμένου της σύμβασης</w:t>
      </w:r>
      <w:bookmarkEnd w:id="384"/>
      <w:bookmarkEnd w:id="385"/>
      <w:bookmarkEnd w:id="386"/>
      <w:bookmarkEnd w:id="387"/>
      <w:bookmarkEnd w:id="388"/>
      <w:r w:rsidRPr="00603221">
        <w:rPr>
          <w:rFonts w:cs="Tahoma"/>
          <w:lang w:val="el-GR"/>
        </w:rPr>
        <w:t xml:space="preserve"> </w:t>
      </w:r>
    </w:p>
    <w:p w14:paraId="756C55D9" w14:textId="77777777" w:rsidR="00B8528C" w:rsidRPr="00C00860" w:rsidRDefault="00B8528C" w:rsidP="00B8528C">
      <w:pPr>
        <w:rPr>
          <w:lang w:val="el-GR"/>
        </w:rPr>
      </w:pPr>
      <w:bookmarkStart w:id="389"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341F4B">
        <w:rPr>
          <w:highlight w:val="yellow"/>
          <w:lang w:val="el-GR"/>
        </w:rPr>
        <w:fldChar w:fldCharType="begin"/>
      </w:r>
      <w:r w:rsidR="00140781">
        <w:rPr>
          <w:lang w:val="el-GR"/>
        </w:rPr>
        <w:instrText xml:space="preserve"> REF _Ref496625830 \h </w:instrText>
      </w:r>
      <w:r w:rsidR="00341F4B">
        <w:rPr>
          <w:highlight w:val="yellow"/>
          <w:lang w:val="el-GR"/>
        </w:rPr>
      </w:r>
      <w:r w:rsidR="00341F4B">
        <w:rPr>
          <w:highlight w:val="yellow"/>
          <w:lang w:val="el-GR"/>
        </w:rPr>
        <w:fldChar w:fldCharType="separate"/>
      </w:r>
      <w:r w:rsidR="00DF1040" w:rsidRPr="00603221">
        <w:rPr>
          <w:lang w:val="el-GR"/>
        </w:rPr>
        <w:t>ΠΑΡΑΡΤΗΜΑ Ι – Αναλυτική Περιγραφή Φυσικού και Οικονομικού Αντικειμένου της Σύμβασης</w:t>
      </w:r>
      <w:r w:rsidR="00341F4B">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58265BB1"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52988AD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11419E6"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3B326FAF"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18F37254"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4E75CD9E"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185DFCB8"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68B4DBE8" w14:textId="77777777" w:rsidR="00BB555C" w:rsidRPr="00D57165" w:rsidRDefault="00BB555C" w:rsidP="00BB555C">
      <w:pPr>
        <w:rPr>
          <w:b/>
          <w:bCs/>
          <w:u w:val="single"/>
          <w:lang w:val="el-GR"/>
        </w:rPr>
      </w:pPr>
      <w:bookmarkStart w:id="390" w:name="_Hlk9421462"/>
      <w:bookmarkEnd w:id="389"/>
      <w:r w:rsidRPr="00D57165">
        <w:rPr>
          <w:b/>
          <w:bCs/>
          <w:u w:val="single"/>
          <w:lang w:val="el-GR"/>
        </w:rPr>
        <w:t xml:space="preserve">Παραλαβή Υπηρεσιών </w:t>
      </w:r>
    </w:p>
    <w:p w14:paraId="7D6554E7" w14:textId="77777777"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33772B43"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57165">
        <w:rPr>
          <w:lang w:val="el-GR"/>
        </w:rPr>
        <w:t>καταλληλότητα</w:t>
      </w:r>
      <w:proofErr w:type="spellEnd"/>
      <w:r w:rsidRPr="00D57165">
        <w:rPr>
          <w:lang w:val="el-GR"/>
        </w:rPr>
        <w:t xml:space="preserve"> των παρεχόμενων υπηρεσιών ή παραδοτέων και συνεπώς αν μπορούν οι τελευταίες να καλύψουν τις σχετικές ανάγκες. </w:t>
      </w:r>
    </w:p>
    <w:p w14:paraId="7DC3813A" w14:textId="77777777" w:rsidR="00BB555C" w:rsidRPr="00D57165" w:rsidRDefault="00BB555C" w:rsidP="00BB555C">
      <w:pPr>
        <w:rPr>
          <w:lang w:val="el-GR"/>
        </w:rPr>
      </w:pPr>
      <w:r w:rsidRPr="00D57165">
        <w:rPr>
          <w:lang w:val="el-GR"/>
        </w:rPr>
        <w:lastRenderedPageBreak/>
        <w:t xml:space="preserve">2) Για την εφαρμογή της προηγούμενης παραγράφου ορίζονται τα ακόλουθα: </w:t>
      </w:r>
    </w:p>
    <w:p w14:paraId="504190BF"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5AC0D5" w14:textId="77777777" w:rsidR="00BB555C" w:rsidRPr="00D57165" w:rsidRDefault="00BB555C" w:rsidP="00BB555C">
      <w:pPr>
        <w:rPr>
          <w:lang w:val="el-GR"/>
        </w:rPr>
      </w:pPr>
      <w:r w:rsidRPr="00D57165">
        <w:rPr>
          <w:lang w:val="el-GR"/>
        </w:rPr>
        <w:t xml:space="preserve">β) Αν διαπιστωθεί ότι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57165">
        <w:rPr>
          <w:lang w:val="el-GR"/>
        </w:rPr>
        <w:t>οριζομένων</w:t>
      </w:r>
      <w:proofErr w:type="spellEnd"/>
      <w:r w:rsidRPr="00D57165">
        <w:rPr>
          <w:lang w:val="el-GR"/>
        </w:rPr>
        <w:t xml:space="preserve"> στο άρθρο 220. </w:t>
      </w:r>
    </w:p>
    <w:p w14:paraId="7AA4963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D57165">
        <w:rPr>
          <w:lang w:val="el-GR"/>
        </w:rPr>
        <w:t>συντελεσθεί</w:t>
      </w:r>
      <w:proofErr w:type="spellEnd"/>
      <w:r w:rsidRPr="00D57165">
        <w:rPr>
          <w:lang w:val="el-GR"/>
        </w:rPr>
        <w:t xml:space="preserve"> αυτοδίκαια. </w:t>
      </w:r>
    </w:p>
    <w:p w14:paraId="172409D0" w14:textId="77777777"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5C9922D7" w14:textId="77777777" w:rsidR="00BB555C" w:rsidRDefault="00BB555C">
      <w:pPr>
        <w:rPr>
          <w:lang w:val="el-GR"/>
        </w:rPr>
      </w:pPr>
    </w:p>
    <w:bookmarkEnd w:id="390"/>
    <w:p w14:paraId="79DA675F" w14:textId="77777777" w:rsidR="008338F0" w:rsidRPr="00603221" w:rsidRDefault="003355E7" w:rsidP="003A109E">
      <w:pPr>
        <w:pStyle w:val="2"/>
        <w:rPr>
          <w:rFonts w:cs="Tahoma"/>
          <w:lang w:val="el-GR"/>
        </w:rPr>
      </w:pPr>
      <w:r w:rsidRPr="00603221">
        <w:rPr>
          <w:rFonts w:cs="Tahoma"/>
          <w:lang w:val="el-GR"/>
        </w:rPr>
        <w:tab/>
      </w:r>
      <w:bookmarkStart w:id="391" w:name="_Ref496625354"/>
      <w:bookmarkStart w:id="392" w:name="_Toc97194332"/>
      <w:bookmarkStart w:id="393" w:name="_Toc97194467"/>
      <w:bookmarkStart w:id="394" w:name="_Toc124333522"/>
      <w:r w:rsidRPr="00603221">
        <w:rPr>
          <w:rFonts w:cs="Tahoma"/>
          <w:lang w:val="el-GR"/>
        </w:rPr>
        <w:t>Απόρριψη παραδοτέων – Αντικατάσταση</w:t>
      </w:r>
      <w:bookmarkEnd w:id="391"/>
      <w:bookmarkEnd w:id="392"/>
      <w:bookmarkEnd w:id="393"/>
      <w:bookmarkEnd w:id="394"/>
      <w:r w:rsidRPr="00603221">
        <w:rPr>
          <w:rFonts w:cs="Tahoma"/>
          <w:lang w:val="el-GR"/>
        </w:rPr>
        <w:t xml:space="preserve"> </w:t>
      </w:r>
    </w:p>
    <w:p w14:paraId="4ABC9C79" w14:textId="77777777"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496607484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lang w:val="el-GR"/>
        </w:rPr>
        <w:t>5.2</w:t>
      </w:r>
      <w:r w:rsidR="00493FAD">
        <w:fldChar w:fldCharType="end"/>
      </w:r>
      <w:r>
        <w:rPr>
          <w:lang w:val="el-GR"/>
        </w:rPr>
        <w:t xml:space="preserve"> </w:t>
      </w:r>
      <w:r>
        <w:rPr>
          <w:rFonts w:eastAsia="SimSun"/>
          <w:lang w:val="el-GR"/>
        </w:rPr>
        <w:t>της παρούσας, λόγω εκπρόθεσμης παράδοσης.</w:t>
      </w:r>
    </w:p>
    <w:p w14:paraId="40CBBCA0"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63102AD4"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7E47E5A6" w14:textId="77777777" w:rsidR="00BB555C" w:rsidRPr="006F1D06" w:rsidRDefault="00BB555C" w:rsidP="00BB555C">
      <w:pPr>
        <w:rPr>
          <w:rFonts w:eastAsia="SimSun"/>
          <w:lang w:val="el-GR"/>
        </w:rPr>
      </w:pPr>
      <w:r w:rsidRPr="006F1D06">
        <w:rPr>
          <w:rFonts w:eastAsia="SimSun"/>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2741FAF5" w14:textId="77777777" w:rsidR="00BB555C" w:rsidRPr="00603221" w:rsidRDefault="00BB555C" w:rsidP="00BB555C">
      <w:pPr>
        <w:rPr>
          <w:i/>
          <w:iCs/>
          <w:color w:val="5B9BD5"/>
          <w:spacing w:val="5"/>
          <w:kern w:val="1"/>
          <w:lang w:val="el-GR"/>
        </w:rPr>
      </w:pPr>
    </w:p>
    <w:p w14:paraId="294540FA" w14:textId="77777777" w:rsidR="00BB555C" w:rsidRDefault="00BB555C" w:rsidP="000F6FD9">
      <w:pPr>
        <w:rPr>
          <w:lang w:val="el-GR"/>
        </w:rPr>
      </w:pPr>
    </w:p>
    <w:p w14:paraId="60DA8498" w14:textId="77777777" w:rsidR="008338F0" w:rsidRPr="00603221" w:rsidRDefault="003355E7" w:rsidP="003A109E">
      <w:pPr>
        <w:pStyle w:val="2"/>
        <w:rPr>
          <w:rFonts w:cs="Tahoma"/>
          <w:lang w:val="el-GR"/>
        </w:rPr>
      </w:pPr>
      <w:bookmarkStart w:id="395" w:name="_Toc74566947"/>
      <w:bookmarkStart w:id="396" w:name="_Toc74566948"/>
      <w:bookmarkStart w:id="397" w:name="_Toc74566949"/>
      <w:bookmarkStart w:id="398" w:name="_Toc74566950"/>
      <w:bookmarkStart w:id="399" w:name="_Toc74566951"/>
      <w:bookmarkEnd w:id="395"/>
      <w:bookmarkEnd w:id="396"/>
      <w:bookmarkEnd w:id="397"/>
      <w:bookmarkEnd w:id="398"/>
      <w:bookmarkEnd w:id="399"/>
      <w:r w:rsidRPr="00603221">
        <w:rPr>
          <w:rFonts w:cs="Tahoma"/>
          <w:lang w:val="el-GR"/>
        </w:rPr>
        <w:tab/>
      </w:r>
      <w:bookmarkStart w:id="400" w:name="_Toc97194333"/>
      <w:bookmarkStart w:id="401" w:name="_Toc97194468"/>
      <w:bookmarkStart w:id="402" w:name="_Toc124333523"/>
      <w:r w:rsidRPr="00603221">
        <w:rPr>
          <w:rFonts w:cs="Tahoma"/>
          <w:lang w:val="el-GR"/>
        </w:rPr>
        <w:t>Αναπροσαρμογή τιμής</w:t>
      </w:r>
      <w:bookmarkEnd w:id="400"/>
      <w:bookmarkEnd w:id="401"/>
      <w:bookmarkEnd w:id="402"/>
      <w:r w:rsidRPr="00603221">
        <w:rPr>
          <w:rFonts w:cs="Tahoma"/>
          <w:lang w:val="el-GR"/>
        </w:rPr>
        <w:t xml:space="preserve"> </w:t>
      </w:r>
    </w:p>
    <w:p w14:paraId="3A1DA9E3" w14:textId="77777777" w:rsidR="008338F0" w:rsidRPr="00140781" w:rsidRDefault="00140781">
      <w:pPr>
        <w:rPr>
          <w:rFonts w:eastAsia="SimSun"/>
          <w:lang w:val="el-GR"/>
        </w:rPr>
      </w:pPr>
      <w:r w:rsidRPr="00140781">
        <w:rPr>
          <w:rFonts w:eastAsia="SimSun"/>
          <w:lang w:val="el-GR"/>
        </w:rPr>
        <w:t>Δεν προβλέπεται</w:t>
      </w:r>
    </w:p>
    <w:p w14:paraId="1F0B4E2C" w14:textId="77777777" w:rsidR="008338F0" w:rsidRPr="00603221" w:rsidRDefault="008338F0">
      <w:pPr>
        <w:rPr>
          <w:i/>
          <w:iCs/>
          <w:color w:val="5B9BD5"/>
          <w:spacing w:val="5"/>
          <w:kern w:val="1"/>
          <w:lang w:val="el-GR"/>
        </w:rPr>
      </w:pPr>
    </w:p>
    <w:p w14:paraId="0FC2A642" w14:textId="77777777" w:rsidR="008338F0" w:rsidRPr="009E58E5" w:rsidRDefault="003355E7" w:rsidP="009E58E5">
      <w:pPr>
        <w:pStyle w:val="1"/>
        <w:rPr>
          <w:rFonts w:cs="Tahoma"/>
          <w:szCs w:val="22"/>
        </w:rPr>
      </w:pPr>
      <w:bookmarkStart w:id="403" w:name="_Toc97194469"/>
      <w:bookmarkStart w:id="404" w:name="_Toc124333524"/>
      <w:r w:rsidRPr="009E58E5">
        <w:rPr>
          <w:rFonts w:cs="Tahoma"/>
          <w:szCs w:val="22"/>
        </w:rPr>
        <w:lastRenderedPageBreak/>
        <w:t>ΠΑΡΑΡΤΗΜΑΤΑ</w:t>
      </w:r>
      <w:bookmarkEnd w:id="403"/>
      <w:bookmarkEnd w:id="404"/>
    </w:p>
    <w:p w14:paraId="3970F543" w14:textId="77777777" w:rsidR="008338F0" w:rsidRPr="00603221" w:rsidRDefault="003355E7" w:rsidP="003329FF">
      <w:pPr>
        <w:pStyle w:val="2"/>
        <w:numPr>
          <w:ilvl w:val="0"/>
          <w:numId w:val="0"/>
        </w:numPr>
        <w:tabs>
          <w:tab w:val="clear" w:pos="567"/>
        </w:tabs>
        <w:rPr>
          <w:rFonts w:cs="Tahoma"/>
          <w:lang w:val="el-GR"/>
        </w:rPr>
      </w:pPr>
      <w:bookmarkStart w:id="405" w:name="_Ref496625830"/>
      <w:bookmarkStart w:id="406" w:name="_Toc97194334"/>
      <w:bookmarkStart w:id="407" w:name="_Toc97194470"/>
      <w:bookmarkStart w:id="408" w:name="_Toc124333525"/>
      <w:bookmarkStart w:id="409" w:name="_Ref496625399"/>
      <w:r w:rsidRPr="00603221">
        <w:rPr>
          <w:rFonts w:cs="Tahoma"/>
          <w:lang w:val="el-GR"/>
        </w:rPr>
        <w:t>ΠΑΡΑΡΤΗΜΑ Ι – Αναλυτική Περιγραφή Φυσικού και Οικονομικού Αντικειμένου της Σύμβασης</w:t>
      </w:r>
      <w:bookmarkEnd w:id="405"/>
      <w:bookmarkEnd w:id="406"/>
      <w:bookmarkEnd w:id="407"/>
      <w:bookmarkEnd w:id="408"/>
      <w:r w:rsidRPr="00603221">
        <w:rPr>
          <w:rFonts w:cs="Tahoma"/>
          <w:lang w:val="el-GR"/>
        </w:rPr>
        <w:t xml:space="preserve"> </w:t>
      </w:r>
      <w:bookmarkEnd w:id="409"/>
    </w:p>
    <w:p w14:paraId="3D7DE986" w14:textId="77777777" w:rsidR="008338F0" w:rsidRPr="00EF2204" w:rsidRDefault="00A22261">
      <w:pPr>
        <w:pStyle w:val="3"/>
        <w:numPr>
          <w:ilvl w:val="0"/>
          <w:numId w:val="22"/>
        </w:numPr>
        <w:rPr>
          <w:lang w:val="el-GR"/>
        </w:rPr>
      </w:pPr>
      <w:bookmarkStart w:id="410" w:name="_Toc97194335"/>
      <w:bookmarkStart w:id="411" w:name="_Toc97194471"/>
      <w:bookmarkStart w:id="412" w:name="_Ref97199257"/>
      <w:bookmarkStart w:id="413" w:name="_Ref122694905"/>
      <w:bookmarkStart w:id="414" w:name="_Toc124333526"/>
      <w:r w:rsidRPr="00EF2204">
        <w:rPr>
          <w:lang w:val="el-GR"/>
        </w:rPr>
        <w:t>Π</w:t>
      </w:r>
      <w:r>
        <w:rPr>
          <w:lang w:val="el-GR"/>
        </w:rPr>
        <w:t>εριβάλλον της Σύμβασης</w:t>
      </w:r>
      <w:bookmarkEnd w:id="410"/>
      <w:bookmarkEnd w:id="411"/>
      <w:bookmarkEnd w:id="412"/>
      <w:bookmarkEnd w:id="413"/>
      <w:bookmarkEnd w:id="414"/>
    </w:p>
    <w:p w14:paraId="22749FE2" w14:textId="77777777" w:rsidR="00EE109D" w:rsidRPr="00EE109D" w:rsidRDefault="00EE109D" w:rsidP="00CD2A7F">
      <w:pPr>
        <w:rPr>
          <w:rFonts w:eastAsia="SimSun"/>
          <w:lang w:val="el-GR"/>
        </w:rPr>
      </w:pPr>
      <w:bookmarkStart w:id="415" w:name="_Toc516836612"/>
      <w:bookmarkStart w:id="416" w:name="_Toc45706959"/>
      <w:bookmarkStart w:id="417" w:name="_Toc46478230"/>
    </w:p>
    <w:p w14:paraId="6F2671A6" w14:textId="77777777" w:rsidR="004D1C23" w:rsidRPr="00EF2204" w:rsidRDefault="004D1C23">
      <w:pPr>
        <w:pStyle w:val="4"/>
        <w:numPr>
          <w:ilvl w:val="1"/>
          <w:numId w:val="14"/>
        </w:numPr>
        <w:tabs>
          <w:tab w:val="left" w:pos="993"/>
        </w:tabs>
        <w:rPr>
          <w:rFonts w:eastAsia="SimSun" w:cs="Tahoma"/>
          <w:szCs w:val="22"/>
          <w:lang w:val="el-GR"/>
        </w:rPr>
      </w:pPr>
      <w:bookmarkStart w:id="418" w:name="_Toc97194336"/>
      <w:bookmarkStart w:id="419" w:name="_Toc124333527"/>
      <w:r w:rsidRPr="00EF2204">
        <w:rPr>
          <w:rFonts w:eastAsia="SimSun" w:cs="Tahoma"/>
          <w:szCs w:val="22"/>
          <w:lang w:val="el-GR"/>
        </w:rPr>
        <w:t>Εμπλεκόμενοι στην υλοποίηση της Σύμβασης</w:t>
      </w:r>
      <w:bookmarkEnd w:id="415"/>
      <w:bookmarkEnd w:id="416"/>
      <w:bookmarkEnd w:id="417"/>
      <w:bookmarkEnd w:id="418"/>
      <w:bookmarkEnd w:id="419"/>
    </w:p>
    <w:p w14:paraId="30E2D143"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3F770C" w14:paraId="24E2755E" w14:textId="77777777" w:rsidTr="00AB1716">
        <w:tc>
          <w:tcPr>
            <w:tcW w:w="3397" w:type="dxa"/>
            <w:vAlign w:val="center"/>
          </w:tcPr>
          <w:p w14:paraId="0882B6CF"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19ABD0E8"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6F7A267A" w14:textId="77777777" w:rsidR="00DF1040" w:rsidRPr="00FD26DD" w:rsidRDefault="004D1C23" w:rsidP="00CD2A7F">
            <w:pPr>
              <w:rPr>
                <w:rFonts w:eastAsia="SimSun"/>
                <w:lang w:val="el-GR"/>
              </w:rPr>
            </w:pPr>
            <w:r w:rsidRPr="00D63725">
              <w:rPr>
                <w:lang w:val="el-GR" w:eastAsia="en-US"/>
              </w:rPr>
              <w:t xml:space="preserve">Βλ. Παρ. </w:t>
            </w:r>
            <w:r w:rsidR="00341F4B">
              <w:rPr>
                <w:lang w:val="el-GR" w:eastAsia="en-US"/>
              </w:rPr>
              <w:fldChar w:fldCharType="begin"/>
            </w:r>
            <w:r w:rsidR="00556A23">
              <w:rPr>
                <w:lang w:val="el-GR" w:eastAsia="en-US"/>
              </w:rPr>
              <w:instrText xml:space="preserve"> REF _Ref51336725 \h </w:instrText>
            </w:r>
            <w:r w:rsidR="00341F4B">
              <w:rPr>
                <w:lang w:val="el-GR" w:eastAsia="en-US"/>
              </w:rPr>
            </w:r>
            <w:r w:rsidR="00341F4B">
              <w:rPr>
                <w:lang w:val="el-GR" w:eastAsia="en-US"/>
              </w:rPr>
              <w:fldChar w:fldCharType="separate"/>
            </w:r>
          </w:p>
          <w:p w14:paraId="3C22FA20" w14:textId="77777777" w:rsidR="004D1C23" w:rsidRPr="00E14FF7" w:rsidRDefault="00DF1040" w:rsidP="00AB1716">
            <w:pPr>
              <w:widowControl w:val="0"/>
              <w:suppressAutoHyphens w:val="0"/>
              <w:spacing w:after="0"/>
              <w:rPr>
                <w:lang w:val="el-GR" w:eastAsia="en-US"/>
              </w:rPr>
            </w:pPr>
            <w:r w:rsidRPr="00DF1040">
              <w:rPr>
                <w:rFonts w:eastAsia="SimSun"/>
                <w:bCs/>
                <w:lang w:val="el-GR"/>
              </w:rPr>
              <w:t>Φορέας Υλοποίησης – Αναθέτουσα Αρχή</w:t>
            </w:r>
            <w:r w:rsidR="00341F4B">
              <w:rPr>
                <w:lang w:val="el-GR" w:eastAsia="en-US"/>
              </w:rPr>
              <w:fldChar w:fldCharType="end"/>
            </w:r>
          </w:p>
        </w:tc>
      </w:tr>
      <w:tr w:rsidR="004D1C23" w:rsidRPr="00FD26DD" w14:paraId="5172A0CB" w14:textId="77777777" w:rsidTr="00AB1716">
        <w:tc>
          <w:tcPr>
            <w:tcW w:w="3397" w:type="dxa"/>
            <w:vAlign w:val="center"/>
          </w:tcPr>
          <w:p w14:paraId="1EBD6587"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62EC9F5E"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2AAAC340" w14:textId="77777777" w:rsidR="004D1C23" w:rsidRPr="00D63725" w:rsidRDefault="00000000" w:rsidP="00AB1716">
            <w:pPr>
              <w:widowControl w:val="0"/>
              <w:suppressAutoHyphens w:val="0"/>
              <w:spacing w:after="0"/>
              <w:rPr>
                <w:u w:val="single"/>
                <w:lang w:val="el-GR" w:eastAsia="en-US"/>
              </w:rPr>
            </w:pPr>
            <w:hyperlink r:id="rId29" w:history="1">
              <w:r w:rsidR="004D1C23" w:rsidRPr="00D63725">
                <w:rPr>
                  <w:rStyle w:val="-"/>
                  <w:lang w:val="el-GR" w:eastAsia="en-US"/>
                </w:rPr>
                <w:t>www.</w:t>
              </w:r>
              <w:proofErr w:type="spellStart"/>
              <w:r w:rsidR="004D1C23" w:rsidRPr="00D63725">
                <w:rPr>
                  <w:rStyle w:val="-"/>
                  <w:lang w:val="en-US" w:eastAsia="en-US"/>
                </w:rPr>
                <w:t>mindigital</w:t>
              </w:r>
              <w:proofErr w:type="spellEnd"/>
              <w:r w:rsidR="004D1C23" w:rsidRPr="00D63725">
                <w:rPr>
                  <w:rStyle w:val="-"/>
                  <w:lang w:val="el-GR" w:eastAsia="en-US"/>
                </w:rPr>
                <w:t>.</w:t>
              </w:r>
              <w:proofErr w:type="spellStart"/>
              <w:r w:rsidR="004D1C23" w:rsidRPr="00D63725">
                <w:rPr>
                  <w:rStyle w:val="-"/>
                  <w:lang w:val="el-GR" w:eastAsia="en-US"/>
                </w:rPr>
                <w:t>gr</w:t>
              </w:r>
              <w:proofErr w:type="spellEnd"/>
            </w:hyperlink>
          </w:p>
          <w:p w14:paraId="74112984" w14:textId="77777777"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341F4B">
              <w:rPr>
                <w:lang w:val="el-GR" w:eastAsia="en-US"/>
              </w:rPr>
              <w:fldChar w:fldCharType="begin"/>
            </w:r>
            <w:r w:rsidR="00FD26DD">
              <w:rPr>
                <w:lang w:val="el-GR" w:eastAsia="en-US"/>
              </w:rPr>
              <w:instrText xml:space="preserve"> REF _Ref55370267 \r \h </w:instrText>
            </w:r>
            <w:r w:rsidR="00341F4B">
              <w:rPr>
                <w:lang w:val="el-GR" w:eastAsia="en-US"/>
              </w:rPr>
            </w:r>
            <w:r w:rsidR="00341F4B">
              <w:rPr>
                <w:lang w:val="el-GR" w:eastAsia="en-US"/>
              </w:rPr>
              <w:fldChar w:fldCharType="separate"/>
            </w:r>
            <w:r w:rsidR="00DF1040">
              <w:rPr>
                <w:lang w:val="el-GR" w:eastAsia="en-US"/>
              </w:rPr>
              <w:t>1.1.2</w:t>
            </w:r>
            <w:r w:rsidR="00341F4B">
              <w:rPr>
                <w:lang w:val="el-GR" w:eastAsia="en-US"/>
              </w:rPr>
              <w:fldChar w:fldCharType="end"/>
            </w:r>
          </w:p>
        </w:tc>
      </w:tr>
      <w:tr w:rsidR="00FD26DD" w:rsidRPr="00D63725" w14:paraId="38383236" w14:textId="77777777" w:rsidTr="00F823E5">
        <w:tc>
          <w:tcPr>
            <w:tcW w:w="3397" w:type="dxa"/>
            <w:vAlign w:val="center"/>
          </w:tcPr>
          <w:p w14:paraId="358F5EB1"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58308910"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906FFB4" w14:textId="77777777" w:rsidR="00FD26DD" w:rsidRPr="00D63725" w:rsidRDefault="00000000" w:rsidP="00FD26DD">
            <w:pPr>
              <w:widowControl w:val="0"/>
              <w:suppressAutoHyphens w:val="0"/>
              <w:spacing w:after="0"/>
              <w:rPr>
                <w:lang w:val="el-GR" w:eastAsia="en-US"/>
              </w:rPr>
            </w:pPr>
            <w:hyperlink r:id="rId30" w:history="1">
              <w:r w:rsidR="00FD26DD" w:rsidRPr="00D63725">
                <w:rPr>
                  <w:rStyle w:val="-"/>
                  <w:lang w:val="el-GR" w:eastAsia="en-US"/>
                </w:rPr>
                <w:t>www.</w:t>
              </w:r>
              <w:proofErr w:type="spellStart"/>
              <w:r w:rsidR="00FD26DD" w:rsidRPr="00D63725">
                <w:rPr>
                  <w:rStyle w:val="-"/>
                  <w:lang w:val="en-US" w:eastAsia="en-US"/>
                </w:rPr>
                <w:t>mindigital</w:t>
              </w:r>
              <w:proofErr w:type="spellEnd"/>
              <w:r w:rsidR="00FD26DD" w:rsidRPr="00D63725">
                <w:rPr>
                  <w:rStyle w:val="-"/>
                  <w:lang w:val="el-GR" w:eastAsia="en-US"/>
                </w:rPr>
                <w:t>.</w:t>
              </w:r>
              <w:proofErr w:type="spellStart"/>
              <w:r w:rsidR="00FD26DD" w:rsidRPr="00D63725">
                <w:rPr>
                  <w:rStyle w:val="-"/>
                  <w:lang w:val="el-GR" w:eastAsia="en-US"/>
                </w:rPr>
                <w:t>gr</w:t>
              </w:r>
              <w:proofErr w:type="spellEnd"/>
            </w:hyperlink>
            <w:r w:rsidR="00FD26DD" w:rsidRPr="00D63725">
              <w:rPr>
                <w:lang w:val="el-GR" w:eastAsia="en-US"/>
              </w:rPr>
              <w:t xml:space="preserve"> </w:t>
            </w:r>
          </w:p>
          <w:p w14:paraId="7C8C94DF" w14:textId="77777777"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341F4B">
              <w:rPr>
                <w:lang w:val="el-GR" w:eastAsia="en-US"/>
              </w:rPr>
              <w:fldChar w:fldCharType="begin"/>
            </w:r>
            <w:r>
              <w:rPr>
                <w:lang w:val="el-GR" w:eastAsia="en-US"/>
              </w:rPr>
              <w:instrText xml:space="preserve"> REF _Ref55370267 \r \h </w:instrText>
            </w:r>
            <w:r w:rsidR="00341F4B">
              <w:rPr>
                <w:lang w:val="el-GR" w:eastAsia="en-US"/>
              </w:rPr>
            </w:r>
            <w:r w:rsidR="00341F4B">
              <w:rPr>
                <w:lang w:val="el-GR" w:eastAsia="en-US"/>
              </w:rPr>
              <w:fldChar w:fldCharType="separate"/>
            </w:r>
            <w:r w:rsidR="00DF1040">
              <w:rPr>
                <w:lang w:val="el-GR" w:eastAsia="en-US"/>
              </w:rPr>
              <w:t>1.1.2</w:t>
            </w:r>
            <w:r w:rsidR="00341F4B">
              <w:rPr>
                <w:lang w:val="el-GR" w:eastAsia="en-US"/>
              </w:rPr>
              <w:fldChar w:fldCharType="end"/>
            </w:r>
          </w:p>
        </w:tc>
      </w:tr>
      <w:tr w:rsidR="00FD26DD" w:rsidRPr="00EF2204" w14:paraId="110C3A6C" w14:textId="77777777" w:rsidTr="00F823E5">
        <w:tc>
          <w:tcPr>
            <w:tcW w:w="3397" w:type="dxa"/>
            <w:vAlign w:val="center"/>
          </w:tcPr>
          <w:p w14:paraId="5EEB1D8D"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7CD9A58D"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44B111AD" w14:textId="77777777" w:rsidR="00FD26DD" w:rsidRDefault="00000000" w:rsidP="00FD26DD">
            <w:pPr>
              <w:widowControl w:val="0"/>
              <w:suppressAutoHyphens w:val="0"/>
              <w:spacing w:after="0"/>
              <w:rPr>
                <w:lang w:val="el-GR" w:eastAsia="en-US"/>
              </w:rPr>
            </w:pPr>
            <w:hyperlink r:id="rId31" w:history="1">
              <w:r w:rsidR="00FD26DD" w:rsidRPr="00D63725">
                <w:rPr>
                  <w:rStyle w:val="-"/>
                  <w:lang w:val="el-GR" w:eastAsia="en-US"/>
                </w:rPr>
                <w:t>www.</w:t>
              </w:r>
              <w:proofErr w:type="spellStart"/>
              <w:r w:rsidR="00FD26DD" w:rsidRPr="00D63725">
                <w:rPr>
                  <w:rStyle w:val="-"/>
                  <w:lang w:val="en-US" w:eastAsia="en-US"/>
                </w:rPr>
                <w:t>mindigital</w:t>
              </w:r>
              <w:proofErr w:type="spellEnd"/>
              <w:r w:rsidR="00FD26DD" w:rsidRPr="00D63725">
                <w:rPr>
                  <w:rStyle w:val="-"/>
                  <w:lang w:val="el-GR" w:eastAsia="en-US"/>
                </w:rPr>
                <w:t>.</w:t>
              </w:r>
              <w:proofErr w:type="spellStart"/>
              <w:r w:rsidR="00FD26DD" w:rsidRPr="00D63725">
                <w:rPr>
                  <w:rStyle w:val="-"/>
                  <w:lang w:val="el-GR" w:eastAsia="en-US"/>
                </w:rPr>
                <w:t>gr</w:t>
              </w:r>
              <w:proofErr w:type="spellEnd"/>
            </w:hyperlink>
            <w:r w:rsidR="00FD26DD" w:rsidRPr="00D63725">
              <w:rPr>
                <w:lang w:val="el-GR" w:eastAsia="en-US"/>
              </w:rPr>
              <w:t xml:space="preserve"> </w:t>
            </w:r>
          </w:p>
          <w:p w14:paraId="57FFF2A3" w14:textId="77777777"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341F4B">
              <w:rPr>
                <w:lang w:val="el-GR" w:eastAsia="en-US"/>
              </w:rPr>
              <w:fldChar w:fldCharType="begin"/>
            </w:r>
            <w:r>
              <w:rPr>
                <w:lang w:val="el-GR" w:eastAsia="en-US"/>
              </w:rPr>
              <w:instrText xml:space="preserve"> REF _Ref55370267 \r \h </w:instrText>
            </w:r>
            <w:r w:rsidR="00341F4B">
              <w:rPr>
                <w:lang w:val="el-GR" w:eastAsia="en-US"/>
              </w:rPr>
            </w:r>
            <w:r w:rsidR="00341F4B">
              <w:rPr>
                <w:lang w:val="el-GR" w:eastAsia="en-US"/>
              </w:rPr>
              <w:fldChar w:fldCharType="separate"/>
            </w:r>
            <w:r w:rsidR="00DF1040">
              <w:rPr>
                <w:lang w:val="el-GR" w:eastAsia="en-US"/>
              </w:rPr>
              <w:t>1.1.2</w:t>
            </w:r>
            <w:r w:rsidR="00341F4B">
              <w:rPr>
                <w:lang w:val="el-GR" w:eastAsia="en-US"/>
              </w:rPr>
              <w:fldChar w:fldCharType="end"/>
            </w:r>
          </w:p>
        </w:tc>
      </w:tr>
      <w:tr w:rsidR="004D1C23" w:rsidRPr="00FD26DD" w:rsidDel="00DF55C4" w14:paraId="284E2654" w14:textId="77777777" w:rsidTr="00AB1716">
        <w:tc>
          <w:tcPr>
            <w:tcW w:w="3397" w:type="dxa"/>
            <w:vAlign w:val="center"/>
          </w:tcPr>
          <w:p w14:paraId="1D2A0798"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70721B32"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648A4A38" w14:textId="77777777" w:rsidR="004D1C23" w:rsidRPr="00FD26D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341F4B">
              <w:rPr>
                <w:lang w:eastAsia="en-US"/>
              </w:rPr>
              <w:fldChar w:fldCharType="begin"/>
            </w:r>
            <w:r w:rsidR="00FD26DD">
              <w:rPr>
                <w:lang w:eastAsia="en-US"/>
              </w:rPr>
              <w:instrText xml:space="preserve"> REF _Ref55370267 \r \h </w:instrText>
            </w:r>
            <w:r w:rsidR="00341F4B">
              <w:rPr>
                <w:lang w:eastAsia="en-US"/>
              </w:rPr>
            </w:r>
            <w:r w:rsidR="00341F4B">
              <w:rPr>
                <w:lang w:eastAsia="en-US"/>
              </w:rPr>
              <w:fldChar w:fldCharType="separate"/>
            </w:r>
            <w:r w:rsidR="00DF1040">
              <w:rPr>
                <w:lang w:eastAsia="en-US"/>
              </w:rPr>
              <w:t>1.1.2</w:t>
            </w:r>
            <w:r w:rsidR="00341F4B">
              <w:rPr>
                <w:lang w:eastAsia="en-US"/>
              </w:rPr>
              <w:fldChar w:fldCharType="end"/>
            </w:r>
          </w:p>
        </w:tc>
      </w:tr>
    </w:tbl>
    <w:p w14:paraId="59213224" w14:textId="77777777" w:rsidR="00B42BA2" w:rsidRPr="00FD26DD" w:rsidRDefault="00B42BA2" w:rsidP="00CD2A7F">
      <w:pPr>
        <w:rPr>
          <w:rFonts w:eastAsia="SimSun"/>
          <w:lang w:val="el-GR"/>
        </w:rPr>
      </w:pPr>
      <w:bookmarkStart w:id="420" w:name="_Ref51336725"/>
      <w:bookmarkStart w:id="421" w:name="_Toc53671308"/>
    </w:p>
    <w:p w14:paraId="698D6FCF" w14:textId="77777777" w:rsidR="00556A23" w:rsidRPr="002373E7" w:rsidRDefault="00556A23">
      <w:pPr>
        <w:pStyle w:val="5"/>
        <w:numPr>
          <w:ilvl w:val="2"/>
          <w:numId w:val="14"/>
        </w:numPr>
        <w:rPr>
          <w:rFonts w:eastAsia="SimSun" w:cs="Tahoma"/>
          <w:bCs/>
        </w:rPr>
      </w:pPr>
      <w:bookmarkStart w:id="422" w:name="_Toc124333528"/>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420"/>
      <w:bookmarkEnd w:id="421"/>
      <w:bookmarkEnd w:id="422"/>
      <w:proofErr w:type="spellEnd"/>
      <w:r w:rsidRPr="002373E7">
        <w:rPr>
          <w:rFonts w:eastAsia="SimSun" w:cs="Tahoma"/>
          <w:bCs/>
        </w:rPr>
        <w:t xml:space="preserve"> </w:t>
      </w:r>
    </w:p>
    <w:p w14:paraId="7207452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1BF47A54"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0D05B2EC"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EADC95F"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D26DD">
        <w:rPr>
          <w:lang w:val="el-GR"/>
        </w:rPr>
        <w:t>ενωσιακούς</w:t>
      </w:r>
      <w:proofErr w:type="spellEnd"/>
      <w:r w:rsidRPr="00FD26DD">
        <w:rPr>
          <w:lang w:val="el-GR"/>
        </w:rPr>
        <w:t xml:space="preserve"> ή/και από </w:t>
      </w:r>
      <w:r w:rsidRPr="00FD26DD">
        <w:rPr>
          <w:lang w:val="el-GR"/>
        </w:rPr>
        <w:lastRenderedPageBreak/>
        <w:t xml:space="preserve">εθνικούς πόρους ή/και μέσω του Προγράμματος Δημοσίων Επενδύσεων), και η υποστήριξη της δημόσιας διοίκησης για την εκτέλεση σχετικών έργων. </w:t>
      </w:r>
    </w:p>
    <w:p w14:paraId="5C131FD8"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64B9959B"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EAD49FA"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8FBE087"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στ</w:t>
      </w:r>
      <w:proofErr w:type="spellEnd"/>
      <w:r w:rsidRPr="00FD26DD">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D26DD">
        <w:rPr>
          <w:lang w:val="el-GR"/>
        </w:rPr>
        <w:t>ενωσιακή</w:t>
      </w:r>
      <w:proofErr w:type="spellEnd"/>
      <w:r w:rsidRPr="00FD26DD">
        <w:rPr>
          <w:lang w:val="el-GR"/>
        </w:rPr>
        <w:t xml:space="preserve"> ή/και εθνική) ύστερα από αίτηση του φορέα και υπογραφή σχετικής προγραμματικής συμφωνίας με την εταιρεία.</w:t>
      </w:r>
    </w:p>
    <w:p w14:paraId="11E1535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C460DB7"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FD26DD">
        <w:rPr>
          <w:lang w:val="el-GR"/>
        </w:rPr>
        <w:t>ενωσιακούς</w:t>
      </w:r>
      <w:proofErr w:type="spellEnd"/>
      <w:r w:rsidRPr="00FD26DD">
        <w:rPr>
          <w:lang w:val="el-GR"/>
        </w:rPr>
        <w:t xml:space="preserve"> ή/και εθνικούς πόρους ή/ και μέσω του Προγράμματος Δημοσίων Επενδύσεων. </w:t>
      </w:r>
    </w:p>
    <w:p w14:paraId="7688DD4D"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B9EB92C"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FD26DD">
        <w:rPr>
          <w:lang w:val="el-GR"/>
        </w:rPr>
        <w:t>διέπεται</w:t>
      </w:r>
      <w:proofErr w:type="spellEnd"/>
      <w:r w:rsidRPr="00FD26DD">
        <w:rPr>
          <w:lang w:val="el-GR"/>
        </w:rPr>
        <w:t xml:space="preserve"> από τεχνολογίες πληροφορικής και ηλεκτρονικών επικοινωνιών. </w:t>
      </w:r>
    </w:p>
    <w:p w14:paraId="1332C3E6"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ια</w:t>
      </w:r>
      <w:proofErr w:type="spellEnd"/>
      <w:r w:rsidRPr="00FD26DD">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D920C39" w14:textId="77777777" w:rsidR="00556A23" w:rsidRPr="00252498" w:rsidRDefault="00556A23" w:rsidP="00047C57">
      <w:pPr>
        <w:rPr>
          <w:rFonts w:eastAsia="SimSun"/>
          <w:lang w:val="el-GR"/>
        </w:rPr>
      </w:pPr>
    </w:p>
    <w:p w14:paraId="06EBACFE" w14:textId="77777777" w:rsidR="00556A23" w:rsidRPr="00FD26DD" w:rsidRDefault="00FD26DD">
      <w:pPr>
        <w:pStyle w:val="5"/>
        <w:numPr>
          <w:ilvl w:val="2"/>
          <w:numId w:val="14"/>
        </w:numPr>
        <w:rPr>
          <w:rFonts w:eastAsia="SimSun" w:cs="Tahoma"/>
          <w:bCs/>
          <w:lang w:val="el-GR"/>
        </w:rPr>
      </w:pPr>
      <w:bookmarkStart w:id="423" w:name="_Ref55370267"/>
      <w:bookmarkStart w:id="424" w:name="_Toc124333529"/>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3"/>
      <w:bookmarkEnd w:id="424"/>
    </w:p>
    <w:p w14:paraId="1A584E4A" w14:textId="77777777" w:rsidR="007C3D4C" w:rsidRPr="007C3D4C" w:rsidRDefault="007C3D4C" w:rsidP="007C3D4C">
      <w:pPr>
        <w:spacing w:line="252" w:lineRule="auto"/>
        <w:rPr>
          <w:color w:val="000000" w:themeColor="text1"/>
          <w:lang w:val="el-GR"/>
        </w:rPr>
      </w:pPr>
      <w:bookmarkStart w:id="425"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48C02155" w14:textId="77777777" w:rsidR="00047C57" w:rsidRPr="00FD26DD" w:rsidRDefault="00047C57" w:rsidP="00047C57">
      <w:pPr>
        <w:rPr>
          <w:rFonts w:eastAsia="SimSun"/>
          <w:lang w:val="el-GR"/>
        </w:rPr>
      </w:pPr>
    </w:p>
    <w:p w14:paraId="0DCB996A" w14:textId="77777777" w:rsidR="00556A23" w:rsidRPr="003329FF" w:rsidRDefault="00556A23">
      <w:pPr>
        <w:pStyle w:val="5"/>
        <w:numPr>
          <w:ilvl w:val="2"/>
          <w:numId w:val="14"/>
        </w:numPr>
        <w:rPr>
          <w:rFonts w:eastAsia="SimSun" w:cs="Tahoma"/>
          <w:bCs/>
          <w:lang w:val="el-GR"/>
        </w:rPr>
      </w:pPr>
      <w:bookmarkStart w:id="426" w:name="_Ref122691609"/>
      <w:bookmarkStart w:id="427" w:name="_Toc124333530"/>
      <w:r w:rsidRPr="003329FF">
        <w:rPr>
          <w:rFonts w:eastAsia="SimSun" w:cs="Tahoma"/>
          <w:bCs/>
          <w:lang w:val="el-GR"/>
        </w:rPr>
        <w:lastRenderedPageBreak/>
        <w:t>Όργανα &amp; Επιτροπές Παρακολούθησης, Διακυβέρνησης και Ελέγχου του Έργου</w:t>
      </w:r>
      <w:bookmarkEnd w:id="425"/>
      <w:bookmarkEnd w:id="426"/>
      <w:bookmarkEnd w:id="427"/>
    </w:p>
    <w:p w14:paraId="56C941B0"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01E9D009"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01DEAD9C"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56B6DFF6"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40BACA3D"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58ED4B3E"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226C757F"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35E45929"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143D5370" w14:textId="77777777" w:rsidR="00E0686B" w:rsidRPr="000A1F30" w:rsidRDefault="00E0686B" w:rsidP="00E0686B">
      <w:pPr>
        <w:rPr>
          <w:bCs/>
          <w:lang w:val="el-GR"/>
        </w:rPr>
      </w:pPr>
    </w:p>
    <w:p w14:paraId="0FB6A57D" w14:textId="77777777" w:rsidR="00E0686B" w:rsidRPr="000A1F30" w:rsidRDefault="00E0686B">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6CF76FEB"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6B8D7D75" w14:textId="77777777" w:rsidR="00E0686B" w:rsidRPr="000A1F30" w:rsidRDefault="00E0686B" w:rsidP="00E0686B">
      <w:pPr>
        <w:rPr>
          <w:bCs/>
          <w:lang w:val="el-GR"/>
        </w:rPr>
      </w:pPr>
    </w:p>
    <w:p w14:paraId="2E12F1B5"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27CF7E81"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5E34D4DB" w14:textId="77777777" w:rsidR="00E0686B" w:rsidRPr="000A1F30" w:rsidRDefault="00E0686B" w:rsidP="00E0686B">
      <w:pPr>
        <w:rPr>
          <w:lang w:val="el-GR"/>
        </w:rPr>
      </w:pPr>
    </w:p>
    <w:p w14:paraId="2BD6C607" w14:textId="77777777" w:rsidR="00BD0298" w:rsidRPr="00EF2204" w:rsidRDefault="00BD0298" w:rsidP="00EF2204">
      <w:pPr>
        <w:rPr>
          <w:rFonts w:eastAsia="SimSun"/>
          <w:lang w:val="el-GR"/>
        </w:rPr>
      </w:pPr>
    </w:p>
    <w:p w14:paraId="6977C6AB" w14:textId="77777777" w:rsidR="00556A23" w:rsidRDefault="00556A23">
      <w:pPr>
        <w:pStyle w:val="3"/>
        <w:numPr>
          <w:ilvl w:val="0"/>
          <w:numId w:val="22"/>
        </w:numPr>
        <w:rPr>
          <w:lang w:val="el-GR"/>
        </w:rPr>
      </w:pPr>
      <w:bookmarkStart w:id="428" w:name="_Ref40953149"/>
      <w:bookmarkStart w:id="429" w:name="_Toc97194338"/>
      <w:bookmarkStart w:id="430" w:name="_Toc97194472"/>
      <w:bookmarkStart w:id="431" w:name="_Toc124333531"/>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28"/>
      <w:r w:rsidR="00A22261">
        <w:rPr>
          <w:lang w:val="el-GR"/>
        </w:rPr>
        <w:t>ύμβασης</w:t>
      </w:r>
      <w:bookmarkEnd w:id="429"/>
      <w:bookmarkEnd w:id="430"/>
      <w:bookmarkEnd w:id="431"/>
    </w:p>
    <w:p w14:paraId="330D7CF1" w14:textId="77777777" w:rsidR="00BD0298" w:rsidRPr="00BD0298" w:rsidRDefault="00BD0298" w:rsidP="00370D99">
      <w:pPr>
        <w:rPr>
          <w:lang w:val="el-GR"/>
        </w:rPr>
      </w:pPr>
      <w:bookmarkStart w:id="432" w:name="_Toc97195373"/>
      <w:bookmarkStart w:id="433" w:name="_Toc97195542"/>
      <w:bookmarkEnd w:id="432"/>
      <w:bookmarkEnd w:id="433"/>
    </w:p>
    <w:p w14:paraId="277EF5D4" w14:textId="77777777" w:rsidR="00C15B52" w:rsidRDefault="00346ADE">
      <w:pPr>
        <w:pStyle w:val="4"/>
        <w:numPr>
          <w:ilvl w:val="1"/>
          <w:numId w:val="22"/>
        </w:numPr>
        <w:ind w:hanging="306"/>
        <w:rPr>
          <w:rFonts w:cs="Tahoma"/>
          <w:szCs w:val="22"/>
          <w:lang w:val="el-GR"/>
        </w:rPr>
      </w:pPr>
      <w:bookmarkStart w:id="434" w:name="_Toc97195374"/>
      <w:bookmarkStart w:id="435" w:name="_Toc97195543"/>
      <w:bookmarkStart w:id="436" w:name="_Ref122694908"/>
      <w:bookmarkStart w:id="437" w:name="_Toc124333532"/>
      <w:bookmarkEnd w:id="434"/>
      <w:bookmarkEnd w:id="435"/>
      <w:r>
        <w:rPr>
          <w:rFonts w:cs="Tahoma"/>
          <w:szCs w:val="22"/>
          <w:lang w:val="el-GR"/>
        </w:rPr>
        <w:t>ΠΕΡΙΒΑΛΛΟΝ ΤΟΥ ΕΡΓΟΥ</w:t>
      </w:r>
      <w:bookmarkEnd w:id="436"/>
      <w:bookmarkEnd w:id="437"/>
    </w:p>
    <w:p w14:paraId="4CA99C68" w14:textId="77777777" w:rsidR="00915939" w:rsidRPr="009E58E5" w:rsidRDefault="00915939" w:rsidP="009E58E5">
      <w:pPr>
        <w:rPr>
          <w:rFonts w:eastAsia="SimSun"/>
          <w:b/>
          <w:bCs/>
          <w:lang w:val="el-GR"/>
        </w:rPr>
      </w:pPr>
      <w:r w:rsidRPr="009E58E5">
        <w:rPr>
          <w:rFonts w:eastAsia="SimSun"/>
          <w:lang w:val="el-GR"/>
        </w:rPr>
        <w:t xml:space="preserve">Αντικείμενο του Προγράμματος «MARKET PASS» αποτελεί η παροχή οικονομικής ενίσχυσης για το μήνες Φεβρουάριο 2023 έως και Ιούλιο 2023, από τον κρατικό προϋπολογισμό, σε νοικοκυριά που πληρούν συγκεκριμένα οικονομικά κριτήρια, με σκοπό την κάλυψη μέρους του αυξημένου κόστους αγορών ειδών διατροφής, λόγω της σημαντικής αύξησης του δείκτη τιμών καταναλωτή. Η ενίσχυση χορηγείται σε επίπεδο νοικοκυριού και ανέρχεται σε δέκα τοις εκατό (10%) επί του μηνιαίου ύψους αγορών όπως αυτό καθορίζεται σύμφωνα με τις προβλέψεις του </w:t>
      </w:r>
      <w:proofErr w:type="spellStart"/>
      <w:r w:rsidRPr="009E58E5">
        <w:rPr>
          <w:rFonts w:eastAsia="SimSun"/>
          <w:lang w:val="el-GR"/>
        </w:rPr>
        <w:t>αρ</w:t>
      </w:r>
      <w:proofErr w:type="spellEnd"/>
      <w:r w:rsidRPr="009E58E5">
        <w:rPr>
          <w:rFonts w:eastAsia="SimSun"/>
          <w:lang w:val="el-GR"/>
        </w:rPr>
        <w:t xml:space="preserve">. </w:t>
      </w:r>
      <w:r w:rsidR="008C6F6A" w:rsidRPr="009E58E5">
        <w:rPr>
          <w:rFonts w:eastAsia="SimSun"/>
          <w:lang w:val="el-GR"/>
        </w:rPr>
        <w:t>115</w:t>
      </w:r>
      <w:r w:rsidRPr="009E58E5">
        <w:rPr>
          <w:rFonts w:eastAsia="SimSun"/>
          <w:lang w:val="el-GR"/>
        </w:rPr>
        <w:t xml:space="preserve"> του νόμου</w:t>
      </w:r>
      <w:r w:rsidR="008C6F6A" w:rsidRPr="009E58E5">
        <w:rPr>
          <w:rFonts w:eastAsia="SimSun"/>
          <w:lang w:val="el-GR"/>
        </w:rPr>
        <w:t xml:space="preserve"> 5007/2022.</w:t>
      </w:r>
    </w:p>
    <w:p w14:paraId="21E22C2E" w14:textId="77777777" w:rsidR="00915939" w:rsidRPr="009E58E5" w:rsidRDefault="00915939" w:rsidP="009E58E5">
      <w:pPr>
        <w:rPr>
          <w:rFonts w:eastAsia="SimSun"/>
          <w:b/>
          <w:bCs/>
          <w:lang w:val="el-GR"/>
        </w:rPr>
      </w:pPr>
      <w:r w:rsidRPr="009E58E5">
        <w:rPr>
          <w:rFonts w:eastAsia="SimSun"/>
          <w:lang w:val="el-GR"/>
        </w:rPr>
        <w:t>Η οικονομική ενίσχυση πιστώνεται στον δικαιούχο, από την «Κοινωνία της Πληροφορίας Μονοπρόσωπη Α.Ε.» (ΚτΠ Μ.Α.Ε.) μέσω ειδικής εφαρμογής της Ενιαίας Ψηφιακής Πύλης της Δημόσιας Διοίκησης που δημιουργείται από την ΚτΠ Μ.Α.Ε., είτε</w:t>
      </w:r>
      <w:r w:rsidRPr="009E58E5">
        <w:rPr>
          <w:rFonts w:eastAsia="SimSun"/>
          <w:lang w:val="el-GR"/>
        </w:rPr>
        <w:br/>
        <w:t>σε ψηφιακή χρεωστική κάρτα, που εκδίδεται ειδικά για τον σκοπό αυτόν από πιστωτικό</w:t>
      </w:r>
      <w:r w:rsidRPr="009E58E5">
        <w:rPr>
          <w:rFonts w:eastAsia="SimSun"/>
          <w:lang w:val="el-GR"/>
        </w:rPr>
        <w:br/>
      </w:r>
      <w:r w:rsidRPr="009E58E5">
        <w:rPr>
          <w:rFonts w:eastAsia="SimSun"/>
          <w:lang w:val="el-GR"/>
        </w:rPr>
        <w:lastRenderedPageBreak/>
        <w:t>ίδρυμα ή χρηματοπιστωτικό οργανισμό, κατά την έννοια των παρ. 2 και 3 του άρθρου 3 του ν. 4557/2018 (Α 139), αντίστοιχα, ή σε τραπεζικό λογαριασμό επιλογής του.</w:t>
      </w:r>
    </w:p>
    <w:p w14:paraId="7CC5B7D9" w14:textId="77777777" w:rsidR="00915939" w:rsidRPr="009E58E5" w:rsidRDefault="00915939" w:rsidP="009E58E5">
      <w:pPr>
        <w:rPr>
          <w:rFonts w:eastAsia="SimSun"/>
          <w:b/>
          <w:bCs/>
          <w:lang w:val="el-GR"/>
        </w:rPr>
      </w:pPr>
      <w:r w:rsidRPr="009E58E5">
        <w:rPr>
          <w:rFonts w:eastAsia="SimSun"/>
          <w:lang w:val="el-GR"/>
        </w:rPr>
        <w:t>Σε περίπτωση που ο δικαιούχος επιλέξει την πίστωση του ποσού της ενίσχυσης στην</w:t>
      </w:r>
      <w:r w:rsidRPr="009E58E5">
        <w:rPr>
          <w:rFonts w:eastAsia="SimSun"/>
          <w:lang w:val="el-GR"/>
        </w:rPr>
        <w:br/>
        <w:t>ψηφιακή χρεωστική κάρτα, η ενίσχυση πιστώνεται μηνιαίως σε αυτήν και μπορεί να</w:t>
      </w:r>
      <w:r w:rsidRPr="009E58E5">
        <w:rPr>
          <w:rFonts w:eastAsia="SimSun"/>
          <w:lang w:val="el-GR"/>
        </w:rPr>
        <w:br/>
        <w:t>χρησιμοποιηθεί για αγορά αγαθών κάθε είδους σε καταστήματα ή λαϊκές αγορές που</w:t>
      </w:r>
      <w:r w:rsidRPr="009E58E5">
        <w:rPr>
          <w:rFonts w:eastAsia="SimSun"/>
          <w:lang w:val="el-GR"/>
        </w:rPr>
        <w:br/>
        <w:t xml:space="preserve">δραστηριοποιούνται στο λιανικό εμπόριο τροφίμων, όπως αυτά θα εξειδικευτούν στην ΚΥΑ του Προγράμματος. Σε περίπτωση που ο δικαιούχος επιλέξει την πίστωση σε τραπεζικό λογαριασμό, τα ποσά που καταβάλλονται ανέρχονται στο ογδόντα τοις εκατό (80%) επί του αρχικά προσδιοριζόμενου ποσού της ενίσχυσης, καταβάλλονται ανά τρίμηνο και μπορούν να χρησιμοποιηθούν χωρίς περιορισμούς. </w:t>
      </w:r>
    </w:p>
    <w:p w14:paraId="482B098D" w14:textId="77777777" w:rsidR="00915939" w:rsidRPr="009E58E5" w:rsidRDefault="00915939" w:rsidP="009E58E5">
      <w:pPr>
        <w:rPr>
          <w:rFonts w:eastAsia="SimSun"/>
          <w:b/>
          <w:bCs/>
          <w:lang w:val="el-GR"/>
        </w:rPr>
      </w:pPr>
      <w:r w:rsidRPr="009E58E5">
        <w:rPr>
          <w:rFonts w:eastAsia="SimSun"/>
          <w:lang w:val="el-GR"/>
        </w:rPr>
        <w:t xml:space="preserve">Ο δικαιούχος του Προγράμματος αφού </w:t>
      </w:r>
      <w:proofErr w:type="spellStart"/>
      <w:r w:rsidRPr="009E58E5">
        <w:rPr>
          <w:rFonts w:eastAsia="SimSun"/>
          <w:lang w:val="el-GR"/>
        </w:rPr>
        <w:t>αυθεντικοποιηθεί</w:t>
      </w:r>
      <w:proofErr w:type="spellEnd"/>
      <w:r w:rsidRPr="009E58E5">
        <w:rPr>
          <w:rFonts w:eastAsia="SimSun"/>
          <w:lang w:val="el-GR"/>
        </w:rPr>
        <w:t xml:space="preserve"> με τους προσωπικούς κωδικούς του – διαπιστευτήρια της Γενικής Γραμματείας Πληροφοριακών Συστημάτων Δημόσιας Διοίκησης του Υπουργείου Ψηφιακής Διακυβέρνησης, εισέρχεται στην εφαρμογή και αιτείται είτε την έκδοση της ψηφιακής χρεωστικής κάρτας και την πίστωση του ανωτέρω χρηματικού ποσού σε αυτήν είτε την πίστωση στον τραπεζικό του λογαριασμό. Ο αιτών συμπληρώνει και ενημερώνει τα στοιχεία επικοινωνίας του και, ειδικότερα, τη διεύθυνση ηλεκτρονικού ταχυδρομείου, τον αριθμό του κινητού τηλεφώνου και τον αριθμό του προσωπικού τραπεζικού λογαριασμού του σε περίπτωση επιλογής της πίστωσης της οικονομικής ενίσχυσης σε τραπεζικό λογαριασμό. Η επιβεβαίωση ότι ο αιτών είναι δικαιούχος του τραπεζικού λογαριασμού που δηλώνεται, πραγματοποιείται μέσω του Κέντρου </w:t>
      </w:r>
      <w:proofErr w:type="spellStart"/>
      <w:r w:rsidRPr="009E58E5">
        <w:rPr>
          <w:rFonts w:eastAsia="SimSun"/>
          <w:lang w:val="el-GR"/>
        </w:rPr>
        <w:t>Διαλειτουργικότητας</w:t>
      </w:r>
      <w:proofErr w:type="spellEnd"/>
      <w:r w:rsidRPr="009E58E5">
        <w:rPr>
          <w:rFonts w:eastAsia="SimSun"/>
          <w:lang w:val="el-GR"/>
        </w:rPr>
        <w:t xml:space="preserve"> της Γενικής Γραμματείας Πληροφοριακών Συστημάτων Δημόσιας Διοίκησης. Για τον σκοπό της επαλήθευσης των κριτηρίων </w:t>
      </w:r>
      <w:proofErr w:type="spellStart"/>
      <w:r w:rsidRPr="009E58E5">
        <w:rPr>
          <w:rFonts w:eastAsia="SimSun"/>
          <w:lang w:val="el-GR"/>
        </w:rPr>
        <w:t>επιλεξιμότητας</w:t>
      </w:r>
      <w:proofErr w:type="spellEnd"/>
      <w:r w:rsidRPr="009E58E5">
        <w:rPr>
          <w:rFonts w:eastAsia="SimSun"/>
          <w:lang w:val="el-GR"/>
        </w:rPr>
        <w:t xml:space="preserve"> των δικαιούχων, η εφαρμογή του Προγράμματος </w:t>
      </w:r>
      <w:proofErr w:type="spellStart"/>
      <w:r w:rsidRPr="009E58E5">
        <w:rPr>
          <w:rFonts w:eastAsia="SimSun"/>
          <w:lang w:val="el-GR"/>
        </w:rPr>
        <w:t>διαλειτουργεί</w:t>
      </w:r>
      <w:proofErr w:type="spellEnd"/>
      <w:r w:rsidRPr="009E58E5">
        <w:rPr>
          <w:rFonts w:eastAsia="SimSun"/>
          <w:lang w:val="el-GR"/>
        </w:rPr>
        <w:t xml:space="preserve"> με τα απαραίτητα μητρώα μέσω του Κέντρου </w:t>
      </w:r>
      <w:proofErr w:type="spellStart"/>
      <w:r w:rsidRPr="009E58E5">
        <w:rPr>
          <w:rFonts w:eastAsia="SimSun"/>
          <w:lang w:val="el-GR"/>
        </w:rPr>
        <w:t>Διαλειτουργικότητας</w:t>
      </w:r>
      <w:proofErr w:type="spellEnd"/>
      <w:r w:rsidRPr="009E58E5">
        <w:rPr>
          <w:rFonts w:eastAsia="SimSun"/>
          <w:lang w:val="el-GR"/>
        </w:rPr>
        <w:t xml:space="preserve"> της Γενικής Γραμματείας Πληροφοριακών Συστημάτων Δημόσιας Διοίκησης και ιδίως με το Φορολογικό Μητρώο. </w:t>
      </w:r>
    </w:p>
    <w:p w14:paraId="361A3AAB" w14:textId="77777777" w:rsidR="00915939" w:rsidRPr="009E58E5" w:rsidRDefault="00915939" w:rsidP="009E58E5">
      <w:pPr>
        <w:rPr>
          <w:rFonts w:eastAsia="SimSun"/>
          <w:b/>
          <w:bCs/>
          <w:lang w:val="el-GR"/>
        </w:rPr>
      </w:pPr>
      <w:r w:rsidRPr="009E58E5">
        <w:rPr>
          <w:rFonts w:eastAsia="SimSun"/>
          <w:lang w:val="el-GR"/>
        </w:rPr>
        <w:t>Μετά την ολοκλήρωση της αίτησης του δικαιούχου και εφόσον πληρούνται οι</w:t>
      </w:r>
      <w:r w:rsidRPr="009E58E5">
        <w:rPr>
          <w:rFonts w:eastAsia="SimSun"/>
          <w:lang w:val="el-GR"/>
        </w:rPr>
        <w:br/>
        <w:t xml:space="preserve">προϋποθέσεις συμμετοχής του στο Πρόγραμμα, διαβιβάζονται αποκλειστικά και μόνο για τον σκοπό του Προγράμματος, στα χρηματοπιστωτικά ιδρύματα τα στοιχεία του δικαιούχου και, ιδίως, το όνομα, το επώνυμο, η διεύθυνση ηλεκτρονικού ταχυδρομείου, ο αριθμός κινητού τηλεφώνου, τα οποία είναι απαραίτητα για την έκδοση της ψηφιακής χρεωστικής κάρτας, καθώς και ο αριθμός του τραπεζικού του λογαριασμού. Η ψηφιακή χρεωστική κάρτα του δικαιούχου παραμένει ενεργοποιημένη έως την 31η.8.2023, μετά την πάροδο της οποίας απενεργοποιείται άμεσα. </w:t>
      </w:r>
    </w:p>
    <w:p w14:paraId="274980CC" w14:textId="77777777" w:rsidR="00F5475A" w:rsidRPr="009E58E5" w:rsidRDefault="00F5475A" w:rsidP="009E58E5">
      <w:pPr>
        <w:rPr>
          <w:rFonts w:eastAsia="SimSun"/>
          <w:b/>
          <w:lang w:val="el-GR"/>
        </w:rPr>
      </w:pPr>
      <w:r w:rsidRPr="009E58E5">
        <w:rPr>
          <w:rFonts w:eastAsia="SimSun"/>
          <w:lang w:val="el-GR"/>
        </w:rPr>
        <w:t xml:space="preserve">Για την επιτυχή υλοποίηση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 απαιτείται η παροχή συγκεκριμένων υποστηρικτικών υπηρεσιών προς την ΚτΠ Μ.Α.Ε., οι οποίες θα υλοποιηθούν μέσω των ακόλουθων έργων: </w:t>
      </w:r>
    </w:p>
    <w:p w14:paraId="49DEE14F" w14:textId="77777777" w:rsidR="00F5475A" w:rsidRPr="00F5475A" w:rsidRDefault="00F5475A" w:rsidP="009E58E5">
      <w:pPr>
        <w:ind w:left="270"/>
        <w:rPr>
          <w:rFonts w:eastAsia="Calibri"/>
          <w:b/>
          <w:bCs/>
          <w:lang w:val="el-GR"/>
        </w:rPr>
      </w:pPr>
    </w:p>
    <w:p w14:paraId="06766D51" w14:textId="77777777" w:rsidR="00F5475A" w:rsidRPr="00F5475A" w:rsidRDefault="00F5475A" w:rsidP="009E58E5">
      <w:pPr>
        <w:rPr>
          <w:b/>
          <w:bCs/>
          <w:lang w:val="el-GR"/>
        </w:rPr>
      </w:pPr>
      <w:r w:rsidRPr="00F5475A">
        <w:rPr>
          <w:rFonts w:eastAsia="Calibri"/>
          <w:b/>
          <w:bCs/>
          <w:lang w:val="el-GR"/>
        </w:rPr>
        <w:t xml:space="preserve">Έργο 1: </w:t>
      </w:r>
      <w:r w:rsidRPr="00F5475A">
        <w:rPr>
          <w:u w:val="single"/>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u w:val="single"/>
        </w:rPr>
        <w:t>MARKET</w:t>
      </w:r>
      <w:r w:rsidRPr="00F5475A">
        <w:rPr>
          <w:u w:val="single"/>
          <w:lang w:val="el-GR"/>
        </w:rPr>
        <w:t xml:space="preserve"> </w:t>
      </w:r>
      <w:r w:rsidRPr="00AC7D0D">
        <w:rPr>
          <w:u w:val="single"/>
        </w:rPr>
        <w:t>PASS</w:t>
      </w:r>
      <w:r w:rsidRPr="00F5475A">
        <w:rPr>
          <w:u w:val="single"/>
          <w:lang w:val="el-GR"/>
        </w:rPr>
        <w:t>)»»</w:t>
      </w:r>
      <w:r w:rsidRPr="00F5475A">
        <w:rPr>
          <w:lang w:val="el-GR"/>
        </w:rPr>
        <w:t>.</w:t>
      </w:r>
    </w:p>
    <w:p w14:paraId="084C7932" w14:textId="77777777" w:rsidR="007B3061" w:rsidRPr="00F5475A" w:rsidRDefault="007B3061" w:rsidP="007B3061">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78D2328D" w14:textId="77777777" w:rsidR="00F5475A" w:rsidRPr="00F5475A" w:rsidRDefault="00F5475A" w:rsidP="007531AA">
      <w:pPr>
        <w:rPr>
          <w:lang w:val="el-GR"/>
        </w:rPr>
      </w:pPr>
    </w:p>
    <w:p w14:paraId="32EA3EB0" w14:textId="77777777" w:rsidR="00F5475A" w:rsidRPr="00F5475A" w:rsidRDefault="00F5475A" w:rsidP="009E58E5">
      <w:pPr>
        <w:rPr>
          <w:rFonts w:eastAsia="Calibri"/>
          <w:lang w:val="el-GR"/>
        </w:rPr>
      </w:pPr>
      <w:r w:rsidRPr="00F5475A">
        <w:rPr>
          <w:rFonts w:eastAsia="Calibri"/>
          <w:b/>
          <w:bCs/>
          <w:lang w:val="el-GR"/>
        </w:rPr>
        <w:t xml:space="preserve">Έργο2: </w:t>
      </w:r>
      <w:r w:rsidRPr="001D6B30">
        <w:rPr>
          <w:rFonts w:eastAsia="Calibri"/>
          <w:u w:val="single"/>
          <w:lang w:val="el-GR"/>
        </w:rPr>
        <w:t>«</w:t>
      </w:r>
      <w:r w:rsidR="008C6F6A" w:rsidRPr="001D6B30">
        <w:rPr>
          <w:rFonts w:eastAsia="Calibri"/>
          <w:u w:val="single"/>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1D6B30">
        <w:rPr>
          <w:rFonts w:eastAsia="Calibri"/>
          <w:u w:val="single"/>
          <w:lang w:val="el-GR"/>
        </w:rPr>
        <w:t>»».</w:t>
      </w:r>
    </w:p>
    <w:p w14:paraId="5F73BC54" w14:textId="77777777" w:rsidR="008C6F6A" w:rsidRPr="007B3061" w:rsidRDefault="007B3061" w:rsidP="009E58E5">
      <w:pPr>
        <w:rPr>
          <w:rFonts w:eastAsia="Calibri"/>
          <w:lang w:val="el-GR"/>
        </w:rPr>
      </w:pPr>
      <w:r>
        <w:rPr>
          <w:rFonts w:eastAsia="Calibri"/>
          <w:lang w:val="el-GR"/>
        </w:rPr>
        <w:t xml:space="preserve">Αφορά το σχεδιασμό την υλοποίηση και την υποστήριξη της λειτουργίας της ηλεκτρονικής πλατφόρμας </w:t>
      </w:r>
      <w:r w:rsidRPr="007B3061">
        <w:rPr>
          <w:rFonts w:eastAsia="Calibri"/>
          <w:lang w:val="el-GR"/>
        </w:rPr>
        <w:t xml:space="preserve">για την χορήγηση οικονομικής ενίσχυσης από τον κρατικό προϋπολογισμό με σκοπό </w:t>
      </w:r>
      <w:r w:rsidRPr="007B3061">
        <w:rPr>
          <w:rFonts w:eastAsia="Calibri"/>
          <w:lang w:val="el-GR"/>
        </w:rPr>
        <w:lastRenderedPageBreak/>
        <w:t>την κάλυψη μέρους του αυξημένου κόστους των νοικοκυριών λόγω της σημαντικής αύξησης του δείκτη τιμών καταναλωτή (MARKET PASS)</w:t>
      </w:r>
    </w:p>
    <w:p w14:paraId="760CCCE9" w14:textId="77777777" w:rsidR="00F5475A" w:rsidRPr="00F5475A" w:rsidRDefault="00F5475A" w:rsidP="009E58E5">
      <w:pPr>
        <w:pStyle w:val="aff"/>
        <w:shd w:val="clear" w:color="auto" w:fill="FFFFFF"/>
        <w:ind w:left="270"/>
        <w:rPr>
          <w:lang w:val="el-GR"/>
        </w:rPr>
      </w:pPr>
    </w:p>
    <w:p w14:paraId="641E0426" w14:textId="77777777" w:rsidR="00F5475A" w:rsidRPr="00F5475A" w:rsidRDefault="00F5475A" w:rsidP="009E58E5">
      <w:pPr>
        <w:rPr>
          <w:rFonts w:eastAsia="Calibri"/>
          <w:lang w:val="el-GR"/>
        </w:rPr>
      </w:pPr>
      <w:r w:rsidRPr="00F5475A">
        <w:rPr>
          <w:rFonts w:eastAsia="Calibri"/>
          <w:b/>
          <w:bCs/>
          <w:lang w:val="el-GR"/>
        </w:rPr>
        <w:t xml:space="preserve">Έργο 3: </w:t>
      </w:r>
      <w:r w:rsidRPr="00F5475A">
        <w:rPr>
          <w:rFonts w:eastAsia="Calibri"/>
          <w:u w:val="single"/>
          <w:lang w:val="el-GR"/>
        </w:rPr>
        <w:t>«Υπηρεσίες γραφείου υποστήριξης δικαιούχων (</w:t>
      </w:r>
      <w:r w:rsidRPr="00AC7D0D">
        <w:rPr>
          <w:rFonts w:eastAsia="Calibri"/>
          <w:u w:val="single"/>
        </w:rPr>
        <w:t>Help</w:t>
      </w:r>
      <w:r w:rsidRPr="00F5475A">
        <w:rPr>
          <w:rFonts w:eastAsia="Calibri"/>
          <w:u w:val="single"/>
          <w:lang w:val="el-GR"/>
        </w:rPr>
        <w:t>-</w:t>
      </w:r>
      <w:r w:rsidRPr="00AC7D0D">
        <w:rPr>
          <w:rFonts w:eastAsia="Calibri"/>
          <w:u w:val="single"/>
        </w:rPr>
        <w:t>Desk</w:t>
      </w:r>
      <w:r w:rsidRPr="00F5475A">
        <w:rPr>
          <w:rFonts w:eastAsia="Calibri"/>
          <w:u w:val="single"/>
          <w:lang w:val="el-GR"/>
        </w:rPr>
        <w:t>)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rFonts w:eastAsia="Calibri"/>
          <w:u w:val="single"/>
        </w:rPr>
        <w:t>MARKET</w:t>
      </w:r>
      <w:r w:rsidRPr="00F5475A">
        <w:rPr>
          <w:rFonts w:eastAsia="Calibri"/>
          <w:u w:val="single"/>
          <w:lang w:val="el-GR"/>
        </w:rPr>
        <w:t xml:space="preserve"> </w:t>
      </w:r>
      <w:r w:rsidRPr="00AC7D0D">
        <w:rPr>
          <w:rFonts w:eastAsia="Calibri"/>
          <w:u w:val="single"/>
        </w:rPr>
        <w:t>PASS</w:t>
      </w:r>
      <w:r w:rsidRPr="00F5475A">
        <w:rPr>
          <w:rFonts w:eastAsia="Calibri"/>
          <w:u w:val="single"/>
          <w:lang w:val="el-GR"/>
        </w:rPr>
        <w:t>)»»</w:t>
      </w:r>
      <w:r w:rsidRPr="00F5475A">
        <w:rPr>
          <w:rFonts w:eastAsia="Calibri"/>
          <w:lang w:val="el-GR"/>
        </w:rPr>
        <w:t>.</w:t>
      </w:r>
    </w:p>
    <w:p w14:paraId="6E92093B" w14:textId="77777777" w:rsidR="008C6F6A" w:rsidRPr="00F5475A" w:rsidRDefault="008C6F6A" w:rsidP="00D44A42">
      <w:pPr>
        <w:rPr>
          <w:lang w:val="el-GR"/>
        </w:rPr>
      </w:pPr>
      <w:r>
        <w:rPr>
          <w:lang w:val="el-GR"/>
        </w:rPr>
        <w:t>Το συγκεκριμένο έργο αφορά στην</w:t>
      </w:r>
      <w:r w:rsidRPr="00F5475A">
        <w:rPr>
          <w:lang w:val="el-GR"/>
        </w:rPr>
        <w:t xml:space="preserve"> παροχή υπηρεσιών για όλη τη διάρκεια της δράσης </w:t>
      </w:r>
      <w:r w:rsidRPr="00F5475A">
        <w:rPr>
          <w:lang w:val="en-US"/>
        </w:rPr>
        <w:t>MARKET</w:t>
      </w:r>
      <w:r w:rsidRPr="00F5475A">
        <w:rPr>
          <w:lang w:val="el-GR"/>
        </w:rPr>
        <w:t xml:space="preserve"> </w:t>
      </w:r>
      <w:r w:rsidRPr="00F5475A">
        <w:rPr>
          <w:lang w:val="en-US"/>
        </w:rPr>
        <w:t>PASS</w:t>
      </w:r>
      <w:r w:rsidRPr="00F5475A">
        <w:rPr>
          <w:lang w:val="el-GR"/>
        </w:rPr>
        <w:t xml:space="preserve"> 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Γραφείο υποστήριξης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73791E0F" w14:textId="77777777" w:rsidR="00F5475A" w:rsidRPr="00F5475A" w:rsidRDefault="00F5475A" w:rsidP="009E58E5">
      <w:pPr>
        <w:ind w:left="270"/>
        <w:rPr>
          <w:rFonts w:eastAsia="Calibri"/>
          <w:u w:val="single"/>
          <w:lang w:val="el-GR"/>
        </w:rPr>
      </w:pPr>
    </w:p>
    <w:p w14:paraId="08830895" w14:textId="77777777" w:rsidR="00F5475A" w:rsidRPr="00F5475A" w:rsidRDefault="00F5475A" w:rsidP="009E58E5">
      <w:pPr>
        <w:shd w:val="clear" w:color="auto" w:fill="FFFFFF"/>
        <w:tabs>
          <w:tab w:val="left" w:pos="900"/>
        </w:tabs>
        <w:rPr>
          <w:lang w:val="el-GR"/>
        </w:rPr>
      </w:pPr>
      <w:r w:rsidRPr="00F5475A">
        <w:rPr>
          <w:b/>
          <w:bCs/>
          <w:lang w:val="el-GR"/>
        </w:rPr>
        <w:t>Έργο 4:</w:t>
      </w:r>
      <w:r w:rsidRPr="00F5475A">
        <w:rPr>
          <w:lang w:val="el-GR"/>
        </w:rPr>
        <w:t xml:space="preserve"> </w:t>
      </w:r>
      <w:r w:rsidRPr="00F5475A">
        <w:rPr>
          <w:u w:val="single"/>
          <w:lang w:val="el-GR"/>
        </w:rPr>
        <w:t>«Υπηρεσίες δημοσιότητας στο πλαίσιο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25ECFB98" w14:textId="77777777" w:rsidR="00F5475A" w:rsidRPr="00F5475A" w:rsidRDefault="00F5475A" w:rsidP="009E58E5">
      <w:pPr>
        <w:rPr>
          <w:rFonts w:eastAsia="Calibri"/>
          <w:lang w:val="el-GR"/>
        </w:rPr>
      </w:pPr>
      <w:r w:rsidRPr="00F5475A">
        <w:rPr>
          <w:rFonts w:eastAsia="Calibri"/>
          <w:lang w:val="el-GR"/>
        </w:rPr>
        <w:t xml:space="preserve">Το συγκεκριμένο Έργο αφορά στην παροχή υπηρεσιών για τη δημοσιότητα του Προγράμματος και περιλαμβάνει κατ’ ελάχιστον την κατάρτιση Πλάνου Δημοσιότητας και την εκτέλεσή του. Ο Ανάδοχος του συγκεκριμένου έργου θα προβεί στην κατάρτιση Πλάνου Εφαρμογής των δράσεων του έργου το οποίο θα περιλαμβάνει τη σύνθεση των επιμέρους δράσεων δημοσιότητας (ενέργειες ενημέρωσης του κοινού/πολιτών για το Πρόγραμμα) και την κοστολόγησή τους.  </w:t>
      </w:r>
    </w:p>
    <w:p w14:paraId="0F7CCA4B" w14:textId="77777777" w:rsidR="00F5475A" w:rsidRPr="00F5475A" w:rsidRDefault="00F5475A" w:rsidP="009E58E5">
      <w:pPr>
        <w:pStyle w:val="aff"/>
        <w:shd w:val="clear" w:color="auto" w:fill="FFFFFF"/>
        <w:tabs>
          <w:tab w:val="left" w:pos="900"/>
        </w:tabs>
        <w:ind w:left="270"/>
        <w:rPr>
          <w:lang w:val="el-GR"/>
        </w:rPr>
      </w:pPr>
    </w:p>
    <w:p w14:paraId="41694B14" w14:textId="77777777" w:rsidR="00F5475A" w:rsidRPr="00F5475A" w:rsidRDefault="00F5475A" w:rsidP="009E58E5">
      <w:pPr>
        <w:shd w:val="clear" w:color="auto" w:fill="FFFFFF"/>
        <w:tabs>
          <w:tab w:val="left" w:pos="900"/>
        </w:tabs>
        <w:rPr>
          <w:u w:val="single"/>
          <w:lang w:val="el-GR"/>
        </w:rPr>
      </w:pPr>
      <w:r w:rsidRPr="00F5475A">
        <w:rPr>
          <w:b/>
          <w:bCs/>
          <w:lang w:val="el-GR"/>
        </w:rPr>
        <w:t xml:space="preserve">Έργο 5: </w:t>
      </w:r>
      <w:r w:rsidRPr="00F5475A">
        <w:rPr>
          <w:u w:val="single"/>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5891E447" w14:textId="77777777" w:rsidR="00BD0298" w:rsidRPr="00BD0298" w:rsidRDefault="00BD0298" w:rsidP="00370D99">
      <w:pPr>
        <w:rPr>
          <w:lang w:val="el-GR"/>
        </w:rPr>
      </w:pPr>
    </w:p>
    <w:p w14:paraId="6FEF6C9B" w14:textId="77777777" w:rsidR="00BD0298" w:rsidRPr="00EF2204" w:rsidRDefault="00BD0298">
      <w:pPr>
        <w:pStyle w:val="4"/>
        <w:numPr>
          <w:ilvl w:val="1"/>
          <w:numId w:val="22"/>
        </w:numPr>
        <w:ind w:hanging="306"/>
        <w:rPr>
          <w:rFonts w:cs="Tahoma"/>
          <w:szCs w:val="22"/>
          <w:lang w:val="el-GR"/>
        </w:rPr>
      </w:pPr>
      <w:bookmarkStart w:id="438" w:name="_Toc97194339"/>
      <w:bookmarkStart w:id="439" w:name="_Ref97199271"/>
      <w:bookmarkStart w:id="440" w:name="_Ref122694847"/>
      <w:bookmarkStart w:id="441" w:name="_Ref122695017"/>
      <w:bookmarkStart w:id="442" w:name="_Toc124333533"/>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8"/>
      <w:bookmarkEnd w:id="439"/>
      <w:bookmarkEnd w:id="440"/>
      <w:bookmarkEnd w:id="441"/>
      <w:bookmarkEnd w:id="442"/>
      <w:r w:rsidR="00B256BC">
        <w:rPr>
          <w:rFonts w:cs="Tahoma"/>
          <w:szCs w:val="22"/>
          <w:lang w:val="el-GR"/>
        </w:rPr>
        <w:t xml:space="preserve"> </w:t>
      </w:r>
    </w:p>
    <w:p w14:paraId="4F2656F7" w14:textId="77777777" w:rsidR="0004400B" w:rsidRPr="0004400B" w:rsidRDefault="00244E0C" w:rsidP="0004400B">
      <w:pPr>
        <w:spacing w:before="200" w:after="200" w:line="276" w:lineRule="auto"/>
        <w:rPr>
          <w:rFonts w:cstheme="minorHAnsi"/>
          <w:lang w:val="el-GR"/>
        </w:rPr>
      </w:pPr>
      <w:r w:rsidRPr="00244E0C">
        <w:rPr>
          <w:rFonts w:eastAsia="Calibri"/>
          <w:lang w:val="el-GR"/>
        </w:rPr>
        <w:t xml:space="preserve">Αντικείμενο του έργου είναι </w:t>
      </w:r>
      <w:bookmarkStart w:id="443" w:name="_Hlk60697217"/>
      <w:r w:rsidR="0004400B">
        <w:rPr>
          <w:rFonts w:eastAsia="Calibri"/>
          <w:lang w:val="el-GR"/>
        </w:rPr>
        <w:t xml:space="preserve">η </w:t>
      </w:r>
      <w:r w:rsidR="0004400B" w:rsidRPr="0004400B">
        <w:rPr>
          <w:rFonts w:eastAsia="Calibri"/>
          <w:lang w:val="el-GR"/>
        </w:rPr>
        <w:t>Παροχή Υπηρεσιών προς την Αναθέτουσα Αρχή για την υποστήριξη, παρακολούθηση, συντονισμό και διαχείριση όλων των έργων που περιλαμβάνονται στο πλαίσιο του Προγράμματος με τίτλο «</w:t>
      </w:r>
      <w:r w:rsidR="0004400B" w:rsidRPr="00F5475A">
        <w:rPr>
          <w:u w:val="single"/>
          <w:lang w:val="el-GR"/>
        </w:rPr>
        <w:t>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0004400B" w:rsidRPr="00F5475A">
        <w:rPr>
          <w:u w:val="single"/>
        </w:rPr>
        <w:t>MARKET</w:t>
      </w:r>
      <w:r w:rsidR="0004400B" w:rsidRPr="00F5475A">
        <w:rPr>
          <w:u w:val="single"/>
          <w:lang w:val="el-GR"/>
        </w:rPr>
        <w:t xml:space="preserve"> </w:t>
      </w:r>
      <w:r w:rsidR="0004400B" w:rsidRPr="00F5475A">
        <w:rPr>
          <w:u w:val="single"/>
        </w:rPr>
        <w:t>PASS</w:t>
      </w:r>
      <w:r w:rsidR="0004400B" w:rsidRPr="00F5475A">
        <w:rPr>
          <w:u w:val="single"/>
          <w:lang w:val="el-GR"/>
        </w:rPr>
        <w:t>)</w:t>
      </w:r>
      <w:r w:rsidR="0004400B" w:rsidRPr="0004400B">
        <w:rPr>
          <w:rFonts w:eastAsia="Calibri"/>
          <w:lang w:val="el-GR"/>
        </w:rPr>
        <w:t>»</w:t>
      </w:r>
      <w:r w:rsidR="008017D5">
        <w:rPr>
          <w:rFonts w:eastAsia="Calibri"/>
          <w:lang w:val="el-GR"/>
        </w:rPr>
        <w:t xml:space="preserve">. </w:t>
      </w:r>
      <w:r w:rsidR="0004400B" w:rsidRPr="0004400B">
        <w:rPr>
          <w:rFonts w:eastAsia="Calibri"/>
          <w:lang w:val="el-GR"/>
        </w:rPr>
        <w:t>Ο Ανάδοχος θα αναλάβει την υποστήριξη της Αναθέτουσας Αρχής στο συντονισμό και την εποπτεία του συνόλου των επιμέρους εργασιών που θα πρέπει να εκτελεστούν στο πλαίσιο του προγράμματος «</w:t>
      </w:r>
      <w:r w:rsidR="0004400B" w:rsidRPr="00F5475A">
        <w:rPr>
          <w:u w:val="single"/>
          <w:lang w:val="el-GR"/>
        </w:rPr>
        <w:t>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0004400B" w:rsidRPr="00F5475A">
        <w:rPr>
          <w:u w:val="single"/>
        </w:rPr>
        <w:t>MARKET</w:t>
      </w:r>
      <w:r w:rsidR="0004400B" w:rsidRPr="00F5475A">
        <w:rPr>
          <w:u w:val="single"/>
          <w:lang w:val="el-GR"/>
        </w:rPr>
        <w:t xml:space="preserve"> </w:t>
      </w:r>
      <w:r w:rsidR="0004400B" w:rsidRPr="00F5475A">
        <w:rPr>
          <w:u w:val="single"/>
        </w:rPr>
        <w:t>PASS</w:t>
      </w:r>
      <w:r w:rsidR="0004400B" w:rsidRPr="00F5475A">
        <w:rPr>
          <w:u w:val="single"/>
          <w:lang w:val="el-GR"/>
        </w:rPr>
        <w:t>)</w:t>
      </w:r>
      <w:r w:rsidR="0004400B" w:rsidRPr="0004400B">
        <w:rPr>
          <w:rFonts w:eastAsia="Calibri"/>
          <w:lang w:val="el-GR"/>
        </w:rPr>
        <w:t>».</w:t>
      </w:r>
      <w:bookmarkEnd w:id="443"/>
      <w:r w:rsidR="0004400B" w:rsidRPr="0004400B">
        <w:rPr>
          <w:rFonts w:eastAsia="Calibri"/>
          <w:lang w:val="el-GR"/>
        </w:rPr>
        <w:t xml:space="preserve"> Για το σκοπό αυτό θα ορίσει έναν Υπεύθυνο Προγράμματος που θα συντονίζει τις επιμέρους δράσεις (σε επίπεδο Προγράμματος). Επίσης θα λειτουργήσει ένα κεντρικό </w:t>
      </w:r>
      <w:proofErr w:type="spellStart"/>
      <w:r w:rsidR="0004400B" w:rsidRPr="0004400B">
        <w:rPr>
          <w:rFonts w:eastAsia="Calibri"/>
          <w:lang w:val="el-GR"/>
        </w:rPr>
        <w:t>back</w:t>
      </w:r>
      <w:proofErr w:type="spellEnd"/>
      <w:r w:rsidR="0004400B" w:rsidRPr="0004400B">
        <w:rPr>
          <w:rFonts w:eastAsia="Calibri"/>
          <w:lang w:val="el-GR"/>
        </w:rPr>
        <w:t xml:space="preserve"> </w:t>
      </w:r>
      <w:proofErr w:type="spellStart"/>
      <w:r w:rsidR="0004400B" w:rsidRPr="0004400B">
        <w:rPr>
          <w:rFonts w:eastAsia="Calibri"/>
          <w:lang w:val="el-GR"/>
        </w:rPr>
        <w:t>office</w:t>
      </w:r>
      <w:proofErr w:type="spellEnd"/>
      <w:r w:rsidR="0004400B" w:rsidRPr="0004400B">
        <w:rPr>
          <w:rFonts w:eastAsia="Calibri"/>
          <w:lang w:val="el-GR"/>
        </w:rPr>
        <w:t xml:space="preserve"> με συμβούλους-στελέχη που έχουν πλήρη γνώση του αντικειμένου και των διαδικασιών και μπορούν να ανταποκριθούν σε ανάγκες, τόσο των υπόλοιπων αναδόχων, όσο και</w:t>
      </w:r>
      <w:r w:rsidR="0004400B" w:rsidRPr="0004400B">
        <w:rPr>
          <w:rFonts w:cstheme="minorHAnsi"/>
          <w:lang w:val="el-GR"/>
        </w:rPr>
        <w:t xml:space="preserve"> των ωφελούμενων και λοιπών εμπλεκομένων. Ενδεικτικά οι εργασίες που θα κληθεί να εκτελέσει ο Ανάδοχος με τη βοήθεια του Υπευθύνου Προγράμματος και του </w:t>
      </w:r>
      <w:r w:rsidR="0004400B" w:rsidRPr="006C4692">
        <w:rPr>
          <w:rFonts w:cstheme="minorHAnsi"/>
          <w:lang w:val="en-US"/>
        </w:rPr>
        <w:t>Back</w:t>
      </w:r>
      <w:r w:rsidR="0004400B" w:rsidRPr="0004400B">
        <w:rPr>
          <w:rFonts w:cstheme="minorHAnsi"/>
          <w:lang w:val="el-GR"/>
        </w:rPr>
        <w:t xml:space="preserve"> </w:t>
      </w:r>
      <w:r w:rsidR="0004400B" w:rsidRPr="006C4692">
        <w:rPr>
          <w:rFonts w:cstheme="minorHAnsi"/>
          <w:lang w:val="en-US"/>
        </w:rPr>
        <w:t>Office</w:t>
      </w:r>
      <w:r w:rsidR="0004400B" w:rsidRPr="0004400B">
        <w:rPr>
          <w:rFonts w:cstheme="minorHAnsi"/>
          <w:lang w:val="el-GR"/>
        </w:rPr>
        <w:t xml:space="preserve"> μπορεί να περιλαμβάνουν:</w:t>
      </w:r>
    </w:p>
    <w:p w14:paraId="0CE327DC"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lastRenderedPageBreak/>
        <w:t>Υποστήριξη της αναθέτουσας αρχής για την εποπτεία της ανάπτυξης και λειτουργίας της Ψηφιακής Πλατφόρμας</w:t>
      </w:r>
    </w:p>
    <w:p w14:paraId="017CEC81"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Παρακολούθηση προόδου, συντονισμός εργασιών επιμέρους αναδόχων – παροχή κατευθύνσεων.</w:t>
      </w:r>
    </w:p>
    <w:p w14:paraId="3089D294"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Έλεγχος παραδοτέων επιμέρους αναδόχων και εισήγηση στην Αναθέτουσα Αρχή.</w:t>
      </w:r>
    </w:p>
    <w:p w14:paraId="326036B5" w14:textId="77777777" w:rsidR="0004400B" w:rsidRPr="000964B4" w:rsidRDefault="0004400B" w:rsidP="0004400B">
      <w:pPr>
        <w:pStyle w:val="aff"/>
        <w:numPr>
          <w:ilvl w:val="1"/>
          <w:numId w:val="38"/>
        </w:numPr>
        <w:suppressAutoHyphens w:val="0"/>
        <w:spacing w:before="200" w:after="200" w:line="276" w:lineRule="auto"/>
        <w:rPr>
          <w:rFonts w:cstheme="minorHAnsi"/>
        </w:rPr>
      </w:pPr>
      <w:proofErr w:type="spellStart"/>
      <w:r w:rsidRPr="000964B4">
        <w:rPr>
          <w:rFonts w:cstheme="minorHAnsi"/>
        </w:rPr>
        <w:t>Διοικητική</w:t>
      </w:r>
      <w:proofErr w:type="spellEnd"/>
      <w:r w:rsidRPr="000964B4">
        <w:rPr>
          <w:rFonts w:cstheme="minorHAnsi"/>
        </w:rPr>
        <w:t xml:space="preserve"> </w:t>
      </w:r>
      <w:proofErr w:type="spellStart"/>
      <w:r w:rsidRPr="000964B4">
        <w:rPr>
          <w:rFonts w:cstheme="minorHAnsi"/>
        </w:rPr>
        <w:t>διεκ</w:t>
      </w:r>
      <w:proofErr w:type="spellEnd"/>
      <w:r w:rsidRPr="000964B4">
        <w:rPr>
          <w:rFonts w:cstheme="minorHAnsi"/>
        </w:rPr>
        <w:t>περαίωση υπ</w:t>
      </w:r>
      <w:proofErr w:type="spellStart"/>
      <w:r w:rsidRPr="000964B4">
        <w:rPr>
          <w:rFonts w:cstheme="minorHAnsi"/>
        </w:rPr>
        <w:t>οχρεώσεων</w:t>
      </w:r>
      <w:proofErr w:type="spellEnd"/>
      <w:r w:rsidRPr="000964B4">
        <w:rPr>
          <w:rFonts w:cstheme="minorHAnsi"/>
        </w:rPr>
        <w:t>.</w:t>
      </w:r>
    </w:p>
    <w:p w14:paraId="301F92E9"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 xml:space="preserve">Γενική Διοικητική Υποστήριξη στην Αναθέτουσα Αρχή. Ο Ανάδοχος, καθ’ όλη τη διάρκεια του προγράμματος θα παρέχει γενική διοικητική υποστήριξη στη Διεύθυνση Κρατικών Ενισχύσεων της ΚτΠ Α.Ε. προκειμένου να ολοκληρωθούν οι Δράσεις του Προγράμματος </w:t>
      </w:r>
      <w:r w:rsidRPr="0004400B">
        <w:rPr>
          <w:rFonts w:cstheme="minorHAnsi"/>
          <w:color w:val="000000"/>
          <w:lang w:val="el-GR"/>
        </w:rPr>
        <w:t>«</w:t>
      </w:r>
      <w:r w:rsidRPr="0004400B">
        <w:rPr>
          <w:lang w:val="el-GR"/>
        </w:rPr>
        <w:t>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04400B">
        <w:t>MARKET</w:t>
      </w:r>
      <w:r w:rsidRPr="0004400B">
        <w:rPr>
          <w:lang w:val="el-GR"/>
        </w:rPr>
        <w:t xml:space="preserve"> </w:t>
      </w:r>
      <w:r w:rsidRPr="0004400B">
        <w:t>PASS</w:t>
      </w:r>
      <w:r w:rsidRPr="0004400B">
        <w:rPr>
          <w:lang w:val="el-GR"/>
        </w:rPr>
        <w:t>)</w:t>
      </w:r>
      <w:r w:rsidRPr="0004400B">
        <w:rPr>
          <w:rFonts w:cstheme="minorHAnsi"/>
          <w:color w:val="000000"/>
          <w:lang w:val="el-GR"/>
        </w:rPr>
        <w:t>»</w:t>
      </w:r>
      <w:r w:rsidRPr="0004400B">
        <w:rPr>
          <w:rFonts w:cstheme="minorHAnsi"/>
          <w:lang w:val="el-GR"/>
        </w:rPr>
        <w:t xml:space="preserve">.   </w:t>
      </w:r>
    </w:p>
    <w:p w14:paraId="4653CBF9"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 xml:space="preserve">Υποστήριξη Επιτροπής </w:t>
      </w:r>
      <w:bookmarkStart w:id="444" w:name="_Hlk19700191"/>
      <w:r w:rsidRPr="0004400B">
        <w:rPr>
          <w:rFonts w:cstheme="minorHAnsi"/>
          <w:lang w:val="el-GR"/>
        </w:rPr>
        <w:t>Ενστάσεων.</w:t>
      </w:r>
      <w:bookmarkEnd w:id="444"/>
      <w:r w:rsidRPr="0004400B">
        <w:rPr>
          <w:rFonts w:cstheme="minorHAnsi"/>
          <w:lang w:val="el-GR"/>
        </w:rPr>
        <w:t xml:space="preserve"> Ο Ανάδοχος θα υποστηρίζει την Επιτροπή Ενστάσεων κατά τη διάρκεια των συνεδριάσεών της, παρέχοντας υπηρεσίες διοικητικής υποστήριξης. </w:t>
      </w:r>
    </w:p>
    <w:p w14:paraId="17C4F10E" w14:textId="77777777" w:rsidR="0004400B" w:rsidRPr="0004400B" w:rsidRDefault="0004400B" w:rsidP="0004400B">
      <w:pPr>
        <w:pStyle w:val="aff"/>
        <w:numPr>
          <w:ilvl w:val="1"/>
          <w:numId w:val="38"/>
        </w:numPr>
        <w:suppressAutoHyphens w:val="0"/>
        <w:spacing w:before="200" w:after="200" w:line="276" w:lineRule="auto"/>
        <w:rPr>
          <w:rFonts w:cstheme="minorHAnsi"/>
          <w:lang w:val="el-GR"/>
        </w:rPr>
      </w:pPr>
      <w:r w:rsidRPr="0004400B">
        <w:rPr>
          <w:rFonts w:cstheme="minorHAnsi"/>
          <w:lang w:val="el-GR"/>
        </w:rPr>
        <w:t>Υπηρεσίες Υποστήριξης Οικονομικής Διαχείρισης της Αναθέτουσας Αρχής.</w:t>
      </w:r>
    </w:p>
    <w:p w14:paraId="79605CEE" w14:textId="77777777" w:rsidR="0004400B" w:rsidRPr="00054B7C" w:rsidRDefault="0004400B" w:rsidP="0004400B">
      <w:pPr>
        <w:pStyle w:val="aff"/>
        <w:numPr>
          <w:ilvl w:val="1"/>
          <w:numId w:val="38"/>
        </w:numPr>
        <w:suppressAutoHyphens w:val="0"/>
        <w:spacing w:before="200" w:after="200" w:line="276" w:lineRule="auto"/>
        <w:rPr>
          <w:rFonts w:cstheme="minorHAnsi"/>
        </w:rPr>
      </w:pPr>
      <w:proofErr w:type="spellStart"/>
      <w:r w:rsidRPr="00054B7C">
        <w:rPr>
          <w:rFonts w:cstheme="minorHAnsi"/>
        </w:rPr>
        <w:t>Πρόσθετες</w:t>
      </w:r>
      <w:proofErr w:type="spellEnd"/>
      <w:r w:rsidRPr="00054B7C">
        <w:rPr>
          <w:rFonts w:cstheme="minorHAnsi"/>
        </w:rPr>
        <w:t xml:space="preserve"> </w:t>
      </w:r>
      <w:proofErr w:type="spellStart"/>
      <w:r w:rsidRPr="00054B7C">
        <w:rPr>
          <w:rFonts w:cstheme="minorHAnsi"/>
        </w:rPr>
        <w:t>Οριζόντιες</w:t>
      </w:r>
      <w:proofErr w:type="spellEnd"/>
      <w:r w:rsidRPr="00054B7C">
        <w:rPr>
          <w:rFonts w:cstheme="minorHAnsi"/>
        </w:rPr>
        <w:t xml:space="preserve"> Υπ</w:t>
      </w:r>
      <w:proofErr w:type="spellStart"/>
      <w:r w:rsidRPr="00054B7C">
        <w:rPr>
          <w:rFonts w:cstheme="minorHAnsi"/>
        </w:rPr>
        <w:t>οστηρικτικές</w:t>
      </w:r>
      <w:proofErr w:type="spellEnd"/>
      <w:r w:rsidRPr="00054B7C">
        <w:rPr>
          <w:rFonts w:cstheme="minorHAnsi"/>
        </w:rPr>
        <w:t xml:space="preserve"> Υπ</w:t>
      </w:r>
      <w:proofErr w:type="spellStart"/>
      <w:r w:rsidRPr="00054B7C">
        <w:rPr>
          <w:rFonts w:cstheme="minorHAnsi"/>
        </w:rPr>
        <w:t>ηρεσίες</w:t>
      </w:r>
      <w:proofErr w:type="spellEnd"/>
      <w:r w:rsidRPr="00054B7C">
        <w:rPr>
          <w:rFonts w:cstheme="minorHAnsi"/>
        </w:rPr>
        <w:t xml:space="preserve">. </w:t>
      </w:r>
    </w:p>
    <w:p w14:paraId="00DA152B" w14:textId="77777777" w:rsidR="0004400B" w:rsidRPr="00054B7C" w:rsidRDefault="0004400B" w:rsidP="0004400B">
      <w:pPr>
        <w:overflowPunct w:val="0"/>
        <w:autoSpaceDE w:val="0"/>
        <w:autoSpaceDN w:val="0"/>
        <w:adjustRightInd w:val="0"/>
        <w:spacing w:after="0" w:line="276" w:lineRule="auto"/>
        <w:textAlignment w:val="baseline"/>
        <w:rPr>
          <w:rFonts w:cstheme="minorHAnsi"/>
          <w:lang w:eastAsia="el-GR"/>
        </w:rPr>
      </w:pPr>
      <w:r w:rsidRPr="0004400B">
        <w:rPr>
          <w:rFonts w:cstheme="minorHAnsi"/>
          <w:lang w:val="el-GR" w:eastAsia="el-GR"/>
        </w:rPr>
        <w:t xml:space="preserve">Το σύνολο των ενδεικτικών υπηρεσιών που αναφέρονται στις προηγούμενες παραγράφους συνοδεύεται από ένα πλήθος ενεργειών, για τις οποίες καλείται ο Ανάδοχος να παρέχει συνεχή υποστήριξη προς την Αναθέτουσα Αρχή. </w:t>
      </w:r>
      <w:proofErr w:type="spellStart"/>
      <w:r w:rsidRPr="00054B7C">
        <w:rPr>
          <w:rFonts w:cstheme="minorHAnsi"/>
          <w:lang w:eastAsia="el-GR"/>
        </w:rPr>
        <w:t>Οι</w:t>
      </w:r>
      <w:proofErr w:type="spellEnd"/>
      <w:r w:rsidRPr="00054B7C">
        <w:rPr>
          <w:rFonts w:cstheme="minorHAnsi"/>
          <w:lang w:eastAsia="el-GR"/>
        </w:rPr>
        <w:t xml:space="preserve"> </w:t>
      </w:r>
      <w:proofErr w:type="spellStart"/>
      <w:r w:rsidRPr="00054B7C">
        <w:rPr>
          <w:rFonts w:cstheme="minorHAnsi"/>
          <w:lang w:eastAsia="el-GR"/>
        </w:rPr>
        <w:t>ενέργειες</w:t>
      </w:r>
      <w:proofErr w:type="spellEnd"/>
      <w:r w:rsidRPr="00054B7C">
        <w:rPr>
          <w:rFonts w:cstheme="minorHAnsi"/>
          <w:lang w:eastAsia="el-GR"/>
        </w:rPr>
        <w:t xml:space="preserve"> α</w:t>
      </w:r>
      <w:proofErr w:type="spellStart"/>
      <w:r w:rsidRPr="00054B7C">
        <w:rPr>
          <w:rFonts w:cstheme="minorHAnsi"/>
          <w:lang w:eastAsia="el-GR"/>
        </w:rPr>
        <w:t>υτές</w:t>
      </w:r>
      <w:proofErr w:type="spellEnd"/>
      <w:r w:rsidRPr="00054B7C">
        <w:rPr>
          <w:rFonts w:cstheme="minorHAnsi"/>
          <w:lang w:eastAsia="el-GR"/>
        </w:rPr>
        <w:t xml:space="preserve"> π</w:t>
      </w:r>
      <w:proofErr w:type="spellStart"/>
      <w:r w:rsidRPr="00054B7C">
        <w:rPr>
          <w:rFonts w:cstheme="minorHAnsi"/>
          <w:lang w:eastAsia="el-GR"/>
        </w:rPr>
        <w:t>εριλ</w:t>
      </w:r>
      <w:proofErr w:type="spellEnd"/>
      <w:r w:rsidRPr="00054B7C">
        <w:rPr>
          <w:rFonts w:cstheme="minorHAnsi"/>
          <w:lang w:eastAsia="el-GR"/>
        </w:rPr>
        <w:t xml:space="preserve">αμβάνουν </w:t>
      </w:r>
      <w:proofErr w:type="spellStart"/>
      <w:r w:rsidRPr="00054B7C">
        <w:rPr>
          <w:rFonts w:cstheme="minorHAnsi"/>
          <w:lang w:eastAsia="el-GR"/>
        </w:rPr>
        <w:t>ενδεικτικά</w:t>
      </w:r>
      <w:proofErr w:type="spellEnd"/>
      <w:r w:rsidRPr="00054B7C">
        <w:rPr>
          <w:rFonts w:cstheme="minorHAnsi"/>
          <w:lang w:eastAsia="el-GR"/>
        </w:rPr>
        <w:t xml:space="preserve"> τα α</w:t>
      </w:r>
      <w:proofErr w:type="spellStart"/>
      <w:r w:rsidRPr="00054B7C">
        <w:rPr>
          <w:rFonts w:cstheme="minorHAnsi"/>
          <w:lang w:eastAsia="el-GR"/>
        </w:rPr>
        <w:t>κόλουθ</w:t>
      </w:r>
      <w:proofErr w:type="spellEnd"/>
      <w:r w:rsidRPr="00054B7C">
        <w:rPr>
          <w:rFonts w:cstheme="minorHAnsi"/>
          <w:lang w:eastAsia="el-GR"/>
        </w:rPr>
        <w:t xml:space="preserve">α: </w:t>
      </w:r>
    </w:p>
    <w:p w14:paraId="496ACC17" w14:textId="77777777" w:rsidR="0004400B" w:rsidRPr="0004400B" w:rsidRDefault="0004400B" w:rsidP="0004400B">
      <w:pPr>
        <w:numPr>
          <w:ilvl w:val="0"/>
          <w:numId w:val="39"/>
        </w:numPr>
        <w:overflowPunct w:val="0"/>
        <w:autoSpaceDE w:val="0"/>
        <w:autoSpaceDN w:val="0"/>
        <w:adjustRightInd w:val="0"/>
        <w:spacing w:before="120" w:after="0" w:line="276" w:lineRule="auto"/>
        <w:contextualSpacing/>
        <w:textAlignment w:val="baseline"/>
        <w:rPr>
          <w:rFonts w:cstheme="minorHAnsi"/>
          <w:lang w:val="el-GR" w:eastAsia="el-GR"/>
        </w:rPr>
      </w:pPr>
      <w:r w:rsidRPr="0004400B">
        <w:rPr>
          <w:rFonts w:cstheme="minorHAnsi"/>
          <w:lang w:val="el-GR" w:eastAsia="el-GR"/>
        </w:rPr>
        <w:t>Υποστήριξη σε ειδικότερα θέματα διαχείρισης, διακίνησης και αρχειοθέτησης φυσικού και ηλεκτρονικού αρχείου.</w:t>
      </w:r>
    </w:p>
    <w:p w14:paraId="21247469" w14:textId="77777777" w:rsidR="0004400B" w:rsidRPr="00054B7C" w:rsidRDefault="0004400B" w:rsidP="0004400B">
      <w:pPr>
        <w:numPr>
          <w:ilvl w:val="0"/>
          <w:numId w:val="39"/>
        </w:numPr>
        <w:overflowPunct w:val="0"/>
        <w:autoSpaceDE w:val="0"/>
        <w:autoSpaceDN w:val="0"/>
        <w:adjustRightInd w:val="0"/>
        <w:spacing w:before="120" w:after="0" w:line="276" w:lineRule="auto"/>
        <w:contextualSpacing/>
        <w:textAlignment w:val="baseline"/>
        <w:rPr>
          <w:rFonts w:cstheme="minorHAnsi"/>
        </w:rPr>
      </w:pPr>
      <w:r w:rsidRPr="00054B7C">
        <w:rPr>
          <w:rFonts w:cstheme="minorHAnsi"/>
          <w:lang w:eastAsia="el-GR"/>
        </w:rPr>
        <w:t>Υποβ</w:t>
      </w:r>
      <w:proofErr w:type="spellStart"/>
      <w:r w:rsidRPr="00054B7C">
        <w:rPr>
          <w:rFonts w:cstheme="minorHAnsi"/>
          <w:lang w:eastAsia="el-GR"/>
        </w:rPr>
        <w:t>ολή</w:t>
      </w:r>
      <w:proofErr w:type="spellEnd"/>
      <w:r w:rsidRPr="00054B7C">
        <w:rPr>
          <w:rFonts w:cstheme="minorHAnsi"/>
          <w:lang w:eastAsia="el-GR"/>
        </w:rPr>
        <w:t xml:space="preserve"> </w:t>
      </w:r>
      <w:proofErr w:type="spellStart"/>
      <w:r w:rsidRPr="00054B7C">
        <w:rPr>
          <w:rFonts w:cstheme="minorHAnsi"/>
          <w:lang w:eastAsia="el-GR"/>
        </w:rPr>
        <w:t>έκτ</w:t>
      </w:r>
      <w:proofErr w:type="spellEnd"/>
      <w:r w:rsidRPr="00054B7C">
        <w:rPr>
          <w:rFonts w:cstheme="minorHAnsi"/>
          <w:lang w:eastAsia="el-GR"/>
        </w:rPr>
        <w:t>ακτων ανα</w:t>
      </w:r>
      <w:proofErr w:type="spellStart"/>
      <w:r w:rsidRPr="00054B7C">
        <w:rPr>
          <w:rFonts w:cstheme="minorHAnsi"/>
          <w:lang w:eastAsia="el-GR"/>
        </w:rPr>
        <w:t>φορών</w:t>
      </w:r>
      <w:proofErr w:type="spellEnd"/>
      <w:r w:rsidRPr="00054B7C">
        <w:rPr>
          <w:rFonts w:cstheme="minorHAnsi"/>
          <w:lang w:eastAsia="el-GR"/>
        </w:rPr>
        <w:t>.</w:t>
      </w:r>
    </w:p>
    <w:p w14:paraId="0E92AE39" w14:textId="77777777" w:rsidR="00907FAD" w:rsidRDefault="00907FAD" w:rsidP="0004400B">
      <w:pPr>
        <w:rPr>
          <w:b/>
          <w:bCs/>
          <w:color w:val="000000" w:themeColor="text1"/>
          <w:u w:val="single"/>
          <w:lang w:val="el-GR"/>
        </w:rPr>
      </w:pPr>
    </w:p>
    <w:p w14:paraId="2C327E86" w14:textId="77777777" w:rsidR="0021584B" w:rsidRDefault="0004400B" w:rsidP="00907FAD">
      <w:pPr>
        <w:suppressAutoHyphens w:val="0"/>
        <w:rPr>
          <w:b/>
          <w:bCs/>
          <w:color w:val="000000" w:themeColor="text1"/>
          <w:u w:val="single"/>
          <w:lang w:val="el-GR"/>
        </w:rPr>
      </w:pPr>
      <w:r>
        <w:rPr>
          <w:b/>
          <w:bCs/>
          <w:color w:val="000000" w:themeColor="text1"/>
          <w:u w:val="single"/>
          <w:lang w:val="el-GR"/>
        </w:rPr>
        <w:t>Παραδοτέα</w:t>
      </w:r>
    </w:p>
    <w:p w14:paraId="282CAEE7" w14:textId="77777777" w:rsidR="0004400B" w:rsidRPr="0004400B" w:rsidRDefault="0004400B" w:rsidP="00907FAD">
      <w:pPr>
        <w:suppressAutoHyphens w:val="0"/>
        <w:rPr>
          <w:rFonts w:cstheme="minorHAnsi"/>
          <w:lang w:val="el-GR" w:eastAsia="el-GR"/>
        </w:rPr>
      </w:pPr>
      <w:r w:rsidRPr="0004400B">
        <w:rPr>
          <w:rFonts w:cstheme="minorHAnsi"/>
          <w:lang w:val="el-GR" w:eastAsia="el-GR"/>
        </w:rPr>
        <w:t>Π1.</w:t>
      </w:r>
      <w:r>
        <w:rPr>
          <w:rFonts w:cstheme="minorHAnsi"/>
          <w:lang w:val="el-GR" w:eastAsia="el-GR"/>
        </w:rPr>
        <w:t>χ</w:t>
      </w:r>
      <w:r w:rsidRPr="0004400B">
        <w:rPr>
          <w:rFonts w:cstheme="minorHAnsi"/>
          <w:lang w:val="el-GR" w:eastAsia="el-GR"/>
        </w:rPr>
        <w:t xml:space="preserve"> Μηνιαίες Αναφορές πορείας υλοποίησης της δράσης και υπηρεσιών υποστήριξης</w:t>
      </w:r>
      <w:r w:rsidR="002419C3">
        <w:rPr>
          <w:rFonts w:cstheme="minorHAnsi"/>
          <w:lang w:val="el-GR" w:eastAsia="el-GR"/>
        </w:rPr>
        <w:t>.</w:t>
      </w:r>
    </w:p>
    <w:p w14:paraId="553E8DB0" w14:textId="77777777" w:rsidR="00244E0C" w:rsidRDefault="00244E0C" w:rsidP="00907FAD">
      <w:pPr>
        <w:suppressAutoHyphens w:val="0"/>
        <w:rPr>
          <w:b/>
          <w:bCs/>
          <w:color w:val="000000" w:themeColor="text1"/>
          <w:u w:val="single"/>
          <w:lang w:val="el-GR"/>
        </w:rPr>
      </w:pPr>
    </w:p>
    <w:p w14:paraId="5BCE7480" w14:textId="77777777" w:rsidR="008338F0" w:rsidRPr="00EF2204" w:rsidRDefault="003355E7">
      <w:pPr>
        <w:pStyle w:val="3"/>
        <w:numPr>
          <w:ilvl w:val="0"/>
          <w:numId w:val="22"/>
        </w:numPr>
        <w:rPr>
          <w:lang w:val="el-GR"/>
        </w:rPr>
      </w:pPr>
      <w:bookmarkStart w:id="445" w:name="_Toc97194366"/>
      <w:bookmarkStart w:id="446" w:name="_Toc97194477"/>
      <w:bookmarkStart w:id="447" w:name="_Ref122694864"/>
      <w:bookmarkStart w:id="448" w:name="_Toc124333534"/>
      <w:r w:rsidRPr="00EF2204">
        <w:rPr>
          <w:lang w:val="el-GR"/>
        </w:rPr>
        <w:t xml:space="preserve">Μεθοδολογία </w:t>
      </w:r>
      <w:r w:rsidR="00025B9C">
        <w:rPr>
          <w:lang w:val="el-GR"/>
        </w:rPr>
        <w:t>Υ</w:t>
      </w:r>
      <w:r w:rsidRPr="00EF2204">
        <w:rPr>
          <w:lang w:val="el-GR"/>
        </w:rPr>
        <w:t>λοποίησης</w:t>
      </w:r>
      <w:bookmarkEnd w:id="445"/>
      <w:bookmarkEnd w:id="446"/>
      <w:bookmarkEnd w:id="447"/>
      <w:bookmarkEnd w:id="448"/>
    </w:p>
    <w:p w14:paraId="1A582AFE" w14:textId="77777777" w:rsidR="00E13273" w:rsidRPr="00155B45" w:rsidRDefault="00E13273" w:rsidP="00E13273">
      <w:pPr>
        <w:spacing w:line="252" w:lineRule="auto"/>
        <w:rPr>
          <w:lang w:val="el-GR"/>
        </w:rPr>
      </w:pPr>
      <w:bookmarkStart w:id="449" w:name="_Toc97195407"/>
      <w:bookmarkStart w:id="450" w:name="_Toc97195576"/>
      <w:bookmarkEnd w:id="449"/>
      <w:bookmarkEnd w:id="450"/>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4376199B"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24C12627" w14:textId="77777777" w:rsidR="00E13273" w:rsidRPr="00155B45" w:rsidRDefault="00E13273" w:rsidP="00E13273">
      <w:pPr>
        <w:spacing w:line="252" w:lineRule="auto"/>
        <w:rPr>
          <w:lang w:val="el-GR"/>
        </w:rPr>
      </w:pPr>
      <w:r w:rsidRPr="00155B45">
        <w:rPr>
          <w:lang w:val="el-GR"/>
        </w:rPr>
        <w:lastRenderedPageBreak/>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20E16DA7"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03385E16"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247E313C"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183389F7" w14:textId="77777777" w:rsidR="00025B9C" w:rsidRPr="00025B9C" w:rsidRDefault="00025B9C" w:rsidP="00045DCF">
      <w:pPr>
        <w:rPr>
          <w:lang w:val="el-GR"/>
        </w:rPr>
      </w:pPr>
    </w:p>
    <w:p w14:paraId="0C4097EF" w14:textId="77777777" w:rsidR="00025B9C" w:rsidRDefault="00025B9C">
      <w:pPr>
        <w:pStyle w:val="4"/>
        <w:numPr>
          <w:ilvl w:val="1"/>
          <w:numId w:val="22"/>
        </w:numPr>
        <w:ind w:hanging="306"/>
        <w:rPr>
          <w:rFonts w:cs="Tahoma"/>
          <w:szCs w:val="22"/>
          <w:lang w:val="el-GR"/>
        </w:rPr>
      </w:pPr>
      <w:bookmarkStart w:id="451" w:name="_Toc97194367"/>
      <w:bookmarkStart w:id="452" w:name="_Ref122695066"/>
      <w:bookmarkStart w:id="453" w:name="_Toc124333535"/>
      <w:r w:rsidRPr="00EF2204">
        <w:rPr>
          <w:rFonts w:cs="Tahoma"/>
          <w:szCs w:val="22"/>
          <w:lang w:val="el-GR"/>
        </w:rPr>
        <w:t>Χρονοδιάγραμμα</w:t>
      </w:r>
      <w:bookmarkEnd w:id="451"/>
      <w:bookmarkEnd w:id="452"/>
      <w:bookmarkEnd w:id="453"/>
    </w:p>
    <w:p w14:paraId="25115F14" w14:textId="77777777" w:rsidR="00F82A8D" w:rsidRPr="00C71EEC" w:rsidRDefault="00F82A8D" w:rsidP="00F82A8D">
      <w:pPr>
        <w:suppressAutoHyphens w:val="0"/>
        <w:autoSpaceDE w:val="0"/>
        <w:spacing w:after="60"/>
        <w:rPr>
          <w:rFonts w:eastAsia="SimSun"/>
          <w:lang w:val="el-GR"/>
        </w:rPr>
      </w:pPr>
      <w:bookmarkStart w:id="454"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F5475A">
        <w:rPr>
          <w:rFonts w:eastAsia="SimSun"/>
          <w:b/>
          <w:bCs/>
          <w:lang w:val="el-GR"/>
        </w:rPr>
        <w:t>οκτώ</w:t>
      </w:r>
      <w:r w:rsidR="00907FAD">
        <w:rPr>
          <w:rFonts w:eastAsia="SimSun"/>
          <w:b/>
          <w:bCs/>
          <w:lang w:val="el-GR"/>
        </w:rPr>
        <w:t xml:space="preserve"> </w:t>
      </w:r>
      <w:r w:rsidRPr="00E13273">
        <w:rPr>
          <w:rFonts w:eastAsia="SimSun"/>
          <w:b/>
          <w:bCs/>
          <w:lang w:val="el-GR"/>
        </w:rPr>
        <w:t>(</w:t>
      </w:r>
      <w:r w:rsidR="00F5475A">
        <w:rPr>
          <w:rFonts w:eastAsia="SimSun"/>
          <w:b/>
          <w:bCs/>
          <w:lang w:val="el-GR"/>
        </w:rPr>
        <w:t>8</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26793F09" w14:textId="77777777"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1473FBA9" w14:textId="77777777" w:rsidR="00133814" w:rsidRDefault="00133814" w:rsidP="00F82A8D">
      <w:pPr>
        <w:suppressAutoHyphens w:val="0"/>
        <w:autoSpaceDE w:val="0"/>
        <w:spacing w:after="60"/>
        <w:rPr>
          <w:rFonts w:eastAsia="SimSun"/>
          <w:lang w:val="el-GR"/>
        </w:rPr>
      </w:pPr>
    </w:p>
    <w:p w14:paraId="408A4F7F" w14:textId="77777777" w:rsidR="00244E0C" w:rsidRPr="00C71EEC" w:rsidRDefault="00244E0C"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93"/>
        <w:gridCol w:w="1415"/>
        <w:gridCol w:w="1659"/>
        <w:gridCol w:w="1244"/>
        <w:gridCol w:w="1843"/>
      </w:tblGrid>
      <w:tr w:rsidR="00F82A8D" w:rsidRPr="00C71EEC" w14:paraId="6A90F291"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54"/>
          <w:p w14:paraId="15189175"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6A0CCC87" w14:textId="77777777" w:rsidTr="00290457">
        <w:trPr>
          <w:trHeight w:val="765"/>
          <w:jc w:val="center"/>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55B6A64D"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5B16BAF4"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2" w:type="pct"/>
            <w:tcBorders>
              <w:top w:val="nil"/>
              <w:left w:val="nil"/>
              <w:bottom w:val="single" w:sz="4" w:space="0" w:color="auto"/>
              <w:right w:val="single" w:sz="4" w:space="0" w:color="auto"/>
            </w:tcBorders>
            <w:shd w:val="clear" w:color="000000" w:fill="E2EFDA"/>
            <w:vAlign w:val="center"/>
            <w:hideMark/>
          </w:tcPr>
          <w:p w14:paraId="120EFA76"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31" w:type="pct"/>
            <w:tcBorders>
              <w:top w:val="nil"/>
              <w:left w:val="nil"/>
              <w:bottom w:val="single" w:sz="4" w:space="0" w:color="auto"/>
              <w:right w:val="single" w:sz="4" w:space="0" w:color="auto"/>
            </w:tcBorders>
            <w:shd w:val="clear" w:color="000000" w:fill="E2EFDA"/>
            <w:vAlign w:val="center"/>
            <w:hideMark/>
          </w:tcPr>
          <w:p w14:paraId="63AB2FD8"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4" w:type="pct"/>
            <w:tcBorders>
              <w:top w:val="nil"/>
              <w:left w:val="nil"/>
              <w:bottom w:val="single" w:sz="4" w:space="0" w:color="auto"/>
              <w:right w:val="single" w:sz="4" w:space="0" w:color="auto"/>
            </w:tcBorders>
            <w:shd w:val="clear" w:color="000000" w:fill="E2EFDA"/>
            <w:vAlign w:val="center"/>
            <w:hideMark/>
          </w:tcPr>
          <w:p w14:paraId="39576D67"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35B313E6" w14:textId="77777777" w:rsidTr="00290457">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080F3528" w14:textId="77777777" w:rsidR="00E13273" w:rsidRPr="00F5475A" w:rsidRDefault="00BD3F4C" w:rsidP="00290457">
            <w:pPr>
              <w:suppressAutoHyphens w:val="0"/>
              <w:autoSpaceDE w:val="0"/>
              <w:spacing w:after="60"/>
              <w:jc w:val="center"/>
              <w:rPr>
                <w:color w:val="000000" w:themeColor="text1"/>
                <w:sz w:val="20"/>
                <w:szCs w:val="20"/>
                <w:lang w:val="el-GR"/>
              </w:rPr>
            </w:pPr>
            <w:r w:rsidRPr="00BD3F4C">
              <w:rPr>
                <w:color w:val="000000" w:themeColor="text1"/>
                <w:sz w:val="20"/>
                <w:szCs w:val="20"/>
                <w:lang w:val="el-GR"/>
              </w:rPr>
              <w:t>Π1.</w:t>
            </w:r>
            <w:r w:rsidR="00290457">
              <w:rPr>
                <w:color w:val="000000" w:themeColor="text1"/>
                <w:sz w:val="20"/>
                <w:szCs w:val="20"/>
                <w:lang w:val="el-GR"/>
              </w:rPr>
              <w:t>χ</w:t>
            </w:r>
            <w:r w:rsidRPr="00BD3F4C">
              <w:rPr>
                <w:color w:val="000000" w:themeColor="text1"/>
                <w:sz w:val="20"/>
                <w:szCs w:val="20"/>
                <w:lang w:val="el-GR"/>
              </w:rPr>
              <w:t xml:space="preserve"> </w:t>
            </w:r>
            <w:r w:rsidR="00290457" w:rsidRPr="00290457">
              <w:rPr>
                <w:color w:val="000000" w:themeColor="text1"/>
                <w:sz w:val="20"/>
                <w:szCs w:val="20"/>
                <w:lang w:val="el-GR"/>
              </w:rPr>
              <w:t>Μηνιαίες Αναφορές πορείας υλοποίησης της δράσης και υπηρεσιών υποστήριξης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4A76F867" w14:textId="77777777" w:rsidR="00E13273" w:rsidRPr="00290457" w:rsidRDefault="00290457" w:rsidP="00F5475A">
            <w:pPr>
              <w:suppressAutoHyphens w:val="0"/>
              <w:autoSpaceDE w:val="0"/>
              <w:spacing w:after="60"/>
              <w:jc w:val="center"/>
              <w:rPr>
                <w:rFonts w:eastAsia="SimSun"/>
                <w:b/>
                <w:sz w:val="20"/>
                <w:szCs w:val="20"/>
                <w:lang w:val="el-GR"/>
              </w:rPr>
            </w:pPr>
            <w:r>
              <w:rPr>
                <w:rFonts w:eastAsia="SimSun"/>
                <w:b/>
                <w:sz w:val="20"/>
                <w:szCs w:val="20"/>
                <w:lang w:val="el-GR"/>
              </w:rPr>
              <w:t>7 μήνες</w:t>
            </w:r>
          </w:p>
        </w:tc>
        <w:tc>
          <w:tcPr>
            <w:tcW w:w="842" w:type="pct"/>
            <w:tcBorders>
              <w:top w:val="single" w:sz="4" w:space="0" w:color="auto"/>
              <w:left w:val="nil"/>
              <w:bottom w:val="single" w:sz="4" w:space="0" w:color="auto"/>
              <w:right w:val="single" w:sz="4" w:space="0" w:color="auto"/>
            </w:tcBorders>
            <w:shd w:val="clear" w:color="000000" w:fill="F2F2F2"/>
            <w:vAlign w:val="center"/>
          </w:tcPr>
          <w:p w14:paraId="51245C16" w14:textId="77777777" w:rsidR="00E13273" w:rsidRPr="00F5475A" w:rsidRDefault="00290457" w:rsidP="00F5475A">
            <w:pPr>
              <w:suppressAutoHyphens w:val="0"/>
              <w:autoSpaceDE w:val="0"/>
              <w:spacing w:after="60"/>
              <w:jc w:val="center"/>
              <w:rPr>
                <w:rFonts w:eastAsia="SimSun"/>
                <w:b/>
                <w:sz w:val="20"/>
                <w:szCs w:val="20"/>
                <w:lang w:val="el-GR"/>
              </w:rPr>
            </w:pPr>
            <w:r>
              <w:rPr>
                <w:rFonts w:eastAsia="SimSun"/>
                <w:b/>
                <w:sz w:val="20"/>
                <w:szCs w:val="20"/>
                <w:lang w:val="el-GR"/>
              </w:rPr>
              <w:t>1</w:t>
            </w:r>
            <w:r w:rsidR="00BD3F4C">
              <w:rPr>
                <w:rFonts w:eastAsia="SimSun"/>
                <w:b/>
                <w:sz w:val="20"/>
                <w:szCs w:val="20"/>
                <w:lang w:val="el-GR"/>
              </w:rPr>
              <w:t xml:space="preserve"> </w:t>
            </w:r>
            <w:r>
              <w:rPr>
                <w:rFonts w:eastAsia="SimSun"/>
                <w:b/>
                <w:sz w:val="20"/>
                <w:szCs w:val="20"/>
                <w:lang w:val="el-GR"/>
              </w:rPr>
              <w:t>μήνας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7AED9B92" w14:textId="77777777" w:rsidR="00E13273" w:rsidRPr="00290457" w:rsidRDefault="00290457" w:rsidP="00F5475A">
            <w:pPr>
              <w:suppressAutoHyphens w:val="0"/>
              <w:autoSpaceDE w:val="0"/>
              <w:spacing w:after="60"/>
              <w:jc w:val="center"/>
              <w:rPr>
                <w:rFonts w:eastAsia="SimSun"/>
                <w:b/>
                <w:sz w:val="20"/>
                <w:szCs w:val="20"/>
                <w:lang w:val="el-GR"/>
              </w:rPr>
            </w:pPr>
            <w:r>
              <w:rPr>
                <w:rFonts w:eastAsia="SimSun"/>
                <w:b/>
                <w:sz w:val="20"/>
                <w:szCs w:val="20"/>
                <w:lang w:val="el-GR"/>
              </w:rPr>
              <w:t>8 μήνες</w:t>
            </w:r>
          </w:p>
        </w:tc>
        <w:tc>
          <w:tcPr>
            <w:tcW w:w="934" w:type="pct"/>
            <w:tcBorders>
              <w:top w:val="single" w:sz="4" w:space="0" w:color="auto"/>
              <w:left w:val="nil"/>
              <w:bottom w:val="single" w:sz="4" w:space="0" w:color="auto"/>
              <w:right w:val="single" w:sz="4" w:space="0" w:color="auto"/>
            </w:tcBorders>
            <w:shd w:val="clear" w:color="000000" w:fill="F2F2F2"/>
            <w:vAlign w:val="center"/>
          </w:tcPr>
          <w:p w14:paraId="0876193E" w14:textId="77777777"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bl>
    <w:p w14:paraId="320F371F" w14:textId="77777777" w:rsidR="00986151" w:rsidRDefault="00986151" w:rsidP="00C77D57">
      <w:pPr>
        <w:rPr>
          <w:lang w:val="el-GR"/>
        </w:rPr>
      </w:pPr>
    </w:p>
    <w:p w14:paraId="0CC26E91" w14:textId="77777777" w:rsidR="00986151" w:rsidRPr="009E3BD5" w:rsidRDefault="00986151" w:rsidP="00C77D57">
      <w:pPr>
        <w:rPr>
          <w:lang w:val="el-GR"/>
        </w:rPr>
      </w:pPr>
    </w:p>
    <w:p w14:paraId="1A185D09" w14:textId="77777777" w:rsidR="00EA7E9C" w:rsidRPr="00EA7E9C" w:rsidRDefault="00EA7E9C" w:rsidP="00EA7E9C">
      <w:pPr>
        <w:rPr>
          <w:rFonts w:eastAsia="SimSun"/>
          <w:lang w:val="el-GR"/>
        </w:rPr>
      </w:pPr>
    </w:p>
    <w:p w14:paraId="33B5EA20" w14:textId="77777777" w:rsidR="00025B9C" w:rsidRPr="00843444" w:rsidRDefault="00025B9C">
      <w:pPr>
        <w:pStyle w:val="4"/>
        <w:numPr>
          <w:ilvl w:val="1"/>
          <w:numId w:val="22"/>
        </w:numPr>
        <w:ind w:hanging="306"/>
        <w:rPr>
          <w:rFonts w:cs="Tahoma"/>
          <w:szCs w:val="22"/>
          <w:lang w:val="el-GR"/>
        </w:rPr>
      </w:pPr>
      <w:bookmarkStart w:id="455" w:name="_Ref122695067"/>
      <w:bookmarkStart w:id="456" w:name="_Toc124333536"/>
      <w:bookmarkStart w:id="457" w:name="_Hlk61973828"/>
      <w:r w:rsidRPr="00843444">
        <w:rPr>
          <w:rFonts w:cs="Tahoma"/>
          <w:szCs w:val="22"/>
          <w:lang w:val="el-GR"/>
        </w:rPr>
        <w:t>Χρόνος Υποβολής και Διαδικασία Οριστικοποίησης Παραδοτέων</w:t>
      </w:r>
      <w:bookmarkEnd w:id="455"/>
      <w:bookmarkEnd w:id="456"/>
    </w:p>
    <w:bookmarkEnd w:id="457"/>
    <w:p w14:paraId="64E3AEE1" w14:textId="77777777" w:rsidR="005D3E33" w:rsidRPr="00EF2204" w:rsidRDefault="005D3E33" w:rsidP="00EF2204">
      <w:pPr>
        <w:rPr>
          <w:rFonts w:eastAsia="SimSun"/>
          <w:lang w:val="el-GR"/>
        </w:rPr>
      </w:pPr>
    </w:p>
    <w:tbl>
      <w:tblPr>
        <w:tblStyle w:val="aff0"/>
        <w:tblW w:w="4702" w:type="pct"/>
        <w:tblInd w:w="-147" w:type="dxa"/>
        <w:tblLayout w:type="fixed"/>
        <w:tblLook w:val="04A0" w:firstRow="1" w:lastRow="0" w:firstColumn="1" w:lastColumn="0" w:noHBand="0" w:noVBand="1"/>
      </w:tblPr>
      <w:tblGrid>
        <w:gridCol w:w="606"/>
        <w:gridCol w:w="980"/>
        <w:gridCol w:w="4352"/>
        <w:gridCol w:w="1742"/>
        <w:gridCol w:w="1587"/>
      </w:tblGrid>
      <w:tr w:rsidR="00946839" w:rsidRPr="00892E1A" w14:paraId="7218A615" w14:textId="77777777" w:rsidTr="00946839">
        <w:trPr>
          <w:trHeight w:val="336"/>
          <w:tblHeader/>
        </w:trPr>
        <w:tc>
          <w:tcPr>
            <w:tcW w:w="327" w:type="pct"/>
            <w:shd w:val="clear" w:color="auto" w:fill="FBE4D5"/>
            <w:vAlign w:val="center"/>
            <w:hideMark/>
          </w:tcPr>
          <w:p w14:paraId="0DB8E51A"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0939D77D"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0B0C7D0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79243161"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C8741E8"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6BF8623B"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32DD6280"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290457" w:rsidRPr="00E122D5" w14:paraId="65EEEE3E" w14:textId="77777777" w:rsidTr="00F823E5">
        <w:trPr>
          <w:trHeight w:val="175"/>
        </w:trPr>
        <w:tc>
          <w:tcPr>
            <w:tcW w:w="327" w:type="pct"/>
            <w:noWrap/>
            <w:hideMark/>
          </w:tcPr>
          <w:p w14:paraId="36A86ED0" w14:textId="77777777" w:rsidR="00290457" w:rsidRPr="00E122D5" w:rsidRDefault="00290457" w:rsidP="00290457">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529" w:type="pct"/>
          </w:tcPr>
          <w:p w14:paraId="76AFECB6" w14:textId="77777777" w:rsidR="00290457" w:rsidRPr="00E122D5" w:rsidRDefault="00290457" w:rsidP="00290457">
            <w:pPr>
              <w:suppressAutoHyphens w:val="0"/>
              <w:spacing w:before="120" w:after="0"/>
              <w:jc w:val="center"/>
              <w:rPr>
                <w:color w:val="000000" w:themeColor="text1"/>
                <w:sz w:val="20"/>
                <w:szCs w:val="20"/>
                <w:lang w:val="el-GR"/>
              </w:rPr>
            </w:pPr>
            <w:r w:rsidRPr="00BD3F4C">
              <w:rPr>
                <w:color w:val="000000" w:themeColor="text1"/>
                <w:sz w:val="20"/>
                <w:szCs w:val="20"/>
                <w:lang w:val="el-GR"/>
              </w:rPr>
              <w:t>Π1.</w:t>
            </w:r>
            <w:r>
              <w:rPr>
                <w:color w:val="000000" w:themeColor="text1"/>
                <w:sz w:val="20"/>
                <w:szCs w:val="20"/>
                <w:lang w:val="el-GR"/>
              </w:rPr>
              <w:t>χ</w:t>
            </w:r>
            <w:r w:rsidRPr="00BD3F4C">
              <w:rPr>
                <w:color w:val="000000" w:themeColor="text1"/>
                <w:sz w:val="20"/>
                <w:szCs w:val="20"/>
                <w:lang w:val="el-GR"/>
              </w:rPr>
              <w:t xml:space="preserve"> </w:t>
            </w:r>
          </w:p>
        </w:tc>
        <w:tc>
          <w:tcPr>
            <w:tcW w:w="2348" w:type="pct"/>
            <w:noWrap/>
            <w:vAlign w:val="center"/>
          </w:tcPr>
          <w:p w14:paraId="56190970" w14:textId="77777777" w:rsidR="00290457" w:rsidRPr="00E122D5" w:rsidRDefault="00290457" w:rsidP="00290457">
            <w:pPr>
              <w:suppressAutoHyphens w:val="0"/>
              <w:spacing w:before="120" w:after="0"/>
              <w:jc w:val="center"/>
              <w:rPr>
                <w:color w:val="000000" w:themeColor="text1"/>
                <w:sz w:val="20"/>
                <w:szCs w:val="20"/>
                <w:lang w:val="el-GR"/>
              </w:rPr>
            </w:pPr>
            <w:r w:rsidRPr="00290457">
              <w:rPr>
                <w:color w:val="000000" w:themeColor="text1"/>
                <w:sz w:val="20"/>
                <w:szCs w:val="20"/>
                <w:lang w:val="el-GR"/>
              </w:rPr>
              <w:t>Μηνιαίες Αναφορές πορείας υλοποίησης της δράσης και υπηρεσιών υποστήριξης</w:t>
            </w:r>
          </w:p>
        </w:tc>
        <w:tc>
          <w:tcPr>
            <w:tcW w:w="940" w:type="pct"/>
            <w:noWrap/>
            <w:vAlign w:val="center"/>
          </w:tcPr>
          <w:p w14:paraId="198BE954" w14:textId="77777777" w:rsidR="00290457" w:rsidRPr="00290457" w:rsidRDefault="00290457" w:rsidP="00290457">
            <w:pPr>
              <w:suppressAutoHyphens w:val="0"/>
              <w:spacing w:before="120" w:after="0"/>
              <w:jc w:val="center"/>
              <w:rPr>
                <w:bCs/>
                <w:color w:val="000000" w:themeColor="text1"/>
                <w:sz w:val="20"/>
                <w:szCs w:val="20"/>
                <w:lang w:val="el-GR"/>
              </w:rPr>
            </w:pPr>
            <w:r w:rsidRPr="00290457">
              <w:rPr>
                <w:rFonts w:eastAsia="SimSun"/>
                <w:bCs/>
                <w:sz w:val="20"/>
                <w:szCs w:val="20"/>
                <w:lang w:val="el-GR"/>
              </w:rPr>
              <w:t>7 μήνες</w:t>
            </w:r>
          </w:p>
        </w:tc>
        <w:tc>
          <w:tcPr>
            <w:tcW w:w="856" w:type="pct"/>
            <w:vAlign w:val="center"/>
          </w:tcPr>
          <w:p w14:paraId="2782F49D" w14:textId="77777777" w:rsidR="00290457" w:rsidRPr="00290457" w:rsidRDefault="00290457" w:rsidP="00290457">
            <w:pPr>
              <w:suppressAutoHyphens w:val="0"/>
              <w:spacing w:before="120" w:after="0"/>
              <w:jc w:val="center"/>
              <w:rPr>
                <w:bCs/>
                <w:color w:val="000000" w:themeColor="text1"/>
                <w:sz w:val="20"/>
                <w:szCs w:val="20"/>
                <w:lang w:val="el-GR"/>
              </w:rPr>
            </w:pPr>
            <w:r w:rsidRPr="00290457">
              <w:rPr>
                <w:rFonts w:eastAsia="SimSun"/>
                <w:bCs/>
                <w:sz w:val="20"/>
                <w:szCs w:val="20"/>
                <w:lang w:val="el-GR"/>
              </w:rPr>
              <w:t>1 μήνας</w:t>
            </w:r>
          </w:p>
        </w:tc>
      </w:tr>
    </w:tbl>
    <w:p w14:paraId="1A36BE1B" w14:textId="77777777" w:rsidR="008376F9" w:rsidRDefault="008376F9" w:rsidP="008376F9">
      <w:pPr>
        <w:rPr>
          <w:rFonts w:eastAsia="SimSun"/>
          <w:lang w:val="el-GR"/>
        </w:rPr>
      </w:pPr>
    </w:p>
    <w:p w14:paraId="4127D5C5" w14:textId="77777777"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w:t>
      </w:r>
      <w:r w:rsidRPr="003C2BEF">
        <w:rPr>
          <w:rFonts w:eastAsia="SimSun"/>
          <w:lang w:val="el-GR"/>
        </w:rPr>
        <w:lastRenderedPageBreak/>
        <w:t xml:space="preserve">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341F4B">
        <w:rPr>
          <w:rFonts w:eastAsia="SimSun"/>
          <w:lang w:val="el-GR"/>
        </w:rPr>
        <w:fldChar w:fldCharType="begin"/>
      </w:r>
      <w:r>
        <w:rPr>
          <w:rFonts w:eastAsia="SimSun"/>
          <w:lang w:val="el-GR"/>
        </w:rPr>
        <w:instrText xml:space="preserve"> REF _Ref55381059 \r \h </w:instrText>
      </w:r>
      <w:r w:rsidR="00341F4B">
        <w:rPr>
          <w:rFonts w:eastAsia="SimSun"/>
          <w:lang w:val="el-GR"/>
        </w:rPr>
      </w:r>
      <w:r w:rsidR="00341F4B">
        <w:rPr>
          <w:rFonts w:eastAsia="SimSun"/>
          <w:lang w:val="el-GR"/>
        </w:rPr>
        <w:fldChar w:fldCharType="separate"/>
      </w:r>
      <w:r w:rsidR="00DF1040">
        <w:rPr>
          <w:rFonts w:eastAsia="SimSun"/>
          <w:lang w:val="el-GR"/>
        </w:rPr>
        <w:t>6.3</w:t>
      </w:r>
      <w:r w:rsidR="00341F4B">
        <w:rPr>
          <w:rFonts w:eastAsia="SimSun"/>
          <w:lang w:val="el-GR"/>
        </w:rPr>
        <w:fldChar w:fldCharType="end"/>
      </w:r>
      <w:r w:rsidRPr="003C2BEF">
        <w:rPr>
          <w:rFonts w:eastAsia="SimSun"/>
          <w:lang w:val="el-GR"/>
        </w:rPr>
        <w:t xml:space="preserve"> της παρούσας.</w:t>
      </w:r>
    </w:p>
    <w:p w14:paraId="3040B6BE"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3DAF5823" w14:textId="77777777" w:rsidR="003C2BEF" w:rsidRPr="00EF2204" w:rsidRDefault="003C2BEF" w:rsidP="003C2BEF">
      <w:pPr>
        <w:rPr>
          <w:lang w:val="el-GR"/>
        </w:rPr>
      </w:pPr>
    </w:p>
    <w:p w14:paraId="0AD50AA3" w14:textId="77777777" w:rsidR="00025B9C" w:rsidRDefault="00025B9C">
      <w:pPr>
        <w:pStyle w:val="4"/>
        <w:numPr>
          <w:ilvl w:val="1"/>
          <w:numId w:val="22"/>
        </w:numPr>
        <w:ind w:hanging="306"/>
        <w:rPr>
          <w:rFonts w:cs="Tahoma"/>
          <w:szCs w:val="22"/>
          <w:lang w:val="el-GR"/>
        </w:rPr>
      </w:pPr>
      <w:bookmarkStart w:id="458" w:name="_Toc97194370"/>
      <w:bookmarkStart w:id="459" w:name="_Ref122695074"/>
      <w:bookmarkStart w:id="460" w:name="_Toc124333537"/>
      <w:r w:rsidRPr="00EF2204">
        <w:rPr>
          <w:rFonts w:cs="Tahoma"/>
          <w:szCs w:val="22"/>
          <w:lang w:val="el-GR"/>
        </w:rPr>
        <w:t>Ομάδα Έργου/Σχήμα Διοίκησης Έργου</w:t>
      </w:r>
      <w:bookmarkEnd w:id="458"/>
      <w:bookmarkEnd w:id="459"/>
      <w:bookmarkEnd w:id="460"/>
      <w:r w:rsidRPr="00EF2204">
        <w:rPr>
          <w:rFonts w:cs="Tahoma"/>
          <w:szCs w:val="22"/>
          <w:lang w:val="el-GR"/>
        </w:rPr>
        <w:tab/>
      </w:r>
    </w:p>
    <w:p w14:paraId="2A05D37A"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C8EB501"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9C2BE5B"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4F0D7E7A"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53B9EADB"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1E73B9EA"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8AFFE21"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72B513B3"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27C1A075"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4A3567AB"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7DD6E9AD" w14:textId="77777777" w:rsidR="003C2BEF" w:rsidRPr="00EF2204" w:rsidRDefault="003C2BEF" w:rsidP="003C2BEF">
      <w:pPr>
        <w:rPr>
          <w:lang w:val="el-GR"/>
        </w:rPr>
      </w:pPr>
    </w:p>
    <w:p w14:paraId="38CF9AE4" w14:textId="77777777" w:rsidR="00025B9C" w:rsidRDefault="00025B9C">
      <w:pPr>
        <w:pStyle w:val="4"/>
        <w:numPr>
          <w:ilvl w:val="1"/>
          <w:numId w:val="22"/>
        </w:numPr>
        <w:ind w:hanging="306"/>
        <w:rPr>
          <w:rFonts w:cs="Tahoma"/>
          <w:szCs w:val="22"/>
          <w:lang w:val="el-GR"/>
        </w:rPr>
      </w:pPr>
      <w:bookmarkStart w:id="461" w:name="_Toc97194371"/>
      <w:bookmarkStart w:id="462" w:name="_Ref122695077"/>
      <w:bookmarkStart w:id="463" w:name="_Toc124333538"/>
      <w:r w:rsidRPr="00EF2204">
        <w:rPr>
          <w:rFonts w:cs="Tahoma"/>
          <w:szCs w:val="22"/>
          <w:lang w:val="el-GR"/>
        </w:rPr>
        <w:t>Μεθοδολογία διασφάλισης ποιότητας</w:t>
      </w:r>
      <w:bookmarkEnd w:id="461"/>
      <w:bookmarkEnd w:id="462"/>
      <w:bookmarkEnd w:id="463"/>
      <w:r w:rsidRPr="00EF2204">
        <w:rPr>
          <w:rFonts w:cs="Tahoma"/>
          <w:szCs w:val="22"/>
          <w:lang w:val="el-GR"/>
        </w:rPr>
        <w:tab/>
      </w:r>
    </w:p>
    <w:p w14:paraId="0F75FF36" w14:textId="77777777"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w:t>
      </w:r>
      <w:r w:rsidRPr="00274B25">
        <w:rPr>
          <w:lang w:val="el-GR"/>
        </w:rPr>
        <w:t xml:space="preserve">. </w:t>
      </w:r>
    </w:p>
    <w:p w14:paraId="3CCC810D"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0C7F9FAD" w14:textId="77777777" w:rsidR="003C2BEF" w:rsidRPr="00EF2204" w:rsidRDefault="003C2BEF" w:rsidP="003C2BEF">
      <w:pPr>
        <w:rPr>
          <w:lang w:val="el-GR"/>
        </w:rPr>
      </w:pPr>
    </w:p>
    <w:p w14:paraId="171D5C0F" w14:textId="77777777" w:rsidR="00025B9C" w:rsidRDefault="00025B9C">
      <w:pPr>
        <w:pStyle w:val="4"/>
        <w:numPr>
          <w:ilvl w:val="1"/>
          <w:numId w:val="22"/>
        </w:numPr>
        <w:ind w:hanging="306"/>
        <w:rPr>
          <w:rFonts w:cs="Tahoma"/>
          <w:szCs w:val="22"/>
          <w:lang w:val="el-GR"/>
        </w:rPr>
      </w:pPr>
      <w:bookmarkStart w:id="464" w:name="_Toc97194372"/>
      <w:bookmarkStart w:id="465" w:name="_Toc124333539"/>
      <w:r w:rsidRPr="00EF2204">
        <w:rPr>
          <w:rFonts w:cs="Tahoma"/>
          <w:szCs w:val="22"/>
          <w:lang w:val="el-GR"/>
        </w:rPr>
        <w:lastRenderedPageBreak/>
        <w:t>Τόπος υλοποίησης/ παροχής των υπηρεσιών</w:t>
      </w:r>
      <w:bookmarkEnd w:id="464"/>
      <w:bookmarkEnd w:id="465"/>
      <w:r w:rsidRPr="00EF2204">
        <w:rPr>
          <w:rFonts w:cs="Tahoma"/>
          <w:szCs w:val="22"/>
          <w:lang w:val="el-GR"/>
        </w:rPr>
        <w:tab/>
      </w:r>
    </w:p>
    <w:p w14:paraId="5C61655E"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1F7AB0A6"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40D7A08E" w14:textId="77777777" w:rsidR="003C2BEF" w:rsidRPr="00EF2204" w:rsidRDefault="003C2BEF" w:rsidP="00EF2204">
      <w:pPr>
        <w:suppressAutoHyphens w:val="0"/>
        <w:autoSpaceDE w:val="0"/>
        <w:spacing w:after="60"/>
        <w:rPr>
          <w:rFonts w:eastAsia="SimSun"/>
          <w:lang w:val="el-GR"/>
        </w:rPr>
      </w:pPr>
    </w:p>
    <w:p w14:paraId="2B372FAB" w14:textId="77777777" w:rsidR="00A613D1" w:rsidRPr="00603221" w:rsidRDefault="00A613D1">
      <w:pPr>
        <w:suppressAutoHyphens w:val="0"/>
        <w:autoSpaceDE w:val="0"/>
        <w:spacing w:after="60"/>
        <w:rPr>
          <w:rFonts w:eastAsia="SimSun"/>
          <w:lang w:val="el-GR"/>
        </w:rPr>
      </w:pPr>
    </w:p>
    <w:p w14:paraId="7F2C82EB"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9A75C5E" w14:textId="77777777" w:rsidR="008338F0" w:rsidRDefault="003355E7" w:rsidP="003329FF">
      <w:pPr>
        <w:pStyle w:val="2"/>
        <w:numPr>
          <w:ilvl w:val="0"/>
          <w:numId w:val="0"/>
        </w:numPr>
        <w:ind w:left="576" w:hanging="576"/>
        <w:rPr>
          <w:rFonts w:cs="Tahoma"/>
          <w:lang w:val="el-GR"/>
        </w:rPr>
      </w:pPr>
      <w:bookmarkStart w:id="466" w:name="_Ref510087011"/>
      <w:bookmarkStart w:id="467" w:name="_Ref40980421"/>
      <w:bookmarkStart w:id="468" w:name="_Toc97194373"/>
      <w:bookmarkStart w:id="469" w:name="_Toc97194478"/>
      <w:bookmarkStart w:id="470" w:name="_Toc124333540"/>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66"/>
      <w:bookmarkEnd w:id="467"/>
      <w:bookmarkEnd w:id="468"/>
      <w:bookmarkEnd w:id="469"/>
      <w:bookmarkEnd w:id="470"/>
      <w:r w:rsidR="007A3AC0" w:rsidRPr="00603221">
        <w:rPr>
          <w:rFonts w:cs="Tahoma"/>
          <w:lang w:val="el-GR"/>
        </w:rPr>
        <w:t xml:space="preserve"> </w:t>
      </w:r>
    </w:p>
    <w:p w14:paraId="548F6AAC" w14:textId="77777777" w:rsidR="00843444" w:rsidRDefault="00843444" w:rsidP="00843444">
      <w:pPr>
        <w:rPr>
          <w:lang w:val="el-GR"/>
        </w:rPr>
      </w:pPr>
    </w:p>
    <w:p w14:paraId="1CFC313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11F9A217"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48"/>
      </w:tblGrid>
      <w:tr w:rsidR="00843444" w:rsidRPr="003F770C" w14:paraId="20A61793" w14:textId="77777777" w:rsidTr="00F823E5">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30CC1749"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3F770C" w14:paraId="02963118" w14:textId="77777777" w:rsidTr="00F823E5">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1EE323E4" w14:textId="77777777" w:rsidR="00843444" w:rsidRPr="005D7E53" w:rsidRDefault="00843444" w:rsidP="00F823E5">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0AE4B23B" w14:textId="77777777" w:rsidR="00843444" w:rsidRPr="005D7E53" w:rsidRDefault="00843444" w:rsidP="00F823E5">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3F770C" w14:paraId="51A40465" w14:textId="77777777" w:rsidTr="00F823E5">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56E606E9" w14:textId="77777777" w:rsidR="00843444" w:rsidRPr="005D7E53" w:rsidRDefault="00843444" w:rsidP="00F823E5">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3F770C" w14:paraId="5F482E8D" w14:textId="77777777" w:rsidTr="00F823E5">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1C4968D1"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4746D066" w14:textId="77777777" w:rsidR="00843444" w:rsidRPr="005D7E53" w:rsidRDefault="00843444" w:rsidP="00F823E5">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02B5B4EC" w14:textId="77777777" w:rsidR="00843444" w:rsidRPr="005D7E53" w:rsidRDefault="00843444" w:rsidP="00F823E5">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proofErr w:type="spellStart"/>
            <w:r w:rsidRPr="005D7E53">
              <w:rPr>
                <w:sz w:val="20"/>
                <w:szCs w:val="20"/>
                <w:lang w:val="el-GR"/>
              </w:rPr>
              <w:t>Συμόρφωσης</w:t>
            </w:r>
            <w:proofErr w:type="spellEnd"/>
            <w:r w:rsidRPr="005D7E53">
              <w:rPr>
                <w:sz w:val="20"/>
                <w:szCs w:val="20"/>
                <w:lang w:val="el-GR"/>
              </w:rPr>
              <w:t xml:space="preserve"> και η παροχή όλων των πληροφοριών που ζητούνται.</w:t>
            </w:r>
          </w:p>
          <w:p w14:paraId="0FEA6960" w14:textId="77777777" w:rsidR="00843444" w:rsidRPr="005D7E53" w:rsidRDefault="00843444" w:rsidP="00F823E5">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2ED93EBA" w14:textId="77777777" w:rsidR="00843444" w:rsidRPr="005D7E53" w:rsidRDefault="00843444" w:rsidP="00F823E5">
            <w:pPr>
              <w:spacing w:before="120" w:line="288" w:lineRule="auto"/>
              <w:rPr>
                <w:sz w:val="20"/>
                <w:szCs w:val="20"/>
                <w:lang w:val="el-GR"/>
              </w:rPr>
            </w:pPr>
          </w:p>
        </w:tc>
      </w:tr>
    </w:tbl>
    <w:p w14:paraId="6F2EADEA" w14:textId="77777777" w:rsidR="00843444" w:rsidRDefault="00843444" w:rsidP="00843444">
      <w:pPr>
        <w:rPr>
          <w:lang w:val="el-GR"/>
        </w:rPr>
      </w:pPr>
    </w:p>
    <w:p w14:paraId="6CD2C9EA"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32C36C85"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6D990307" w14:textId="77777777" w:rsidR="00843444" w:rsidRPr="00503711" w:rsidRDefault="00843444" w:rsidP="00F823E5">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22160879" w14:textId="77777777" w:rsidR="00843444" w:rsidRPr="00503711" w:rsidRDefault="00843444" w:rsidP="00F823E5">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424FD735" w14:textId="77777777" w:rsidR="00843444" w:rsidRPr="00503711" w:rsidRDefault="00843444" w:rsidP="00F823E5">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0BFFF083" w14:textId="77777777" w:rsidR="00843444" w:rsidRPr="00503711" w:rsidRDefault="00843444" w:rsidP="00F823E5">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4BA8669" w14:textId="77777777" w:rsidR="00843444" w:rsidRPr="00503711" w:rsidRDefault="00843444" w:rsidP="00F823E5">
            <w:pPr>
              <w:spacing w:after="0"/>
              <w:jc w:val="center"/>
              <w:rPr>
                <w:rFonts w:cstheme="minorHAnsi"/>
                <w:b/>
                <w:bCs/>
              </w:rPr>
            </w:pPr>
            <w:r w:rsidRPr="00503711">
              <w:rPr>
                <w:rFonts w:cstheme="minorHAnsi"/>
                <w:b/>
                <w:bCs/>
              </w:rPr>
              <w:t>ΠΑΡΑΠΟΜΠΗ</w:t>
            </w:r>
          </w:p>
        </w:tc>
      </w:tr>
      <w:tr w:rsidR="00843444" w:rsidRPr="005D7E53" w14:paraId="04E77F6C"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0E270642"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0A27C096" w14:textId="77777777"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341F4B">
              <w:rPr>
                <w:rFonts w:cstheme="minorHAnsi"/>
                <w:lang w:val="el-GR"/>
              </w:rPr>
              <w:fldChar w:fldCharType="begin"/>
            </w:r>
            <w:r>
              <w:rPr>
                <w:rFonts w:cstheme="minorHAnsi"/>
                <w:lang w:val="el-GR"/>
              </w:rPr>
              <w:instrText xml:space="preserve"> REF _Ref122694847 \r \h </w:instrText>
            </w:r>
            <w:r w:rsidR="00341F4B">
              <w:rPr>
                <w:rFonts w:cstheme="minorHAnsi"/>
                <w:lang w:val="el-GR"/>
              </w:rPr>
            </w:r>
            <w:r w:rsidR="00341F4B">
              <w:rPr>
                <w:rFonts w:cstheme="minorHAnsi"/>
                <w:lang w:val="el-GR"/>
              </w:rPr>
              <w:fldChar w:fldCharType="separate"/>
            </w:r>
            <w:r w:rsidR="00DF1040">
              <w:rPr>
                <w:rFonts w:cstheme="minorHAnsi"/>
                <w:lang w:val="el-GR"/>
              </w:rPr>
              <w:t>2.2</w:t>
            </w:r>
            <w:r w:rsidR="00341F4B">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3213ED38" w14:textId="77777777" w:rsidR="00843444" w:rsidRPr="005D7E53"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180560F"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7259AF" w14:textId="77777777" w:rsidR="00843444" w:rsidRPr="005D7E53" w:rsidRDefault="00843444" w:rsidP="00F823E5">
            <w:pPr>
              <w:spacing w:after="0"/>
              <w:jc w:val="left"/>
              <w:rPr>
                <w:rFonts w:cstheme="minorHAnsi"/>
                <w:lang w:val="el-GR"/>
              </w:rPr>
            </w:pPr>
          </w:p>
        </w:tc>
      </w:tr>
      <w:tr w:rsidR="00843444" w:rsidRPr="005D7E53" w14:paraId="0D034FD5"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400FF4A0"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3F288647" w14:textId="77777777"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341F4B">
              <w:rPr>
                <w:rFonts w:cstheme="minorHAnsi"/>
                <w:lang w:val="el-GR"/>
              </w:rPr>
              <w:fldChar w:fldCharType="begin"/>
            </w:r>
            <w:r>
              <w:rPr>
                <w:rFonts w:cstheme="minorHAnsi"/>
                <w:lang w:val="el-GR"/>
              </w:rPr>
              <w:instrText xml:space="preserve"> REF _Ref122694864 \r \h </w:instrText>
            </w:r>
            <w:r w:rsidR="00341F4B">
              <w:rPr>
                <w:rFonts w:cstheme="minorHAnsi"/>
                <w:lang w:val="el-GR"/>
              </w:rPr>
            </w:r>
            <w:r w:rsidR="00341F4B">
              <w:rPr>
                <w:rFonts w:cstheme="minorHAnsi"/>
                <w:lang w:val="el-GR"/>
              </w:rPr>
              <w:fldChar w:fldCharType="separate"/>
            </w:r>
            <w:r w:rsidR="00DF1040">
              <w:rPr>
                <w:rFonts w:cstheme="minorHAnsi"/>
                <w:lang w:val="el-GR"/>
              </w:rPr>
              <w:t>3</w:t>
            </w:r>
            <w:r w:rsidR="00341F4B">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10B417B4" w14:textId="77777777" w:rsidR="00843444"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67FE19EC"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356228" w14:textId="77777777" w:rsidR="00843444" w:rsidRPr="005D7E53" w:rsidRDefault="00843444" w:rsidP="00F823E5">
            <w:pPr>
              <w:spacing w:after="0"/>
              <w:jc w:val="left"/>
              <w:rPr>
                <w:rFonts w:cstheme="minorHAnsi"/>
                <w:lang w:val="el-GR"/>
              </w:rPr>
            </w:pPr>
          </w:p>
        </w:tc>
      </w:tr>
    </w:tbl>
    <w:p w14:paraId="531A53CD" w14:textId="77777777" w:rsidR="00843444" w:rsidRPr="00843444" w:rsidRDefault="00843444" w:rsidP="00843444">
      <w:pPr>
        <w:rPr>
          <w:lang w:val="el-GR"/>
        </w:rPr>
      </w:pPr>
    </w:p>
    <w:p w14:paraId="340DCCDE" w14:textId="77777777" w:rsidR="008338F0" w:rsidRPr="00603221" w:rsidRDefault="003355E7">
      <w:pPr>
        <w:pStyle w:val="2"/>
        <w:numPr>
          <w:ilvl w:val="0"/>
          <w:numId w:val="0"/>
        </w:numPr>
        <w:tabs>
          <w:tab w:val="clear" w:pos="567"/>
          <w:tab w:val="left" w:pos="0"/>
        </w:tabs>
        <w:rPr>
          <w:rFonts w:cs="Tahoma"/>
          <w:color w:val="000099"/>
          <w:lang w:val="el-GR"/>
        </w:rPr>
      </w:pPr>
      <w:bookmarkStart w:id="471" w:name="_Toc97194374"/>
      <w:bookmarkStart w:id="472" w:name="_Toc97194479"/>
      <w:bookmarkStart w:id="473" w:name="_Toc124333541"/>
      <w:bookmarkStart w:id="474" w:name="_Ref496624736"/>
      <w:bookmarkStart w:id="475"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71"/>
      <w:bookmarkEnd w:id="472"/>
      <w:bookmarkEnd w:id="473"/>
      <w:r w:rsidR="004A23B9" w:rsidRPr="00603221">
        <w:rPr>
          <w:rFonts w:cs="Tahoma"/>
          <w:color w:val="000099"/>
          <w:lang w:val="el-GR"/>
        </w:rPr>
        <w:t xml:space="preserve"> </w:t>
      </w:r>
      <w:bookmarkEnd w:id="474"/>
      <w:bookmarkEnd w:id="475"/>
    </w:p>
    <w:p w14:paraId="107941FC" w14:textId="77777777" w:rsidR="000F62F0" w:rsidRPr="00603221" w:rsidRDefault="000F62F0" w:rsidP="003329FF">
      <w:pPr>
        <w:pStyle w:val="4"/>
        <w:numPr>
          <w:ilvl w:val="0"/>
          <w:numId w:val="0"/>
        </w:numPr>
        <w:ind w:left="864" w:hanging="864"/>
        <w:rPr>
          <w:rFonts w:cs="Tahoma"/>
          <w:szCs w:val="22"/>
          <w:lang w:val="el-GR"/>
        </w:rPr>
      </w:pPr>
      <w:bookmarkStart w:id="476" w:name="_Ref510086970"/>
      <w:bookmarkStart w:id="477" w:name="_Toc97194375"/>
      <w:bookmarkStart w:id="478" w:name="_Toc124333542"/>
      <w:r w:rsidRPr="00603221">
        <w:rPr>
          <w:rFonts w:cs="Tahoma"/>
          <w:szCs w:val="22"/>
          <w:lang w:val="el-GR"/>
        </w:rPr>
        <w:t>ΕΥΡΩΠΑΙΚΟ ΕΝΙΑΙΟ ΕΓΓΡΑΦΟ ΣΥΜΒΑΣΗΣ (ΕΕΕΣ)</w:t>
      </w:r>
      <w:bookmarkEnd w:id="476"/>
      <w:bookmarkEnd w:id="477"/>
      <w:bookmarkEnd w:id="478"/>
      <w:r w:rsidRPr="00603221">
        <w:rPr>
          <w:rFonts w:cs="Tahoma"/>
          <w:szCs w:val="22"/>
          <w:lang w:val="el-GR"/>
        </w:rPr>
        <w:t xml:space="preserve"> </w:t>
      </w:r>
    </w:p>
    <w:p w14:paraId="16E51227"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CF61F15"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39135C52"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36C97AA6"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6A73095E"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A3B5DE6" w14:textId="77777777" w:rsidR="000F62F0" w:rsidRPr="00603221" w:rsidRDefault="000F62F0">
      <w:pPr>
        <w:pStyle w:val="normalwithoutspacing"/>
        <w:rPr>
          <w:i/>
          <w:color w:val="5B9BD5"/>
        </w:rPr>
      </w:pPr>
    </w:p>
    <w:p w14:paraId="328E18F9" w14:textId="77777777" w:rsidR="008338F0" w:rsidRPr="00603221" w:rsidRDefault="008338F0">
      <w:pPr>
        <w:pStyle w:val="normalwithoutspacing"/>
        <w:rPr>
          <w:i/>
          <w:color w:val="5B9BD5"/>
        </w:rPr>
      </w:pPr>
    </w:p>
    <w:p w14:paraId="1060C8D3"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6C04FB40" w14:textId="77777777" w:rsidR="006E4901" w:rsidRPr="00603221" w:rsidRDefault="003355E7" w:rsidP="003329FF">
      <w:pPr>
        <w:pStyle w:val="2"/>
        <w:numPr>
          <w:ilvl w:val="0"/>
          <w:numId w:val="0"/>
        </w:numPr>
        <w:ind w:left="576" w:hanging="576"/>
        <w:rPr>
          <w:rFonts w:cs="Tahoma"/>
          <w:lang w:val="el-GR"/>
        </w:rPr>
      </w:pPr>
      <w:bookmarkStart w:id="479" w:name="_Ref496624509"/>
      <w:bookmarkStart w:id="480" w:name="_Toc97194376"/>
      <w:bookmarkStart w:id="481" w:name="_Toc97194480"/>
      <w:bookmarkStart w:id="482" w:name="_Toc124333543"/>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79"/>
      <w:bookmarkEnd w:id="480"/>
      <w:bookmarkEnd w:id="481"/>
      <w:bookmarkEnd w:id="482"/>
    </w:p>
    <w:p w14:paraId="1627B3B9" w14:textId="77777777" w:rsidR="006E4901" w:rsidRPr="008E49C9" w:rsidRDefault="006E4901" w:rsidP="006E4901">
      <w:pPr>
        <w:pStyle w:val="normalwithoutspacing"/>
        <w:rPr>
          <w:i/>
          <w:color w:val="5B9BD5"/>
          <w:sz w:val="2"/>
          <w:szCs w:val="2"/>
        </w:rPr>
      </w:pPr>
    </w:p>
    <w:tbl>
      <w:tblPr>
        <w:tblpPr w:leftFromText="180" w:rightFromText="180" w:vertAnchor="text" w:tblpY="1"/>
        <w:tblOverlap w:val="never"/>
        <w:tblW w:w="5000" w:type="pct"/>
        <w:tblLook w:val="0000" w:firstRow="0" w:lastRow="0" w:firstColumn="0" w:lastColumn="0" w:noHBand="0" w:noVBand="0"/>
      </w:tblPr>
      <w:tblGrid>
        <w:gridCol w:w="131"/>
        <w:gridCol w:w="1349"/>
        <w:gridCol w:w="297"/>
        <w:gridCol w:w="141"/>
        <w:gridCol w:w="41"/>
        <w:gridCol w:w="166"/>
        <w:gridCol w:w="164"/>
        <w:gridCol w:w="166"/>
        <w:gridCol w:w="18"/>
        <w:gridCol w:w="3792"/>
        <w:gridCol w:w="1301"/>
        <w:gridCol w:w="410"/>
        <w:gridCol w:w="101"/>
        <w:gridCol w:w="244"/>
        <w:gridCol w:w="1533"/>
      </w:tblGrid>
      <w:tr w:rsidR="006E4901" w:rsidRPr="00DF02B0" w14:paraId="3C5E7928"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0C268239"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2A5FFD5B" w14:textId="77777777" w:rsidTr="00B92A37">
        <w:tc>
          <w:tcPr>
            <w:tcW w:w="5000" w:type="pct"/>
            <w:gridSpan w:val="15"/>
          </w:tcPr>
          <w:p w14:paraId="0F5AD311" w14:textId="77777777" w:rsidR="006E4901" w:rsidRPr="00603221" w:rsidRDefault="006E4901" w:rsidP="00B92A37">
            <w:pPr>
              <w:spacing w:line="276" w:lineRule="auto"/>
            </w:pPr>
          </w:p>
        </w:tc>
      </w:tr>
      <w:tr w:rsidR="006E4901" w:rsidRPr="00DF02B0" w14:paraId="6D37224C" w14:textId="77777777" w:rsidTr="008E49C9">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3F875F28" w14:textId="77777777" w:rsidR="006E4901" w:rsidRPr="00603221" w:rsidRDefault="006E4901" w:rsidP="00B92A37">
            <w:pPr>
              <w:spacing w:line="276" w:lineRule="auto"/>
              <w:rPr>
                <w:b/>
              </w:rPr>
            </w:pPr>
            <w:r w:rsidRPr="00603221">
              <w:rPr>
                <w:b/>
              </w:rPr>
              <w:t>ΠΡΟΣΩΠΙΚΑ ΣΤΟΙΧΕΙΑ</w:t>
            </w:r>
          </w:p>
        </w:tc>
        <w:tc>
          <w:tcPr>
            <w:tcW w:w="1821" w:type="pct"/>
            <w:gridSpan w:val="5"/>
            <w:vAlign w:val="center"/>
          </w:tcPr>
          <w:p w14:paraId="475A45DE" w14:textId="77777777" w:rsidR="006E4901" w:rsidRPr="00603221" w:rsidRDefault="006E4901" w:rsidP="00B92A37">
            <w:pPr>
              <w:spacing w:line="276" w:lineRule="auto"/>
            </w:pPr>
          </w:p>
        </w:tc>
      </w:tr>
      <w:tr w:rsidR="006E4901" w:rsidRPr="00DF02B0" w14:paraId="32D9C27E" w14:textId="77777777" w:rsidTr="008E49C9">
        <w:tc>
          <w:tcPr>
            <w:tcW w:w="752" w:type="pct"/>
            <w:gridSpan w:val="2"/>
            <w:tcBorders>
              <w:top w:val="double" w:sz="6" w:space="0" w:color="auto"/>
              <w:left w:val="double" w:sz="6" w:space="0" w:color="auto"/>
              <w:bottom w:val="nil"/>
              <w:right w:val="nil"/>
            </w:tcBorders>
            <w:vAlign w:val="center"/>
          </w:tcPr>
          <w:p w14:paraId="772BB6D7" w14:textId="77777777" w:rsidR="006E4901" w:rsidRPr="00603221" w:rsidRDefault="006E4901" w:rsidP="00B92A37">
            <w:pPr>
              <w:spacing w:line="276" w:lineRule="auto"/>
              <w:rPr>
                <w:b/>
              </w:rPr>
            </w:pPr>
            <w:r w:rsidRPr="00603221">
              <w:rPr>
                <w:b/>
              </w:rPr>
              <w:t>Επ</w:t>
            </w:r>
            <w:proofErr w:type="spellStart"/>
            <w:r w:rsidRPr="00603221">
              <w:rPr>
                <w:b/>
              </w:rPr>
              <w:t>ώνυμο</w:t>
            </w:r>
            <w:proofErr w:type="spellEnd"/>
            <w:r w:rsidRPr="00603221">
              <w:rPr>
                <w:b/>
              </w:rPr>
              <w:t>:</w:t>
            </w:r>
          </w:p>
        </w:tc>
        <w:tc>
          <w:tcPr>
            <w:tcW w:w="2427" w:type="pct"/>
            <w:gridSpan w:val="8"/>
            <w:tcBorders>
              <w:top w:val="double" w:sz="6" w:space="0" w:color="auto"/>
              <w:left w:val="nil"/>
              <w:bottom w:val="single" w:sz="6" w:space="0" w:color="auto"/>
              <w:right w:val="nil"/>
            </w:tcBorders>
            <w:vAlign w:val="center"/>
          </w:tcPr>
          <w:p w14:paraId="63125269" w14:textId="77777777" w:rsidR="006E4901" w:rsidRPr="00603221" w:rsidRDefault="006E4901" w:rsidP="00B92A37">
            <w:pPr>
              <w:spacing w:line="276" w:lineRule="auto"/>
            </w:pPr>
          </w:p>
        </w:tc>
        <w:tc>
          <w:tcPr>
            <w:tcW w:w="660" w:type="pct"/>
            <w:tcBorders>
              <w:top w:val="double" w:sz="6" w:space="0" w:color="auto"/>
              <w:left w:val="nil"/>
              <w:bottom w:val="nil"/>
              <w:right w:val="nil"/>
            </w:tcBorders>
            <w:vAlign w:val="center"/>
          </w:tcPr>
          <w:p w14:paraId="50F06D2C" w14:textId="77777777" w:rsidR="006E4901" w:rsidRPr="00603221" w:rsidRDefault="006E4901" w:rsidP="00B92A37">
            <w:pPr>
              <w:spacing w:line="276" w:lineRule="auto"/>
              <w:rPr>
                <w:b/>
              </w:rPr>
            </w:pPr>
            <w:proofErr w:type="spellStart"/>
            <w:r w:rsidRPr="00603221">
              <w:rPr>
                <w:b/>
              </w:rPr>
              <w:t>Όνομ</w:t>
            </w:r>
            <w:proofErr w:type="spellEnd"/>
            <w:r w:rsidRPr="00603221">
              <w:rPr>
                <w:b/>
              </w:rPr>
              <w:t>α:</w:t>
            </w:r>
          </w:p>
        </w:tc>
        <w:tc>
          <w:tcPr>
            <w:tcW w:w="1161" w:type="pct"/>
            <w:gridSpan w:val="4"/>
            <w:tcBorders>
              <w:top w:val="double" w:sz="6" w:space="0" w:color="auto"/>
              <w:left w:val="nil"/>
              <w:bottom w:val="single" w:sz="6" w:space="0" w:color="auto"/>
              <w:right w:val="double" w:sz="6" w:space="0" w:color="auto"/>
            </w:tcBorders>
            <w:vAlign w:val="center"/>
          </w:tcPr>
          <w:p w14:paraId="32990175" w14:textId="77777777" w:rsidR="006E4901" w:rsidRPr="00603221" w:rsidRDefault="006E4901" w:rsidP="00B92A37">
            <w:pPr>
              <w:spacing w:line="276" w:lineRule="auto"/>
            </w:pPr>
          </w:p>
        </w:tc>
      </w:tr>
      <w:tr w:rsidR="006E4901" w:rsidRPr="00DF02B0" w14:paraId="17452061"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67071F35" w14:textId="77777777" w:rsidR="006E4901" w:rsidRPr="00603221" w:rsidRDefault="006E4901" w:rsidP="00B92A37">
            <w:pPr>
              <w:spacing w:line="276" w:lineRule="auto"/>
            </w:pPr>
          </w:p>
        </w:tc>
      </w:tr>
      <w:tr w:rsidR="006E4901" w:rsidRPr="00DF02B0" w14:paraId="4C6B6665" w14:textId="77777777" w:rsidTr="008E49C9">
        <w:tc>
          <w:tcPr>
            <w:tcW w:w="903" w:type="pct"/>
            <w:gridSpan w:val="3"/>
            <w:tcBorders>
              <w:top w:val="nil"/>
              <w:left w:val="double" w:sz="6" w:space="0" w:color="auto"/>
              <w:bottom w:val="nil"/>
              <w:right w:val="nil"/>
            </w:tcBorders>
            <w:vAlign w:val="center"/>
          </w:tcPr>
          <w:p w14:paraId="51F7E0D6" w14:textId="77777777" w:rsidR="006E4901" w:rsidRPr="00603221" w:rsidRDefault="006E4901" w:rsidP="00B92A37">
            <w:pPr>
              <w:spacing w:line="276" w:lineRule="auto"/>
              <w:rPr>
                <w:b/>
              </w:rPr>
            </w:pPr>
            <w:r w:rsidRPr="00603221">
              <w:rPr>
                <w:b/>
              </w:rPr>
              <w:t>Πα</w:t>
            </w:r>
            <w:proofErr w:type="spellStart"/>
            <w:r w:rsidRPr="00603221">
              <w:rPr>
                <w:b/>
              </w:rPr>
              <w:t>τρώνυμο</w:t>
            </w:r>
            <w:proofErr w:type="spellEnd"/>
            <w:r w:rsidRPr="00603221">
              <w:rPr>
                <w:b/>
              </w:rPr>
              <w:t>:</w:t>
            </w:r>
          </w:p>
        </w:tc>
        <w:tc>
          <w:tcPr>
            <w:tcW w:w="2277" w:type="pct"/>
            <w:gridSpan w:val="7"/>
            <w:tcBorders>
              <w:top w:val="nil"/>
              <w:left w:val="nil"/>
              <w:bottom w:val="single" w:sz="6" w:space="0" w:color="auto"/>
              <w:right w:val="nil"/>
            </w:tcBorders>
            <w:vAlign w:val="center"/>
          </w:tcPr>
          <w:p w14:paraId="2D79430A" w14:textId="77777777" w:rsidR="006E4901" w:rsidRPr="00603221" w:rsidRDefault="006E4901" w:rsidP="00B92A37">
            <w:pPr>
              <w:spacing w:line="276" w:lineRule="auto"/>
            </w:pPr>
          </w:p>
        </w:tc>
        <w:tc>
          <w:tcPr>
            <w:tcW w:w="919" w:type="pct"/>
            <w:gridSpan w:val="3"/>
            <w:vAlign w:val="center"/>
          </w:tcPr>
          <w:p w14:paraId="200DB38C" w14:textId="77777777" w:rsidR="006E4901" w:rsidRPr="00603221" w:rsidRDefault="006E4901" w:rsidP="00B92A37">
            <w:pPr>
              <w:spacing w:line="276" w:lineRule="auto"/>
              <w:rPr>
                <w:b/>
              </w:rPr>
            </w:pPr>
            <w:proofErr w:type="spellStart"/>
            <w:r w:rsidRPr="00603221">
              <w:rPr>
                <w:b/>
              </w:rPr>
              <w:t>Μητρώνυμο</w:t>
            </w:r>
            <w:proofErr w:type="spellEnd"/>
            <w:r w:rsidRPr="00603221">
              <w:rPr>
                <w:b/>
              </w:rPr>
              <w:t>:</w:t>
            </w:r>
          </w:p>
        </w:tc>
        <w:tc>
          <w:tcPr>
            <w:tcW w:w="901" w:type="pct"/>
            <w:gridSpan w:val="2"/>
            <w:tcBorders>
              <w:top w:val="nil"/>
              <w:left w:val="nil"/>
              <w:bottom w:val="single" w:sz="6" w:space="0" w:color="auto"/>
              <w:right w:val="double" w:sz="6" w:space="0" w:color="auto"/>
            </w:tcBorders>
            <w:vAlign w:val="center"/>
          </w:tcPr>
          <w:p w14:paraId="48ADBE54" w14:textId="77777777" w:rsidR="006E4901" w:rsidRPr="00603221" w:rsidRDefault="006E4901" w:rsidP="00B92A37">
            <w:pPr>
              <w:spacing w:line="276" w:lineRule="auto"/>
            </w:pPr>
          </w:p>
        </w:tc>
      </w:tr>
      <w:tr w:rsidR="006E4901" w:rsidRPr="00DF02B0" w14:paraId="00E48E9E" w14:textId="77777777" w:rsidTr="00B92A37">
        <w:tc>
          <w:tcPr>
            <w:tcW w:w="5000" w:type="pct"/>
            <w:gridSpan w:val="15"/>
            <w:tcBorders>
              <w:top w:val="nil"/>
              <w:left w:val="double" w:sz="6" w:space="0" w:color="auto"/>
              <w:bottom w:val="nil"/>
              <w:right w:val="double" w:sz="6" w:space="0" w:color="auto"/>
            </w:tcBorders>
            <w:vAlign w:val="center"/>
          </w:tcPr>
          <w:p w14:paraId="4F440E47" w14:textId="77777777" w:rsidR="006E4901" w:rsidRPr="00603221" w:rsidRDefault="006E4901" w:rsidP="00B92A37">
            <w:pPr>
              <w:spacing w:line="276" w:lineRule="auto"/>
            </w:pPr>
          </w:p>
        </w:tc>
      </w:tr>
      <w:tr w:rsidR="006E4901" w:rsidRPr="00DF02B0" w14:paraId="7CD16085" w14:textId="77777777" w:rsidTr="008E49C9">
        <w:tc>
          <w:tcPr>
            <w:tcW w:w="996" w:type="pct"/>
            <w:gridSpan w:val="5"/>
            <w:tcBorders>
              <w:top w:val="nil"/>
              <w:left w:val="double" w:sz="6" w:space="0" w:color="auto"/>
              <w:bottom w:val="nil"/>
              <w:right w:val="nil"/>
            </w:tcBorders>
            <w:vAlign w:val="center"/>
          </w:tcPr>
          <w:p w14:paraId="5B3FE830" w14:textId="77777777" w:rsidR="006E4901" w:rsidRPr="00603221" w:rsidRDefault="006E4901" w:rsidP="00B92A37">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83" w:type="pct"/>
            <w:gridSpan w:val="5"/>
            <w:tcBorders>
              <w:top w:val="nil"/>
              <w:left w:val="nil"/>
              <w:bottom w:val="single" w:sz="6" w:space="0" w:color="auto"/>
              <w:right w:val="nil"/>
            </w:tcBorders>
            <w:vAlign w:val="center"/>
          </w:tcPr>
          <w:p w14:paraId="3DBB5A65" w14:textId="77777777" w:rsidR="006E4901" w:rsidRPr="00603221" w:rsidRDefault="006E4901" w:rsidP="00B92A37">
            <w:pPr>
              <w:spacing w:line="276" w:lineRule="auto"/>
            </w:pPr>
            <w:r w:rsidRPr="00603221">
              <w:t>__ /__ / ____</w:t>
            </w:r>
          </w:p>
        </w:tc>
        <w:tc>
          <w:tcPr>
            <w:tcW w:w="1043" w:type="pct"/>
            <w:gridSpan w:val="4"/>
            <w:vAlign w:val="center"/>
          </w:tcPr>
          <w:p w14:paraId="5787BBA4" w14:textId="77777777" w:rsidR="006E4901" w:rsidRPr="00603221" w:rsidRDefault="006E4901" w:rsidP="00B92A37">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78" w:type="pct"/>
            <w:tcBorders>
              <w:top w:val="nil"/>
              <w:left w:val="nil"/>
              <w:bottom w:val="single" w:sz="6" w:space="0" w:color="auto"/>
              <w:right w:val="double" w:sz="6" w:space="0" w:color="auto"/>
            </w:tcBorders>
            <w:vAlign w:val="center"/>
          </w:tcPr>
          <w:p w14:paraId="0D367273" w14:textId="77777777" w:rsidR="006E4901" w:rsidRPr="00603221" w:rsidRDefault="006E4901" w:rsidP="00B92A37">
            <w:pPr>
              <w:spacing w:line="276" w:lineRule="auto"/>
            </w:pPr>
          </w:p>
        </w:tc>
      </w:tr>
      <w:tr w:rsidR="006E4901" w:rsidRPr="00DF02B0" w14:paraId="0A45BD62" w14:textId="77777777" w:rsidTr="00B92A37">
        <w:tc>
          <w:tcPr>
            <w:tcW w:w="5000" w:type="pct"/>
            <w:gridSpan w:val="15"/>
            <w:tcBorders>
              <w:top w:val="nil"/>
              <w:left w:val="double" w:sz="6" w:space="0" w:color="auto"/>
              <w:bottom w:val="nil"/>
              <w:right w:val="double" w:sz="6" w:space="0" w:color="auto"/>
            </w:tcBorders>
            <w:vAlign w:val="center"/>
          </w:tcPr>
          <w:p w14:paraId="0770B7BF" w14:textId="77777777" w:rsidR="006E4901" w:rsidRPr="00603221" w:rsidRDefault="006E4901" w:rsidP="00B92A37">
            <w:pPr>
              <w:spacing w:line="276" w:lineRule="auto"/>
            </w:pPr>
          </w:p>
        </w:tc>
      </w:tr>
      <w:tr w:rsidR="006E4901" w:rsidRPr="00DF02B0" w14:paraId="747E572F" w14:textId="77777777" w:rsidTr="008E49C9">
        <w:tc>
          <w:tcPr>
            <w:tcW w:w="1247" w:type="pct"/>
            <w:gridSpan w:val="8"/>
            <w:tcBorders>
              <w:top w:val="nil"/>
              <w:left w:val="double" w:sz="6" w:space="0" w:color="auto"/>
              <w:bottom w:val="nil"/>
              <w:right w:val="nil"/>
            </w:tcBorders>
            <w:vAlign w:val="center"/>
          </w:tcPr>
          <w:p w14:paraId="307F0569" w14:textId="77777777" w:rsidR="006E4901" w:rsidRPr="00603221" w:rsidRDefault="006E4901" w:rsidP="00B92A37">
            <w:pPr>
              <w:spacing w:line="276" w:lineRule="auto"/>
              <w:rPr>
                <w:b/>
              </w:rPr>
            </w:pPr>
            <w:proofErr w:type="spellStart"/>
            <w:r w:rsidRPr="00603221">
              <w:rPr>
                <w:b/>
              </w:rPr>
              <w:t>Τηλέφωνο</w:t>
            </w:r>
            <w:proofErr w:type="spellEnd"/>
            <w:r w:rsidRPr="00603221">
              <w:rPr>
                <w:b/>
              </w:rPr>
              <w:t>:</w:t>
            </w:r>
          </w:p>
        </w:tc>
        <w:tc>
          <w:tcPr>
            <w:tcW w:w="1932" w:type="pct"/>
            <w:gridSpan w:val="2"/>
            <w:tcBorders>
              <w:top w:val="nil"/>
              <w:left w:val="nil"/>
              <w:bottom w:val="single" w:sz="6" w:space="0" w:color="auto"/>
              <w:right w:val="nil"/>
            </w:tcBorders>
            <w:vAlign w:val="center"/>
          </w:tcPr>
          <w:p w14:paraId="13FF5873" w14:textId="77777777" w:rsidR="006E4901" w:rsidRPr="00603221" w:rsidRDefault="006E4901" w:rsidP="00B92A37">
            <w:pPr>
              <w:spacing w:line="276" w:lineRule="auto"/>
            </w:pPr>
          </w:p>
        </w:tc>
        <w:tc>
          <w:tcPr>
            <w:tcW w:w="868" w:type="pct"/>
            <w:gridSpan w:val="2"/>
            <w:vAlign w:val="center"/>
          </w:tcPr>
          <w:p w14:paraId="45F0FC4F" w14:textId="77777777" w:rsidR="006E4901" w:rsidRPr="00603221" w:rsidRDefault="006E4901" w:rsidP="00B92A37">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490C35F2" w14:textId="77777777" w:rsidR="006E4901" w:rsidRPr="00603221" w:rsidRDefault="006E4901" w:rsidP="00B92A37">
            <w:pPr>
              <w:spacing w:line="276" w:lineRule="auto"/>
            </w:pPr>
          </w:p>
        </w:tc>
      </w:tr>
      <w:tr w:rsidR="006E4901" w:rsidRPr="00DF02B0" w14:paraId="5F115455" w14:textId="77777777" w:rsidTr="008E49C9">
        <w:tc>
          <w:tcPr>
            <w:tcW w:w="1247" w:type="pct"/>
            <w:gridSpan w:val="8"/>
            <w:tcBorders>
              <w:top w:val="nil"/>
              <w:left w:val="double" w:sz="6" w:space="0" w:color="auto"/>
              <w:bottom w:val="nil"/>
              <w:right w:val="nil"/>
            </w:tcBorders>
            <w:vAlign w:val="center"/>
          </w:tcPr>
          <w:p w14:paraId="2DE390D9" w14:textId="77777777" w:rsidR="006E4901" w:rsidRPr="00603221" w:rsidRDefault="006E4901" w:rsidP="00B92A37">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0E38A888" w14:textId="77777777" w:rsidR="006E4901" w:rsidRPr="00603221" w:rsidRDefault="006E4901" w:rsidP="00B92A37">
            <w:pPr>
              <w:spacing w:line="276" w:lineRule="auto"/>
            </w:pPr>
          </w:p>
        </w:tc>
        <w:tc>
          <w:tcPr>
            <w:tcW w:w="868" w:type="pct"/>
            <w:gridSpan w:val="2"/>
            <w:vAlign w:val="center"/>
          </w:tcPr>
          <w:p w14:paraId="2EA618C3" w14:textId="77777777" w:rsidR="006E4901" w:rsidRPr="00603221" w:rsidRDefault="006E4901" w:rsidP="00B92A37">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3510C2E3" w14:textId="77777777" w:rsidR="006E4901" w:rsidRPr="00603221" w:rsidRDefault="006E4901" w:rsidP="00B92A37">
            <w:pPr>
              <w:spacing w:line="276" w:lineRule="auto"/>
            </w:pPr>
          </w:p>
        </w:tc>
      </w:tr>
      <w:tr w:rsidR="006E4901" w:rsidRPr="00DF02B0" w14:paraId="731C2352" w14:textId="77777777" w:rsidTr="008E49C9">
        <w:tc>
          <w:tcPr>
            <w:tcW w:w="1080" w:type="pct"/>
            <w:gridSpan w:val="6"/>
            <w:tcBorders>
              <w:top w:val="nil"/>
              <w:left w:val="double" w:sz="6" w:space="0" w:color="auto"/>
              <w:bottom w:val="nil"/>
              <w:right w:val="nil"/>
            </w:tcBorders>
            <w:vAlign w:val="center"/>
          </w:tcPr>
          <w:p w14:paraId="36DD20DD" w14:textId="77777777" w:rsidR="006E4901" w:rsidRPr="00603221" w:rsidRDefault="006E4901" w:rsidP="00B92A37">
            <w:pPr>
              <w:spacing w:line="276" w:lineRule="auto"/>
            </w:pPr>
          </w:p>
        </w:tc>
        <w:tc>
          <w:tcPr>
            <w:tcW w:w="2100" w:type="pct"/>
            <w:gridSpan w:val="4"/>
            <w:vAlign w:val="center"/>
          </w:tcPr>
          <w:p w14:paraId="5C428BE9" w14:textId="77777777" w:rsidR="006E4901" w:rsidRPr="00603221" w:rsidRDefault="006E4901" w:rsidP="00B92A37">
            <w:pPr>
              <w:spacing w:line="276" w:lineRule="auto"/>
            </w:pPr>
          </w:p>
        </w:tc>
        <w:tc>
          <w:tcPr>
            <w:tcW w:w="1043" w:type="pct"/>
            <w:gridSpan w:val="4"/>
            <w:vAlign w:val="center"/>
          </w:tcPr>
          <w:p w14:paraId="7FFE4A60" w14:textId="77777777" w:rsidR="006E4901" w:rsidRPr="00603221" w:rsidRDefault="006E4901" w:rsidP="00B92A37">
            <w:pPr>
              <w:spacing w:line="276" w:lineRule="auto"/>
            </w:pPr>
          </w:p>
        </w:tc>
        <w:tc>
          <w:tcPr>
            <w:tcW w:w="778" w:type="pct"/>
            <w:tcBorders>
              <w:top w:val="nil"/>
              <w:left w:val="nil"/>
              <w:bottom w:val="nil"/>
              <w:right w:val="double" w:sz="6" w:space="0" w:color="auto"/>
            </w:tcBorders>
            <w:vAlign w:val="center"/>
          </w:tcPr>
          <w:p w14:paraId="597831D2" w14:textId="77777777" w:rsidR="006E4901" w:rsidRPr="00603221" w:rsidRDefault="006E4901" w:rsidP="00B92A37">
            <w:pPr>
              <w:spacing w:line="276" w:lineRule="auto"/>
            </w:pPr>
          </w:p>
        </w:tc>
      </w:tr>
      <w:tr w:rsidR="006E4901" w:rsidRPr="00DF02B0" w14:paraId="7BAC0589" w14:textId="77777777" w:rsidTr="008E49C9">
        <w:tc>
          <w:tcPr>
            <w:tcW w:w="1163" w:type="pct"/>
            <w:gridSpan w:val="7"/>
            <w:tcBorders>
              <w:top w:val="nil"/>
              <w:left w:val="double" w:sz="6" w:space="0" w:color="auto"/>
              <w:bottom w:val="nil"/>
              <w:right w:val="nil"/>
            </w:tcBorders>
            <w:vAlign w:val="center"/>
          </w:tcPr>
          <w:p w14:paraId="1983FF6C" w14:textId="77777777" w:rsidR="006E4901" w:rsidRPr="00603221" w:rsidRDefault="006E4901" w:rsidP="00B92A37">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16" w:type="pct"/>
            <w:gridSpan w:val="3"/>
            <w:tcBorders>
              <w:top w:val="nil"/>
              <w:left w:val="nil"/>
              <w:bottom w:val="single" w:sz="6" w:space="0" w:color="auto"/>
              <w:right w:val="nil"/>
            </w:tcBorders>
            <w:vAlign w:val="center"/>
          </w:tcPr>
          <w:p w14:paraId="77EA84CF" w14:textId="77777777" w:rsidR="006E4901" w:rsidRPr="00603221" w:rsidRDefault="006E4901" w:rsidP="00B92A37">
            <w:pPr>
              <w:spacing w:line="276" w:lineRule="auto"/>
            </w:pPr>
          </w:p>
        </w:tc>
        <w:tc>
          <w:tcPr>
            <w:tcW w:w="1043" w:type="pct"/>
            <w:gridSpan w:val="4"/>
            <w:tcBorders>
              <w:top w:val="nil"/>
              <w:left w:val="nil"/>
              <w:bottom w:val="single" w:sz="6" w:space="0" w:color="auto"/>
              <w:right w:val="nil"/>
            </w:tcBorders>
            <w:vAlign w:val="center"/>
          </w:tcPr>
          <w:p w14:paraId="7AF5EA56" w14:textId="77777777" w:rsidR="006E4901" w:rsidRPr="00603221" w:rsidRDefault="006E4901" w:rsidP="00B92A37">
            <w:pPr>
              <w:spacing w:line="276" w:lineRule="auto"/>
            </w:pPr>
          </w:p>
        </w:tc>
        <w:tc>
          <w:tcPr>
            <w:tcW w:w="778" w:type="pct"/>
            <w:tcBorders>
              <w:top w:val="nil"/>
              <w:left w:val="nil"/>
              <w:bottom w:val="single" w:sz="6" w:space="0" w:color="auto"/>
              <w:right w:val="double" w:sz="6" w:space="0" w:color="auto"/>
            </w:tcBorders>
            <w:vAlign w:val="center"/>
          </w:tcPr>
          <w:p w14:paraId="472BF03C" w14:textId="77777777" w:rsidR="006E4901" w:rsidRPr="00603221" w:rsidRDefault="006E4901" w:rsidP="00B92A37">
            <w:pPr>
              <w:spacing w:line="276" w:lineRule="auto"/>
            </w:pPr>
          </w:p>
        </w:tc>
      </w:tr>
      <w:tr w:rsidR="006E4901" w:rsidRPr="00DF02B0" w14:paraId="606E09EE" w14:textId="77777777" w:rsidTr="008E49C9">
        <w:tc>
          <w:tcPr>
            <w:tcW w:w="1080" w:type="pct"/>
            <w:gridSpan w:val="6"/>
            <w:tcBorders>
              <w:top w:val="nil"/>
              <w:left w:val="double" w:sz="6" w:space="0" w:color="auto"/>
              <w:bottom w:val="double" w:sz="6" w:space="0" w:color="auto"/>
              <w:right w:val="nil"/>
            </w:tcBorders>
            <w:vAlign w:val="center"/>
          </w:tcPr>
          <w:p w14:paraId="115D4D83" w14:textId="77777777" w:rsidR="006E4901" w:rsidRPr="00603221" w:rsidRDefault="006E4901" w:rsidP="00B92A37">
            <w:pPr>
              <w:spacing w:line="276" w:lineRule="auto"/>
            </w:pPr>
          </w:p>
        </w:tc>
        <w:tc>
          <w:tcPr>
            <w:tcW w:w="2100" w:type="pct"/>
            <w:gridSpan w:val="4"/>
            <w:tcBorders>
              <w:top w:val="nil"/>
              <w:left w:val="nil"/>
              <w:bottom w:val="double" w:sz="6" w:space="0" w:color="auto"/>
              <w:right w:val="nil"/>
            </w:tcBorders>
            <w:vAlign w:val="center"/>
          </w:tcPr>
          <w:p w14:paraId="43734E11" w14:textId="77777777" w:rsidR="006E4901" w:rsidRPr="00603221" w:rsidRDefault="006E4901" w:rsidP="00B92A37">
            <w:pPr>
              <w:spacing w:line="276" w:lineRule="auto"/>
            </w:pPr>
          </w:p>
        </w:tc>
        <w:tc>
          <w:tcPr>
            <w:tcW w:w="1043" w:type="pct"/>
            <w:gridSpan w:val="4"/>
            <w:tcBorders>
              <w:top w:val="nil"/>
              <w:left w:val="nil"/>
              <w:bottom w:val="double" w:sz="6" w:space="0" w:color="auto"/>
              <w:right w:val="nil"/>
            </w:tcBorders>
            <w:vAlign w:val="center"/>
          </w:tcPr>
          <w:p w14:paraId="3986B3D9" w14:textId="77777777" w:rsidR="006E4901" w:rsidRPr="00603221" w:rsidRDefault="006E4901" w:rsidP="00B92A37">
            <w:pPr>
              <w:spacing w:line="276" w:lineRule="auto"/>
            </w:pPr>
          </w:p>
        </w:tc>
        <w:tc>
          <w:tcPr>
            <w:tcW w:w="778" w:type="pct"/>
            <w:tcBorders>
              <w:top w:val="nil"/>
              <w:left w:val="nil"/>
              <w:bottom w:val="double" w:sz="6" w:space="0" w:color="auto"/>
              <w:right w:val="double" w:sz="6" w:space="0" w:color="auto"/>
            </w:tcBorders>
            <w:vAlign w:val="center"/>
          </w:tcPr>
          <w:p w14:paraId="7FAE6538" w14:textId="77777777" w:rsidR="006E4901" w:rsidRPr="00603221" w:rsidRDefault="006E4901" w:rsidP="00B92A37">
            <w:pPr>
              <w:spacing w:line="276" w:lineRule="auto"/>
            </w:pPr>
          </w:p>
        </w:tc>
      </w:tr>
      <w:tr w:rsidR="006E4901" w:rsidRPr="00DF02B0" w14:paraId="5CFDB6BE" w14:textId="77777777" w:rsidTr="00B92A37">
        <w:tc>
          <w:tcPr>
            <w:tcW w:w="5000" w:type="pct"/>
            <w:gridSpan w:val="15"/>
          </w:tcPr>
          <w:p w14:paraId="787FE193" w14:textId="77777777" w:rsidR="006E4901" w:rsidRPr="00603221" w:rsidRDefault="006E4901" w:rsidP="00B92A37">
            <w:pPr>
              <w:spacing w:line="276" w:lineRule="auto"/>
            </w:pPr>
          </w:p>
        </w:tc>
      </w:tr>
      <w:tr w:rsidR="006E4901" w:rsidRPr="00DF02B0" w14:paraId="32E308E6" w14:textId="77777777" w:rsidTr="008E49C9">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0C58780F" w14:textId="77777777" w:rsidR="006E4901" w:rsidRPr="00603221" w:rsidRDefault="006E4901" w:rsidP="00B92A37">
            <w:pPr>
              <w:spacing w:line="276" w:lineRule="auto"/>
              <w:rPr>
                <w:b/>
              </w:rPr>
            </w:pPr>
            <w:r w:rsidRPr="00603221">
              <w:rPr>
                <w:b/>
              </w:rPr>
              <w:t>ΕΚΠΑΙΔΕΥΣΗ</w:t>
            </w:r>
          </w:p>
        </w:tc>
        <w:tc>
          <w:tcPr>
            <w:tcW w:w="4025" w:type="pct"/>
            <w:gridSpan w:val="11"/>
          </w:tcPr>
          <w:p w14:paraId="3902938B" w14:textId="77777777" w:rsidR="006E4901" w:rsidRPr="00603221" w:rsidRDefault="006E4901" w:rsidP="00B92A37">
            <w:pPr>
              <w:spacing w:line="276" w:lineRule="auto"/>
            </w:pPr>
          </w:p>
        </w:tc>
      </w:tr>
      <w:tr w:rsidR="006E4901" w:rsidRPr="00DF02B0" w14:paraId="21667B28" w14:textId="77777777" w:rsidTr="008E49C9">
        <w:tc>
          <w:tcPr>
            <w:tcW w:w="1256" w:type="pct"/>
            <w:gridSpan w:val="9"/>
            <w:tcBorders>
              <w:top w:val="double" w:sz="6" w:space="0" w:color="auto"/>
              <w:left w:val="double" w:sz="6" w:space="0" w:color="auto"/>
              <w:bottom w:val="nil"/>
              <w:right w:val="single" w:sz="6" w:space="0" w:color="auto"/>
            </w:tcBorders>
            <w:vAlign w:val="center"/>
          </w:tcPr>
          <w:p w14:paraId="4AD92B62" w14:textId="77777777" w:rsidR="006E4901" w:rsidRPr="00603221" w:rsidRDefault="006E4901" w:rsidP="00B92A37">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4" w:type="pct"/>
            <w:tcBorders>
              <w:top w:val="double" w:sz="6" w:space="0" w:color="auto"/>
              <w:left w:val="nil"/>
              <w:bottom w:val="nil"/>
              <w:right w:val="single" w:sz="6" w:space="0" w:color="auto"/>
            </w:tcBorders>
            <w:vAlign w:val="center"/>
          </w:tcPr>
          <w:p w14:paraId="0862218D" w14:textId="77777777" w:rsidR="006E4901" w:rsidRPr="00603221" w:rsidRDefault="006E4901" w:rsidP="00B92A37">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43" w:type="pct"/>
            <w:gridSpan w:val="4"/>
            <w:tcBorders>
              <w:top w:val="double" w:sz="6" w:space="0" w:color="auto"/>
              <w:left w:val="nil"/>
              <w:bottom w:val="nil"/>
              <w:right w:val="single" w:sz="6" w:space="0" w:color="auto"/>
            </w:tcBorders>
            <w:vAlign w:val="center"/>
          </w:tcPr>
          <w:p w14:paraId="37ADD49F" w14:textId="77777777" w:rsidR="006E4901" w:rsidRPr="00603221" w:rsidRDefault="006E4901" w:rsidP="00B92A37">
            <w:pPr>
              <w:spacing w:line="276" w:lineRule="auto"/>
              <w:jc w:val="center"/>
              <w:rPr>
                <w:b/>
              </w:rPr>
            </w:pPr>
            <w:proofErr w:type="spellStart"/>
            <w:r w:rsidRPr="00603221">
              <w:rPr>
                <w:b/>
              </w:rPr>
              <w:t>Ειδικότητ</w:t>
            </w:r>
            <w:proofErr w:type="spellEnd"/>
            <w:r w:rsidRPr="00603221">
              <w:rPr>
                <w:b/>
              </w:rPr>
              <w:t>α</w:t>
            </w:r>
          </w:p>
        </w:tc>
        <w:tc>
          <w:tcPr>
            <w:tcW w:w="778" w:type="pct"/>
            <w:tcBorders>
              <w:top w:val="double" w:sz="6" w:space="0" w:color="auto"/>
              <w:left w:val="nil"/>
              <w:bottom w:val="nil"/>
              <w:right w:val="double" w:sz="6" w:space="0" w:color="auto"/>
            </w:tcBorders>
            <w:vAlign w:val="center"/>
          </w:tcPr>
          <w:p w14:paraId="22C2ACA8" w14:textId="77777777" w:rsidR="006E4901" w:rsidRPr="00603221" w:rsidRDefault="006E4901" w:rsidP="00B92A37">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6C455084" w14:textId="77777777" w:rsidTr="008E49C9">
        <w:trPr>
          <w:trHeight w:val="416"/>
        </w:trPr>
        <w:tc>
          <w:tcPr>
            <w:tcW w:w="1256" w:type="pct"/>
            <w:gridSpan w:val="9"/>
            <w:tcBorders>
              <w:top w:val="double" w:sz="6" w:space="0" w:color="auto"/>
              <w:left w:val="double" w:sz="6" w:space="0" w:color="auto"/>
              <w:bottom w:val="single" w:sz="6" w:space="0" w:color="auto"/>
              <w:right w:val="single" w:sz="6" w:space="0" w:color="auto"/>
            </w:tcBorders>
          </w:tcPr>
          <w:p w14:paraId="738F6400" w14:textId="77777777" w:rsidR="006E4901" w:rsidRPr="00603221" w:rsidRDefault="006E4901" w:rsidP="00B92A37">
            <w:pPr>
              <w:spacing w:line="276" w:lineRule="auto"/>
            </w:pPr>
          </w:p>
          <w:p w14:paraId="5EFC5639" w14:textId="77777777" w:rsidR="006E4901" w:rsidRPr="00603221" w:rsidRDefault="006E4901" w:rsidP="00B92A37">
            <w:pPr>
              <w:spacing w:line="276" w:lineRule="auto"/>
            </w:pPr>
          </w:p>
        </w:tc>
        <w:tc>
          <w:tcPr>
            <w:tcW w:w="1924" w:type="pct"/>
            <w:tcBorders>
              <w:top w:val="double" w:sz="6" w:space="0" w:color="auto"/>
              <w:left w:val="nil"/>
              <w:bottom w:val="single" w:sz="6" w:space="0" w:color="auto"/>
              <w:right w:val="single" w:sz="6" w:space="0" w:color="auto"/>
            </w:tcBorders>
          </w:tcPr>
          <w:p w14:paraId="1184BD39" w14:textId="77777777" w:rsidR="006E4901" w:rsidRPr="00603221" w:rsidRDefault="006E4901" w:rsidP="00B92A37">
            <w:pPr>
              <w:spacing w:line="276" w:lineRule="auto"/>
            </w:pPr>
          </w:p>
        </w:tc>
        <w:tc>
          <w:tcPr>
            <w:tcW w:w="1043" w:type="pct"/>
            <w:gridSpan w:val="4"/>
            <w:tcBorders>
              <w:top w:val="double" w:sz="6" w:space="0" w:color="auto"/>
              <w:left w:val="nil"/>
              <w:bottom w:val="single" w:sz="6" w:space="0" w:color="auto"/>
              <w:right w:val="single" w:sz="6" w:space="0" w:color="auto"/>
            </w:tcBorders>
          </w:tcPr>
          <w:p w14:paraId="2C5BF87E" w14:textId="77777777" w:rsidR="006E4901" w:rsidRPr="00603221" w:rsidRDefault="006E4901" w:rsidP="00B92A37">
            <w:pPr>
              <w:spacing w:line="276" w:lineRule="auto"/>
            </w:pPr>
          </w:p>
        </w:tc>
        <w:tc>
          <w:tcPr>
            <w:tcW w:w="778" w:type="pct"/>
            <w:tcBorders>
              <w:top w:val="double" w:sz="6" w:space="0" w:color="auto"/>
              <w:left w:val="nil"/>
              <w:bottom w:val="single" w:sz="6" w:space="0" w:color="auto"/>
              <w:right w:val="double" w:sz="6" w:space="0" w:color="auto"/>
            </w:tcBorders>
          </w:tcPr>
          <w:p w14:paraId="5F58C9DF" w14:textId="77777777" w:rsidR="006E4901" w:rsidRPr="00603221" w:rsidRDefault="006E4901" w:rsidP="00B92A37">
            <w:pPr>
              <w:spacing w:line="276" w:lineRule="auto"/>
            </w:pPr>
          </w:p>
        </w:tc>
      </w:tr>
      <w:tr w:rsidR="006E4901" w:rsidRPr="00DF02B0" w14:paraId="71B203A6" w14:textId="77777777" w:rsidTr="008E49C9">
        <w:tc>
          <w:tcPr>
            <w:tcW w:w="1256" w:type="pct"/>
            <w:gridSpan w:val="9"/>
            <w:tcBorders>
              <w:top w:val="nil"/>
              <w:left w:val="double" w:sz="6" w:space="0" w:color="auto"/>
              <w:bottom w:val="nil"/>
              <w:right w:val="single" w:sz="6" w:space="0" w:color="auto"/>
            </w:tcBorders>
          </w:tcPr>
          <w:p w14:paraId="3A2ED65C" w14:textId="77777777" w:rsidR="006E4901" w:rsidRPr="00603221" w:rsidRDefault="006E4901" w:rsidP="00B92A37">
            <w:pPr>
              <w:spacing w:line="276" w:lineRule="auto"/>
            </w:pPr>
          </w:p>
          <w:p w14:paraId="31E24B62" w14:textId="77777777" w:rsidR="006E4901" w:rsidRPr="00603221" w:rsidRDefault="006E4901" w:rsidP="00B92A37">
            <w:pPr>
              <w:spacing w:line="276" w:lineRule="auto"/>
            </w:pPr>
          </w:p>
        </w:tc>
        <w:tc>
          <w:tcPr>
            <w:tcW w:w="1924" w:type="pct"/>
            <w:tcBorders>
              <w:top w:val="nil"/>
              <w:left w:val="nil"/>
              <w:bottom w:val="nil"/>
              <w:right w:val="single" w:sz="6" w:space="0" w:color="auto"/>
            </w:tcBorders>
          </w:tcPr>
          <w:p w14:paraId="5172BEC6" w14:textId="77777777" w:rsidR="006E4901" w:rsidRPr="00603221" w:rsidRDefault="006E4901" w:rsidP="00B92A37">
            <w:pPr>
              <w:spacing w:line="276" w:lineRule="auto"/>
            </w:pPr>
          </w:p>
        </w:tc>
        <w:tc>
          <w:tcPr>
            <w:tcW w:w="1043" w:type="pct"/>
            <w:gridSpan w:val="4"/>
            <w:tcBorders>
              <w:top w:val="nil"/>
              <w:left w:val="nil"/>
              <w:bottom w:val="nil"/>
              <w:right w:val="single" w:sz="6" w:space="0" w:color="auto"/>
            </w:tcBorders>
          </w:tcPr>
          <w:p w14:paraId="3A0D9968" w14:textId="77777777" w:rsidR="006E4901" w:rsidRPr="00603221" w:rsidRDefault="006E4901" w:rsidP="00B92A37">
            <w:pPr>
              <w:spacing w:line="276" w:lineRule="auto"/>
            </w:pPr>
          </w:p>
        </w:tc>
        <w:tc>
          <w:tcPr>
            <w:tcW w:w="778" w:type="pct"/>
            <w:tcBorders>
              <w:top w:val="nil"/>
              <w:left w:val="nil"/>
              <w:bottom w:val="nil"/>
              <w:right w:val="double" w:sz="6" w:space="0" w:color="auto"/>
            </w:tcBorders>
          </w:tcPr>
          <w:p w14:paraId="36C2FEB4" w14:textId="77777777" w:rsidR="006E4901" w:rsidRPr="00603221" w:rsidRDefault="006E4901" w:rsidP="00B92A37">
            <w:pPr>
              <w:spacing w:line="276" w:lineRule="auto"/>
            </w:pPr>
          </w:p>
        </w:tc>
      </w:tr>
      <w:tr w:rsidR="006E4901" w:rsidRPr="00DF02B0" w14:paraId="33BA0D8C" w14:textId="77777777" w:rsidTr="008E49C9">
        <w:tc>
          <w:tcPr>
            <w:tcW w:w="1256" w:type="pct"/>
            <w:gridSpan w:val="9"/>
            <w:tcBorders>
              <w:top w:val="single" w:sz="6" w:space="0" w:color="auto"/>
              <w:left w:val="double" w:sz="6" w:space="0" w:color="auto"/>
              <w:bottom w:val="double" w:sz="4" w:space="0" w:color="auto"/>
              <w:right w:val="single" w:sz="6" w:space="0" w:color="auto"/>
            </w:tcBorders>
          </w:tcPr>
          <w:p w14:paraId="5542E35A" w14:textId="77777777" w:rsidR="006E4901" w:rsidRPr="00603221" w:rsidRDefault="006E4901" w:rsidP="00B92A37">
            <w:pPr>
              <w:spacing w:line="276" w:lineRule="auto"/>
            </w:pPr>
          </w:p>
          <w:p w14:paraId="0218CAD7" w14:textId="77777777" w:rsidR="006E4901" w:rsidRPr="00603221" w:rsidRDefault="006E4901" w:rsidP="00B92A37">
            <w:pPr>
              <w:spacing w:line="276" w:lineRule="auto"/>
            </w:pPr>
          </w:p>
        </w:tc>
        <w:tc>
          <w:tcPr>
            <w:tcW w:w="1924" w:type="pct"/>
            <w:tcBorders>
              <w:top w:val="single" w:sz="6" w:space="0" w:color="auto"/>
              <w:left w:val="nil"/>
              <w:bottom w:val="double" w:sz="4" w:space="0" w:color="auto"/>
              <w:right w:val="single" w:sz="6" w:space="0" w:color="auto"/>
            </w:tcBorders>
          </w:tcPr>
          <w:p w14:paraId="0C2A571A" w14:textId="77777777" w:rsidR="006E4901" w:rsidRPr="00603221" w:rsidRDefault="006E4901" w:rsidP="00B92A37">
            <w:pPr>
              <w:spacing w:line="276" w:lineRule="auto"/>
            </w:pPr>
          </w:p>
        </w:tc>
        <w:tc>
          <w:tcPr>
            <w:tcW w:w="1043" w:type="pct"/>
            <w:gridSpan w:val="4"/>
            <w:tcBorders>
              <w:top w:val="single" w:sz="6" w:space="0" w:color="auto"/>
              <w:left w:val="nil"/>
              <w:bottom w:val="double" w:sz="4" w:space="0" w:color="auto"/>
              <w:right w:val="single" w:sz="6" w:space="0" w:color="auto"/>
            </w:tcBorders>
          </w:tcPr>
          <w:p w14:paraId="4F5C2E61" w14:textId="77777777" w:rsidR="006E4901" w:rsidRPr="00603221" w:rsidRDefault="006E4901" w:rsidP="00B92A37">
            <w:pPr>
              <w:spacing w:line="276" w:lineRule="auto"/>
            </w:pPr>
          </w:p>
        </w:tc>
        <w:tc>
          <w:tcPr>
            <w:tcW w:w="778" w:type="pct"/>
            <w:tcBorders>
              <w:top w:val="single" w:sz="6" w:space="0" w:color="auto"/>
              <w:left w:val="nil"/>
              <w:bottom w:val="double" w:sz="4" w:space="0" w:color="auto"/>
              <w:right w:val="double" w:sz="6" w:space="0" w:color="auto"/>
            </w:tcBorders>
          </w:tcPr>
          <w:p w14:paraId="1E6C16F9" w14:textId="77777777" w:rsidR="006E4901" w:rsidRPr="00603221" w:rsidRDefault="006E4901" w:rsidP="00B92A37">
            <w:pPr>
              <w:spacing w:line="276" w:lineRule="auto"/>
            </w:pPr>
          </w:p>
        </w:tc>
      </w:tr>
      <w:tr w:rsidR="006E4901" w:rsidRPr="003F770C" w14:paraId="52B97203" w14:textId="77777777" w:rsidTr="008E49C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03A68B74" w14:textId="77777777" w:rsidR="006E4901" w:rsidRPr="00603221" w:rsidRDefault="006E4901" w:rsidP="00B92A37">
            <w:pPr>
              <w:spacing w:after="0" w:line="276" w:lineRule="auto"/>
              <w:jc w:val="center"/>
              <w:rPr>
                <w:b/>
                <w:lang w:val="el-GR"/>
              </w:rPr>
            </w:pPr>
            <w:r w:rsidRPr="00603221">
              <w:rPr>
                <w:b/>
                <w:lang w:val="el-GR"/>
              </w:rPr>
              <w:t xml:space="preserve">ΚΑΤΗΓΟΡΙΑ ΣΤΕΛΕΧΟΥΣ </w:t>
            </w:r>
          </w:p>
          <w:p w14:paraId="2740A195" w14:textId="77777777" w:rsidR="006E4901" w:rsidRPr="00603221" w:rsidRDefault="006E4901" w:rsidP="00B92A37">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75838CB2" w14:textId="77777777" w:rsidR="006E4901" w:rsidRPr="00603221" w:rsidRDefault="006E4901" w:rsidP="00B92A37">
            <w:pPr>
              <w:spacing w:line="276" w:lineRule="auto"/>
              <w:rPr>
                <w:lang w:val="el-GR"/>
              </w:rPr>
            </w:pPr>
          </w:p>
        </w:tc>
      </w:tr>
    </w:tbl>
    <w:p w14:paraId="2F57C5EA" w14:textId="77777777" w:rsidR="006E4901" w:rsidRPr="00603221" w:rsidRDefault="00B92A37"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55508044" w14:textId="77777777" w:rsidR="006E4901" w:rsidRPr="00603221" w:rsidRDefault="006E4901" w:rsidP="006E4901">
      <w:pPr>
        <w:rPr>
          <w:i/>
          <w:color w:val="5B9BD5"/>
          <w:lang w:val="el-GR"/>
        </w:rPr>
      </w:pPr>
    </w:p>
    <w:p w14:paraId="0C559DE1"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86"/>
      </w:tblGrid>
      <w:tr w:rsidR="006E4901" w:rsidRPr="00DF02B0" w14:paraId="63F2AACD" w14:textId="77777777" w:rsidTr="008B4966">
        <w:trPr>
          <w:trHeight w:val="567"/>
        </w:trPr>
        <w:tc>
          <w:tcPr>
            <w:tcW w:w="5000" w:type="pct"/>
            <w:shd w:val="pct10" w:color="auto" w:fill="auto"/>
            <w:vAlign w:val="center"/>
          </w:tcPr>
          <w:p w14:paraId="4B9666CD" w14:textId="77777777" w:rsidR="006E4901" w:rsidRPr="00603221" w:rsidRDefault="006E4901" w:rsidP="008B4966">
            <w:pPr>
              <w:spacing w:line="276" w:lineRule="auto"/>
              <w:jc w:val="center"/>
            </w:pPr>
            <w:r w:rsidRPr="00603221">
              <w:rPr>
                <w:b/>
              </w:rPr>
              <w:t>ΕΠΑΓΓΕΛΜΑΤΙΚΗ ΕΜΠΕΙΡΙΑ</w:t>
            </w:r>
          </w:p>
        </w:tc>
      </w:tr>
    </w:tbl>
    <w:p w14:paraId="6F8F5CA0"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159"/>
        <w:gridCol w:w="5938"/>
        <w:gridCol w:w="1621"/>
        <w:gridCol w:w="1180"/>
      </w:tblGrid>
      <w:tr w:rsidR="006E4901" w:rsidRPr="00DF02B0" w14:paraId="6CFB15E2" w14:textId="77777777" w:rsidTr="008B4966">
        <w:trPr>
          <w:cantSplit/>
        </w:trPr>
        <w:tc>
          <w:tcPr>
            <w:tcW w:w="1315" w:type="pct"/>
            <w:vMerge w:val="restart"/>
            <w:shd w:val="clear" w:color="auto" w:fill="E6E6E6"/>
            <w:vAlign w:val="center"/>
          </w:tcPr>
          <w:p w14:paraId="69E16460"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06D4B9A1"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29E2078B"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0"/>
            </w:r>
            <w:r w:rsidRPr="00603221">
              <w:rPr>
                <w:b/>
                <w:lang w:val="el-GR"/>
              </w:rPr>
              <w:t xml:space="preserve"> και Καθήκοντα στο Έργο </w:t>
            </w:r>
          </w:p>
        </w:tc>
        <w:tc>
          <w:tcPr>
            <w:tcW w:w="947" w:type="pct"/>
            <w:gridSpan w:val="2"/>
            <w:shd w:val="clear" w:color="auto" w:fill="E6E6E6"/>
            <w:vAlign w:val="center"/>
          </w:tcPr>
          <w:p w14:paraId="5F481FDC"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17634AAD" w14:textId="77777777" w:rsidTr="008B4966">
        <w:trPr>
          <w:cantSplit/>
        </w:trPr>
        <w:tc>
          <w:tcPr>
            <w:tcW w:w="1315" w:type="pct"/>
            <w:vMerge/>
            <w:shd w:val="clear" w:color="auto" w:fill="E6E6E6"/>
            <w:vAlign w:val="center"/>
          </w:tcPr>
          <w:p w14:paraId="77836C92"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07E9056B"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11818E66"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32409F32"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74280738"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3EA9E92D" w14:textId="77777777" w:rsidR="006E4901" w:rsidRPr="00603221" w:rsidRDefault="006E4901" w:rsidP="008B4966">
            <w:pPr>
              <w:spacing w:before="120" w:after="0" w:line="276" w:lineRule="auto"/>
              <w:jc w:val="center"/>
              <w:rPr>
                <w:b/>
              </w:rPr>
            </w:pPr>
            <w:r w:rsidRPr="00603221">
              <w:rPr>
                <w:b/>
              </w:rPr>
              <w:t>Α/Μ</w:t>
            </w:r>
          </w:p>
        </w:tc>
      </w:tr>
      <w:tr w:rsidR="006E4901" w:rsidRPr="00DF02B0" w14:paraId="6FFAD26F" w14:textId="77777777" w:rsidTr="008B4966">
        <w:tc>
          <w:tcPr>
            <w:tcW w:w="1315" w:type="pct"/>
          </w:tcPr>
          <w:p w14:paraId="573494D4" w14:textId="77777777" w:rsidR="006E4901" w:rsidRPr="00603221" w:rsidRDefault="006E4901" w:rsidP="008B4966">
            <w:pPr>
              <w:spacing w:before="120" w:after="0" w:line="276" w:lineRule="auto"/>
            </w:pPr>
          </w:p>
          <w:p w14:paraId="173E7BE2" w14:textId="77777777" w:rsidR="006E4901" w:rsidRPr="00603221" w:rsidRDefault="006E4901" w:rsidP="008B4966">
            <w:pPr>
              <w:spacing w:before="120" w:after="0" w:line="276" w:lineRule="auto"/>
            </w:pPr>
          </w:p>
        </w:tc>
        <w:tc>
          <w:tcPr>
            <w:tcW w:w="730" w:type="pct"/>
          </w:tcPr>
          <w:p w14:paraId="53235209" w14:textId="77777777" w:rsidR="006E4901" w:rsidRPr="00603221" w:rsidRDefault="006E4901" w:rsidP="008B4966">
            <w:pPr>
              <w:spacing w:before="120" w:after="0" w:line="276" w:lineRule="auto"/>
            </w:pPr>
          </w:p>
        </w:tc>
        <w:tc>
          <w:tcPr>
            <w:tcW w:w="2008" w:type="pct"/>
          </w:tcPr>
          <w:p w14:paraId="0D0F014F" w14:textId="77777777" w:rsidR="006E4901" w:rsidRPr="00603221" w:rsidRDefault="006E4901" w:rsidP="008B4966">
            <w:pPr>
              <w:spacing w:before="120" w:after="0" w:line="276" w:lineRule="auto"/>
            </w:pPr>
          </w:p>
          <w:p w14:paraId="13B1E59B" w14:textId="77777777" w:rsidR="006E4901" w:rsidRPr="00603221" w:rsidRDefault="006E4901" w:rsidP="008B4966">
            <w:pPr>
              <w:spacing w:before="120" w:after="0" w:line="276" w:lineRule="auto"/>
            </w:pPr>
          </w:p>
          <w:p w14:paraId="2AC21DBD" w14:textId="77777777" w:rsidR="006E4901" w:rsidRPr="00603221" w:rsidRDefault="006E4901" w:rsidP="008B4966">
            <w:pPr>
              <w:spacing w:before="120" w:after="0" w:line="276" w:lineRule="auto"/>
            </w:pPr>
          </w:p>
        </w:tc>
        <w:tc>
          <w:tcPr>
            <w:tcW w:w="548" w:type="pct"/>
          </w:tcPr>
          <w:p w14:paraId="73FB9880" w14:textId="77777777" w:rsidR="006E4901" w:rsidRPr="00603221" w:rsidRDefault="006E4901" w:rsidP="008B4966">
            <w:pPr>
              <w:spacing w:before="120" w:after="0" w:line="276" w:lineRule="auto"/>
              <w:jc w:val="center"/>
            </w:pPr>
            <w:r w:rsidRPr="00603221">
              <w:t>__ /__ / ___</w:t>
            </w:r>
          </w:p>
          <w:p w14:paraId="16165339" w14:textId="77777777" w:rsidR="006E4901" w:rsidRPr="00603221" w:rsidRDefault="006E4901" w:rsidP="008B4966">
            <w:pPr>
              <w:spacing w:before="120" w:after="0" w:line="276" w:lineRule="auto"/>
              <w:jc w:val="center"/>
            </w:pPr>
            <w:r w:rsidRPr="00603221">
              <w:t>-</w:t>
            </w:r>
          </w:p>
          <w:p w14:paraId="71837AC2" w14:textId="77777777" w:rsidR="006E4901" w:rsidRPr="00603221" w:rsidRDefault="006E4901" w:rsidP="008B4966">
            <w:pPr>
              <w:spacing w:before="120" w:after="0" w:line="276" w:lineRule="auto"/>
              <w:jc w:val="center"/>
            </w:pPr>
            <w:r w:rsidRPr="00603221">
              <w:t>__ /__ / ___</w:t>
            </w:r>
          </w:p>
        </w:tc>
        <w:tc>
          <w:tcPr>
            <w:tcW w:w="399" w:type="pct"/>
          </w:tcPr>
          <w:p w14:paraId="5C096880" w14:textId="77777777" w:rsidR="006E4901" w:rsidRPr="00603221" w:rsidRDefault="006E4901" w:rsidP="008B4966">
            <w:pPr>
              <w:spacing w:before="120" w:after="0" w:line="276" w:lineRule="auto"/>
              <w:jc w:val="center"/>
            </w:pPr>
          </w:p>
        </w:tc>
      </w:tr>
      <w:tr w:rsidR="006E4901" w:rsidRPr="00DF02B0" w14:paraId="1222D5F1" w14:textId="77777777" w:rsidTr="008B4966">
        <w:tc>
          <w:tcPr>
            <w:tcW w:w="1315" w:type="pct"/>
          </w:tcPr>
          <w:p w14:paraId="0467E7A9" w14:textId="77777777" w:rsidR="006E4901" w:rsidRPr="00603221" w:rsidRDefault="006E4901" w:rsidP="008B4966">
            <w:pPr>
              <w:spacing w:before="120" w:after="0" w:line="276" w:lineRule="auto"/>
            </w:pPr>
          </w:p>
        </w:tc>
        <w:tc>
          <w:tcPr>
            <w:tcW w:w="730" w:type="pct"/>
          </w:tcPr>
          <w:p w14:paraId="212EF146" w14:textId="77777777" w:rsidR="006E4901" w:rsidRPr="00603221" w:rsidRDefault="006E4901" w:rsidP="008B4966">
            <w:pPr>
              <w:spacing w:before="120" w:after="0" w:line="276" w:lineRule="auto"/>
            </w:pPr>
          </w:p>
        </w:tc>
        <w:tc>
          <w:tcPr>
            <w:tcW w:w="2008" w:type="pct"/>
          </w:tcPr>
          <w:p w14:paraId="20EACAB8" w14:textId="77777777" w:rsidR="006E4901" w:rsidRPr="00603221" w:rsidRDefault="006E4901" w:rsidP="008B4966">
            <w:pPr>
              <w:spacing w:before="120" w:after="0" w:line="276" w:lineRule="auto"/>
            </w:pPr>
          </w:p>
        </w:tc>
        <w:tc>
          <w:tcPr>
            <w:tcW w:w="548" w:type="pct"/>
          </w:tcPr>
          <w:p w14:paraId="6A6FC8D6" w14:textId="77777777" w:rsidR="006E4901" w:rsidRPr="00603221" w:rsidRDefault="006E4901" w:rsidP="008B4966">
            <w:pPr>
              <w:spacing w:before="120" w:after="0" w:line="276" w:lineRule="auto"/>
              <w:jc w:val="center"/>
            </w:pPr>
            <w:r w:rsidRPr="00603221">
              <w:t>__ /__ / ___</w:t>
            </w:r>
          </w:p>
          <w:p w14:paraId="5D78AB55" w14:textId="77777777" w:rsidR="006E4901" w:rsidRPr="00603221" w:rsidRDefault="006E4901" w:rsidP="008B4966">
            <w:pPr>
              <w:spacing w:before="120" w:after="0" w:line="276" w:lineRule="auto"/>
              <w:jc w:val="center"/>
            </w:pPr>
            <w:r w:rsidRPr="00603221">
              <w:t>-</w:t>
            </w:r>
          </w:p>
          <w:p w14:paraId="7951C3CD" w14:textId="77777777" w:rsidR="006E4901" w:rsidRPr="00603221" w:rsidRDefault="006E4901" w:rsidP="008B4966">
            <w:pPr>
              <w:spacing w:before="120" w:after="0" w:line="276" w:lineRule="auto"/>
              <w:jc w:val="center"/>
            </w:pPr>
            <w:r w:rsidRPr="00603221">
              <w:t>__ /__ / ___</w:t>
            </w:r>
          </w:p>
        </w:tc>
        <w:tc>
          <w:tcPr>
            <w:tcW w:w="399" w:type="pct"/>
          </w:tcPr>
          <w:p w14:paraId="50D18D34" w14:textId="77777777" w:rsidR="006E4901" w:rsidRPr="00603221" w:rsidRDefault="006E4901" w:rsidP="008B4966">
            <w:pPr>
              <w:spacing w:before="120" w:after="0" w:line="276" w:lineRule="auto"/>
              <w:jc w:val="center"/>
            </w:pPr>
          </w:p>
        </w:tc>
      </w:tr>
      <w:tr w:rsidR="006E4901" w:rsidRPr="00DF02B0" w14:paraId="1653A40F" w14:textId="77777777" w:rsidTr="008B4966">
        <w:tc>
          <w:tcPr>
            <w:tcW w:w="1315" w:type="pct"/>
          </w:tcPr>
          <w:p w14:paraId="5D762E0E" w14:textId="77777777" w:rsidR="006E4901" w:rsidRPr="00603221" w:rsidRDefault="006E4901" w:rsidP="008B4966">
            <w:pPr>
              <w:spacing w:before="120" w:after="0" w:line="276" w:lineRule="auto"/>
            </w:pPr>
          </w:p>
        </w:tc>
        <w:tc>
          <w:tcPr>
            <w:tcW w:w="730" w:type="pct"/>
          </w:tcPr>
          <w:p w14:paraId="19D1AF12" w14:textId="77777777" w:rsidR="006E4901" w:rsidRPr="00603221" w:rsidRDefault="006E4901" w:rsidP="008B4966">
            <w:pPr>
              <w:spacing w:before="120" w:after="0" w:line="276" w:lineRule="auto"/>
            </w:pPr>
          </w:p>
        </w:tc>
        <w:tc>
          <w:tcPr>
            <w:tcW w:w="2008" w:type="pct"/>
          </w:tcPr>
          <w:p w14:paraId="1C36132B" w14:textId="77777777" w:rsidR="006E4901" w:rsidRPr="00603221" w:rsidRDefault="006E4901" w:rsidP="008B4966">
            <w:pPr>
              <w:spacing w:before="120" w:after="0" w:line="276" w:lineRule="auto"/>
            </w:pPr>
          </w:p>
        </w:tc>
        <w:tc>
          <w:tcPr>
            <w:tcW w:w="548" w:type="pct"/>
          </w:tcPr>
          <w:p w14:paraId="618A12FD" w14:textId="77777777" w:rsidR="006E4901" w:rsidRPr="00603221" w:rsidRDefault="006E4901" w:rsidP="008B4966">
            <w:pPr>
              <w:spacing w:before="120" w:after="0" w:line="276" w:lineRule="auto"/>
              <w:jc w:val="center"/>
            </w:pPr>
            <w:r w:rsidRPr="00603221">
              <w:t>__ /__ / ___</w:t>
            </w:r>
          </w:p>
          <w:p w14:paraId="090760DC" w14:textId="77777777" w:rsidR="006E4901" w:rsidRPr="00603221" w:rsidRDefault="006E4901" w:rsidP="008B4966">
            <w:pPr>
              <w:spacing w:before="120" w:after="0" w:line="276" w:lineRule="auto"/>
              <w:jc w:val="center"/>
            </w:pPr>
            <w:r w:rsidRPr="00603221">
              <w:t>-</w:t>
            </w:r>
          </w:p>
          <w:p w14:paraId="7B1B8F71" w14:textId="77777777" w:rsidR="006E4901" w:rsidRPr="00603221" w:rsidRDefault="006E4901" w:rsidP="008B4966">
            <w:pPr>
              <w:spacing w:before="120" w:after="0" w:line="276" w:lineRule="auto"/>
              <w:jc w:val="center"/>
            </w:pPr>
            <w:r w:rsidRPr="00603221">
              <w:t>__ /__ / ___</w:t>
            </w:r>
          </w:p>
        </w:tc>
        <w:tc>
          <w:tcPr>
            <w:tcW w:w="399" w:type="pct"/>
          </w:tcPr>
          <w:p w14:paraId="6B5AD2BE" w14:textId="77777777" w:rsidR="006E4901" w:rsidRPr="00603221" w:rsidRDefault="006E4901" w:rsidP="008B4966">
            <w:pPr>
              <w:spacing w:before="120" w:after="0" w:line="276" w:lineRule="auto"/>
              <w:jc w:val="center"/>
            </w:pPr>
          </w:p>
        </w:tc>
      </w:tr>
    </w:tbl>
    <w:p w14:paraId="21C98F9E"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4C9774C4" w14:textId="77777777" w:rsidR="008338F0" w:rsidRPr="00603221" w:rsidRDefault="003355E7" w:rsidP="003329FF">
      <w:pPr>
        <w:pStyle w:val="2"/>
        <w:numPr>
          <w:ilvl w:val="0"/>
          <w:numId w:val="0"/>
        </w:numPr>
        <w:ind w:left="576" w:hanging="576"/>
        <w:rPr>
          <w:rFonts w:cs="Tahoma"/>
        </w:rPr>
      </w:pPr>
      <w:bookmarkStart w:id="483" w:name="_Ref510087097"/>
      <w:bookmarkStart w:id="484" w:name="_Ref40980475"/>
      <w:bookmarkStart w:id="485" w:name="_Ref55324393"/>
      <w:bookmarkStart w:id="486" w:name="_Toc97194377"/>
      <w:bookmarkStart w:id="487" w:name="_Toc97194481"/>
      <w:bookmarkStart w:id="488" w:name="_Toc124333544"/>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83"/>
      <w:bookmarkEnd w:id="484"/>
      <w:bookmarkEnd w:id="485"/>
      <w:bookmarkEnd w:id="486"/>
      <w:bookmarkEnd w:id="487"/>
      <w:bookmarkEnd w:id="488"/>
      <w:proofErr w:type="spellEnd"/>
      <w:r w:rsidRPr="00603221">
        <w:rPr>
          <w:rFonts w:cs="Tahoma"/>
        </w:rPr>
        <w:t xml:space="preserve"> </w:t>
      </w:r>
    </w:p>
    <w:p w14:paraId="69677145"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6923"/>
        <w:gridCol w:w="2081"/>
      </w:tblGrid>
      <w:tr w:rsidR="00E36548" w:rsidRPr="00E36548" w14:paraId="582667FD" w14:textId="77777777" w:rsidTr="00C4217E">
        <w:trPr>
          <w:trHeight w:val="513"/>
        </w:trPr>
        <w:tc>
          <w:tcPr>
            <w:tcW w:w="5000" w:type="pct"/>
            <w:gridSpan w:val="3"/>
            <w:shd w:val="clear" w:color="000000" w:fill="B3B3B3"/>
            <w:vAlign w:val="center"/>
            <w:hideMark/>
          </w:tcPr>
          <w:p w14:paraId="40715DC0"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5829958C" w14:textId="77777777" w:rsidTr="00F82A8D">
        <w:trPr>
          <w:trHeight w:val="513"/>
        </w:trPr>
        <w:tc>
          <w:tcPr>
            <w:tcW w:w="431" w:type="pct"/>
            <w:shd w:val="clear" w:color="000000" w:fill="B3B3B3"/>
            <w:vAlign w:val="center"/>
          </w:tcPr>
          <w:p w14:paraId="54703B90"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70A9D74E"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3EB5BCED" w14:textId="77777777" w:rsidR="00E36548" w:rsidRDefault="00E36548" w:rsidP="00C4217E">
            <w:pPr>
              <w:spacing w:before="60" w:after="60"/>
              <w:jc w:val="center"/>
              <w:rPr>
                <w:b/>
                <w:lang w:val="el-GR"/>
              </w:rPr>
            </w:pPr>
            <w:r w:rsidRPr="00F82A8D">
              <w:rPr>
                <w:b/>
                <w:lang w:val="el-GR"/>
              </w:rPr>
              <w:t>Σύμφωνα με παραγράφους:</w:t>
            </w:r>
          </w:p>
          <w:p w14:paraId="5D1DB806" w14:textId="77777777" w:rsidR="00E36548" w:rsidRPr="00F82A8D" w:rsidRDefault="00E36548" w:rsidP="00C4217E">
            <w:pPr>
              <w:spacing w:before="60" w:after="60"/>
              <w:jc w:val="center"/>
              <w:rPr>
                <w:b/>
                <w:lang w:val="el-GR"/>
              </w:rPr>
            </w:pPr>
          </w:p>
        </w:tc>
      </w:tr>
      <w:tr w:rsidR="00E36548" w:rsidRPr="00E36548" w14:paraId="76D7AA9A" w14:textId="77777777" w:rsidTr="00F82A8D">
        <w:trPr>
          <w:trHeight w:val="315"/>
        </w:trPr>
        <w:tc>
          <w:tcPr>
            <w:tcW w:w="431" w:type="pct"/>
            <w:shd w:val="clear" w:color="auto" w:fill="FBE4D5" w:themeFill="accent2" w:themeFillTint="33"/>
            <w:vAlign w:val="center"/>
          </w:tcPr>
          <w:p w14:paraId="4E5AEDC1"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115FF369"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2909C502" w14:textId="77777777" w:rsidR="00E36548" w:rsidRPr="005A1E91" w:rsidRDefault="00E36548" w:rsidP="00C4217E">
            <w:pPr>
              <w:spacing w:before="60" w:after="60"/>
              <w:rPr>
                <w:b/>
                <w:lang w:val="el-GR" w:eastAsia="el-GR"/>
              </w:rPr>
            </w:pPr>
          </w:p>
        </w:tc>
      </w:tr>
      <w:tr w:rsidR="00E36548" w:rsidRPr="00E14FF7" w14:paraId="37816222" w14:textId="77777777" w:rsidTr="00F82A8D">
        <w:trPr>
          <w:trHeight w:val="315"/>
        </w:trPr>
        <w:tc>
          <w:tcPr>
            <w:tcW w:w="431" w:type="pct"/>
            <w:shd w:val="clear" w:color="auto" w:fill="auto"/>
            <w:vAlign w:val="center"/>
          </w:tcPr>
          <w:p w14:paraId="4AB8BDB8"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2C532BB7" w14:textId="77777777" w:rsidR="00E36548" w:rsidRPr="00252398" w:rsidRDefault="00341F4B"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DF1040" w:rsidRPr="00EF2204">
              <w:rPr>
                <w:lang w:val="el-GR"/>
              </w:rPr>
              <w:t>Π</w:t>
            </w:r>
            <w:r w:rsidR="00DF1040">
              <w:rPr>
                <w:lang w:val="el-GR"/>
              </w:rPr>
              <w:t>εριβάλλον της Σύμβασης</w:t>
            </w:r>
            <w:r>
              <w:rPr>
                <w:lang w:val="el-GR" w:eastAsia="el-GR"/>
              </w:rPr>
              <w:fldChar w:fldCharType="end"/>
            </w:r>
          </w:p>
        </w:tc>
        <w:tc>
          <w:tcPr>
            <w:tcW w:w="1056" w:type="pct"/>
            <w:shd w:val="clear" w:color="auto" w:fill="auto"/>
          </w:tcPr>
          <w:p w14:paraId="0DC0C63A" w14:textId="77777777" w:rsidR="00E36548" w:rsidRPr="00C00860" w:rsidRDefault="00341F4B" w:rsidP="00C4217E">
            <w:pPr>
              <w:spacing w:before="60" w:after="60"/>
              <w:rPr>
                <w:lang w:val="el-GR" w:eastAsia="el-GR"/>
              </w:rPr>
            </w:pPr>
            <w:r>
              <w:rPr>
                <w:lang w:val="el-GR" w:eastAsia="el-GR"/>
              </w:rPr>
              <w:fldChar w:fldCharType="begin"/>
            </w:r>
            <w:r w:rsidR="00843444">
              <w:rPr>
                <w:lang w:val="el-GR" w:eastAsia="el-GR"/>
              </w:rPr>
              <w:instrText xml:space="preserve"> REF _Ref122694905 \r \h </w:instrText>
            </w:r>
            <w:r>
              <w:rPr>
                <w:lang w:val="el-GR" w:eastAsia="el-GR"/>
              </w:rPr>
            </w:r>
            <w:r>
              <w:rPr>
                <w:lang w:val="el-GR" w:eastAsia="el-GR"/>
              </w:rPr>
              <w:fldChar w:fldCharType="separate"/>
            </w:r>
            <w:r w:rsidR="00DF1040">
              <w:rPr>
                <w:lang w:val="el-GR" w:eastAsia="el-GR"/>
              </w:rPr>
              <w:t>1</w:t>
            </w:r>
            <w:r>
              <w:rPr>
                <w:lang w:val="el-GR" w:eastAsia="el-GR"/>
              </w:rPr>
              <w:fldChar w:fldCharType="end"/>
            </w:r>
            <w:r w:rsidR="00843444">
              <w:rPr>
                <w:lang w:val="el-GR" w:eastAsia="el-GR"/>
              </w:rPr>
              <w:t xml:space="preserve"> &amp; </w:t>
            </w:r>
            <w:r>
              <w:rPr>
                <w:lang w:val="el-GR" w:eastAsia="el-GR"/>
              </w:rPr>
              <w:fldChar w:fldCharType="begin"/>
            </w:r>
            <w:r w:rsidR="00843444">
              <w:rPr>
                <w:lang w:val="el-GR" w:eastAsia="el-GR"/>
              </w:rPr>
              <w:instrText xml:space="preserve"> REF _Ref122694908 \r \h </w:instrText>
            </w:r>
            <w:r>
              <w:rPr>
                <w:lang w:val="el-GR" w:eastAsia="el-GR"/>
              </w:rPr>
            </w:r>
            <w:r>
              <w:rPr>
                <w:lang w:val="el-GR" w:eastAsia="el-GR"/>
              </w:rPr>
              <w:fldChar w:fldCharType="separate"/>
            </w:r>
            <w:r w:rsidR="00DF1040">
              <w:rPr>
                <w:lang w:val="el-GR" w:eastAsia="el-GR"/>
              </w:rPr>
              <w:t>2.1</w:t>
            </w:r>
            <w:r>
              <w:rPr>
                <w:lang w:val="el-GR" w:eastAsia="el-GR"/>
              </w:rPr>
              <w:fldChar w:fldCharType="end"/>
            </w:r>
          </w:p>
        </w:tc>
      </w:tr>
      <w:tr w:rsidR="00E36548" w:rsidRPr="00E36548" w14:paraId="1350E39F" w14:textId="77777777" w:rsidTr="00F82A8D">
        <w:trPr>
          <w:trHeight w:val="315"/>
        </w:trPr>
        <w:tc>
          <w:tcPr>
            <w:tcW w:w="431" w:type="pct"/>
            <w:shd w:val="clear" w:color="auto" w:fill="FBE4D5" w:themeFill="accent2" w:themeFillTint="33"/>
            <w:vAlign w:val="center"/>
          </w:tcPr>
          <w:p w14:paraId="799E7BA1"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4FF9C20E"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3B966296" w14:textId="77777777" w:rsidR="00E36548" w:rsidRPr="00C00860" w:rsidRDefault="00E36548" w:rsidP="00C4217E">
            <w:pPr>
              <w:spacing w:before="60" w:after="60"/>
              <w:rPr>
                <w:b/>
                <w:lang w:val="el-GR" w:eastAsia="el-GR"/>
              </w:rPr>
            </w:pPr>
          </w:p>
        </w:tc>
      </w:tr>
      <w:tr w:rsidR="00E36548" w:rsidRPr="00E36548" w14:paraId="2E92C754" w14:textId="77777777" w:rsidTr="00F82A8D">
        <w:trPr>
          <w:trHeight w:val="315"/>
        </w:trPr>
        <w:tc>
          <w:tcPr>
            <w:tcW w:w="431" w:type="pct"/>
            <w:shd w:val="clear" w:color="auto" w:fill="auto"/>
            <w:vAlign w:val="center"/>
          </w:tcPr>
          <w:p w14:paraId="2138F70C"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216A4840"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05627E45" w14:textId="77777777" w:rsidR="00E36548" w:rsidRPr="00252398" w:rsidRDefault="00341F4B" w:rsidP="00C4217E">
            <w:pPr>
              <w:spacing w:before="60" w:after="60"/>
              <w:rPr>
                <w:lang w:val="el-GR" w:eastAsia="el-GR"/>
              </w:rPr>
            </w:pPr>
            <w:r>
              <w:rPr>
                <w:lang w:val="el-GR" w:eastAsia="el-GR"/>
              </w:rPr>
              <w:fldChar w:fldCharType="begin"/>
            </w:r>
            <w:r w:rsidR="00843444">
              <w:rPr>
                <w:lang w:val="el-GR" w:eastAsia="el-GR"/>
              </w:rPr>
              <w:instrText xml:space="preserve"> REF _Ref122695017 \r \h </w:instrText>
            </w:r>
            <w:r>
              <w:rPr>
                <w:lang w:val="el-GR" w:eastAsia="el-GR"/>
              </w:rPr>
            </w:r>
            <w:r>
              <w:rPr>
                <w:lang w:val="el-GR" w:eastAsia="el-GR"/>
              </w:rPr>
              <w:fldChar w:fldCharType="separate"/>
            </w:r>
            <w:r w:rsidR="00DF1040">
              <w:rPr>
                <w:lang w:val="el-GR" w:eastAsia="el-GR"/>
              </w:rPr>
              <w:t>2.2</w:t>
            </w:r>
            <w:r>
              <w:rPr>
                <w:lang w:val="el-GR" w:eastAsia="el-GR"/>
              </w:rPr>
              <w:fldChar w:fldCharType="end"/>
            </w:r>
          </w:p>
        </w:tc>
      </w:tr>
      <w:tr w:rsidR="00E36548" w:rsidRPr="00843444" w14:paraId="67B102CA" w14:textId="77777777" w:rsidTr="00F82A8D">
        <w:trPr>
          <w:trHeight w:val="315"/>
        </w:trPr>
        <w:tc>
          <w:tcPr>
            <w:tcW w:w="431" w:type="pct"/>
            <w:shd w:val="clear" w:color="auto" w:fill="FBE4D5" w:themeFill="accent2" w:themeFillTint="33"/>
            <w:vAlign w:val="center"/>
          </w:tcPr>
          <w:p w14:paraId="4FF5A613"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1DF10876"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42DE5D60" w14:textId="77777777" w:rsidR="00E36548" w:rsidRPr="00843444" w:rsidRDefault="00E36548" w:rsidP="00C4217E">
            <w:pPr>
              <w:spacing w:before="60" w:after="60"/>
              <w:rPr>
                <w:lang w:val="el-GR" w:eastAsia="el-GR"/>
              </w:rPr>
            </w:pPr>
          </w:p>
        </w:tc>
      </w:tr>
      <w:tr w:rsidR="00E36548" w:rsidRPr="00843444" w14:paraId="3905CAC9" w14:textId="77777777" w:rsidTr="00F82A8D">
        <w:trPr>
          <w:trHeight w:val="315"/>
        </w:trPr>
        <w:tc>
          <w:tcPr>
            <w:tcW w:w="431" w:type="pct"/>
            <w:shd w:val="clear" w:color="auto" w:fill="auto"/>
            <w:vAlign w:val="center"/>
            <w:hideMark/>
          </w:tcPr>
          <w:p w14:paraId="0CC4F433"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7AD902D1"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724E1844" w14:textId="77777777" w:rsidR="00E36548" w:rsidRPr="00843444" w:rsidRDefault="00493FAD" w:rsidP="00C4217E">
            <w:pPr>
              <w:spacing w:before="60" w:after="60"/>
              <w:rPr>
                <w:lang w:val="el-GR" w:eastAsia="el-GR"/>
              </w:rPr>
            </w:pPr>
            <w:r>
              <w:fldChar w:fldCharType="begin"/>
            </w:r>
            <w:r>
              <w:instrText xml:space="preserve"> REF _Ref122695066 \r \h  \* MERGEFORMAT </w:instrText>
            </w:r>
            <w:r>
              <w:fldChar w:fldCharType="separate"/>
            </w:r>
            <w:r w:rsidR="00DF1040" w:rsidRPr="00DF1040">
              <w:rPr>
                <w:lang w:val="el-GR" w:eastAsia="el-GR"/>
              </w:rPr>
              <w:t>3.1</w:t>
            </w:r>
            <w:r>
              <w:fldChar w:fldCharType="end"/>
            </w:r>
            <w:r w:rsidR="00843444" w:rsidRPr="00843444">
              <w:rPr>
                <w:lang w:val="el-GR" w:eastAsia="el-GR"/>
              </w:rPr>
              <w:t xml:space="preserve"> &amp; </w:t>
            </w:r>
            <w:r>
              <w:fldChar w:fldCharType="begin"/>
            </w:r>
            <w:r>
              <w:instrText xml:space="preserve"> REF _Ref122695067 \r \h  \* MERGEFORMAT </w:instrText>
            </w:r>
            <w:r>
              <w:fldChar w:fldCharType="separate"/>
            </w:r>
            <w:r w:rsidR="00DF1040" w:rsidRPr="00DF1040">
              <w:rPr>
                <w:lang w:val="el-GR" w:eastAsia="el-GR"/>
              </w:rPr>
              <w:t>3.2</w:t>
            </w:r>
            <w:r>
              <w:fldChar w:fldCharType="end"/>
            </w:r>
            <w:r w:rsidR="00843444" w:rsidRPr="00843444">
              <w:rPr>
                <w:lang w:val="el-GR" w:eastAsia="el-GR"/>
              </w:rPr>
              <w:t xml:space="preserve">  </w:t>
            </w:r>
          </w:p>
        </w:tc>
      </w:tr>
      <w:tr w:rsidR="00843444" w:rsidRPr="00843444" w14:paraId="7A96E9F8" w14:textId="77777777" w:rsidTr="00F82A8D">
        <w:trPr>
          <w:trHeight w:val="315"/>
        </w:trPr>
        <w:tc>
          <w:tcPr>
            <w:tcW w:w="431" w:type="pct"/>
            <w:shd w:val="clear" w:color="auto" w:fill="auto"/>
            <w:vAlign w:val="center"/>
          </w:tcPr>
          <w:p w14:paraId="2E415205"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1AF44ADB"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8E88083" w14:textId="77777777" w:rsidR="00843444" w:rsidRPr="00843444" w:rsidRDefault="00493FAD" w:rsidP="00C4217E">
            <w:pPr>
              <w:spacing w:before="60" w:after="60"/>
              <w:rPr>
                <w:lang w:val="el-GR" w:eastAsia="el-GR"/>
              </w:rPr>
            </w:pPr>
            <w:r>
              <w:fldChar w:fldCharType="begin"/>
            </w:r>
            <w:r>
              <w:instrText xml:space="preserve"> REF _Ref122695074 \r \h  \* MERGEFORMAT </w:instrText>
            </w:r>
            <w:r>
              <w:fldChar w:fldCharType="separate"/>
            </w:r>
            <w:r w:rsidR="00DF1040" w:rsidRPr="00DF1040">
              <w:rPr>
                <w:lang w:val="el-GR" w:eastAsia="el-GR"/>
              </w:rPr>
              <w:t>3.3</w:t>
            </w:r>
            <w:r>
              <w:fldChar w:fldCharType="end"/>
            </w:r>
          </w:p>
        </w:tc>
      </w:tr>
      <w:tr w:rsidR="00E36548" w:rsidRPr="00E36548" w14:paraId="4F633A6B" w14:textId="77777777" w:rsidTr="00F82A8D">
        <w:trPr>
          <w:trHeight w:val="525"/>
        </w:trPr>
        <w:tc>
          <w:tcPr>
            <w:tcW w:w="431" w:type="pct"/>
            <w:shd w:val="clear" w:color="auto" w:fill="auto"/>
            <w:vAlign w:val="center"/>
            <w:hideMark/>
          </w:tcPr>
          <w:p w14:paraId="0A9ABAC5"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6CFBCBCA"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12C5F561" w14:textId="77777777" w:rsidR="00E36548" w:rsidRPr="00252398" w:rsidRDefault="00493FAD" w:rsidP="00C4217E">
            <w:pPr>
              <w:spacing w:before="60" w:after="60"/>
              <w:rPr>
                <w:lang w:val="el-GR" w:eastAsia="el-GR"/>
              </w:rPr>
            </w:pPr>
            <w:r>
              <w:fldChar w:fldCharType="begin"/>
            </w:r>
            <w:r>
              <w:instrText xml:space="preserve"> REF _Ref122695077 \r \h  \* MERGEFORMAT </w:instrText>
            </w:r>
            <w:r>
              <w:fldChar w:fldCharType="separate"/>
            </w:r>
            <w:r w:rsidR="00DF1040" w:rsidRPr="00DF1040">
              <w:rPr>
                <w:lang w:val="el-GR" w:eastAsia="el-GR"/>
              </w:rPr>
              <w:t>3.4</w:t>
            </w:r>
            <w:r>
              <w:fldChar w:fldCharType="end"/>
            </w:r>
          </w:p>
        </w:tc>
      </w:tr>
      <w:tr w:rsidR="00E36548" w:rsidRPr="00E36548" w14:paraId="74E94DDD"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CC4ECD8"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9BEE95F"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0B9F41" w14:textId="77777777" w:rsidR="00E36548" w:rsidRPr="00C00860" w:rsidRDefault="00341F4B"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DF1040" w:rsidRPr="00603221">
              <w:rPr>
                <w:lang w:val="el-GR"/>
              </w:rPr>
              <w:t>ΠΑΡΑΡΤΗΜΑ ΙΙ – Πίνακες Συμμόρφωσης</w:t>
            </w:r>
            <w:r>
              <w:rPr>
                <w:b/>
                <w:lang w:val="el-GR" w:eastAsia="el-GR"/>
              </w:rPr>
              <w:fldChar w:fldCharType="end"/>
            </w:r>
          </w:p>
        </w:tc>
      </w:tr>
      <w:tr w:rsidR="00E36548" w:rsidRPr="003F770C" w14:paraId="6A269A8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55CFB8A"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B2AB878"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40F3BD8B"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1BB5130" w14:textId="77777777" w:rsidR="00E36548" w:rsidRPr="00252398" w:rsidRDefault="00341F4B"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DF1040" w:rsidRPr="00603221">
              <w:rPr>
                <w:lang w:val="el-GR"/>
              </w:rPr>
              <w:t xml:space="preserve">ΠΑΡΑΡΤΗΜΑ </w:t>
            </w:r>
            <w:r w:rsidR="00DF1040" w:rsidRPr="00603221">
              <w:t>VI</w:t>
            </w:r>
            <w:r w:rsidR="00DF1040" w:rsidRPr="00603221">
              <w:rPr>
                <w:lang w:val="el-GR"/>
              </w:rPr>
              <w:t xml:space="preserve"> – Υπόδειγμα Οικονομικής Προσφοράς</w:t>
            </w:r>
            <w:r>
              <w:rPr>
                <w:b/>
                <w:lang w:val="el-GR" w:eastAsia="el-GR"/>
              </w:rPr>
              <w:fldChar w:fldCharType="end"/>
            </w:r>
          </w:p>
        </w:tc>
      </w:tr>
    </w:tbl>
    <w:p w14:paraId="6602B25C" w14:textId="77777777" w:rsidR="00E36548" w:rsidRDefault="00E36548" w:rsidP="00C93CF5">
      <w:pPr>
        <w:autoSpaceDE w:val="0"/>
        <w:autoSpaceDN w:val="0"/>
        <w:adjustRightInd w:val="0"/>
        <w:spacing w:after="0" w:line="276" w:lineRule="auto"/>
        <w:rPr>
          <w:bCs/>
          <w:i/>
          <w:iCs/>
          <w:color w:val="5B9BD5"/>
          <w:lang w:val="el-GR"/>
        </w:rPr>
      </w:pPr>
    </w:p>
    <w:p w14:paraId="10816FA8" w14:textId="77777777" w:rsidR="00E36548" w:rsidRPr="00603221" w:rsidRDefault="00E36548" w:rsidP="00C93CF5">
      <w:pPr>
        <w:autoSpaceDE w:val="0"/>
        <w:autoSpaceDN w:val="0"/>
        <w:adjustRightInd w:val="0"/>
        <w:spacing w:after="0" w:line="276" w:lineRule="auto"/>
        <w:rPr>
          <w:lang w:val="el-GR"/>
        </w:rPr>
      </w:pPr>
    </w:p>
    <w:p w14:paraId="50A539A7" w14:textId="77777777" w:rsidR="00C93CF5" w:rsidRPr="00603221" w:rsidRDefault="00C93CF5" w:rsidP="00C93CF5">
      <w:pPr>
        <w:rPr>
          <w:lang w:val="el-GR"/>
        </w:rPr>
      </w:pPr>
    </w:p>
    <w:p w14:paraId="6DA1894B"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691CE2FA" w14:textId="77777777" w:rsidR="008338F0" w:rsidRPr="00603221" w:rsidRDefault="008338F0">
      <w:pPr>
        <w:rPr>
          <w:lang w:val="el-GR"/>
        </w:rPr>
      </w:pPr>
    </w:p>
    <w:p w14:paraId="143C7DD8" w14:textId="77777777" w:rsidR="008338F0" w:rsidRPr="00603221" w:rsidRDefault="003355E7" w:rsidP="00F82A8D">
      <w:pPr>
        <w:pStyle w:val="2"/>
        <w:numPr>
          <w:ilvl w:val="0"/>
          <w:numId w:val="0"/>
        </w:numPr>
        <w:ind w:left="576" w:hanging="576"/>
        <w:rPr>
          <w:rFonts w:cs="Tahoma"/>
          <w:lang w:val="el-GR"/>
        </w:rPr>
      </w:pPr>
      <w:bookmarkStart w:id="489" w:name="_Ref510087099"/>
      <w:bookmarkStart w:id="490" w:name="_Ref40980023"/>
      <w:bookmarkStart w:id="491" w:name="_Ref40980058"/>
      <w:bookmarkStart w:id="492" w:name="_Ref40980548"/>
      <w:bookmarkStart w:id="493" w:name="_Ref55324421"/>
      <w:bookmarkStart w:id="494" w:name="_Toc97194378"/>
      <w:bookmarkStart w:id="495" w:name="_Toc97194482"/>
      <w:bookmarkStart w:id="496" w:name="_Toc124333545"/>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89"/>
      <w:bookmarkEnd w:id="490"/>
      <w:bookmarkEnd w:id="491"/>
      <w:bookmarkEnd w:id="492"/>
      <w:bookmarkEnd w:id="493"/>
      <w:bookmarkEnd w:id="494"/>
      <w:bookmarkEnd w:id="495"/>
      <w:bookmarkEnd w:id="496"/>
      <w:r w:rsidR="00E1337D" w:rsidRPr="00603221">
        <w:rPr>
          <w:rFonts w:cs="Tahoma"/>
          <w:lang w:val="el-GR"/>
        </w:rPr>
        <w:t xml:space="preserve"> </w:t>
      </w:r>
    </w:p>
    <w:p w14:paraId="6FB485F5" w14:textId="77777777" w:rsidR="008338F0" w:rsidRPr="00603221" w:rsidRDefault="008338F0">
      <w:pPr>
        <w:pStyle w:val="normalwithoutspacing"/>
        <w:rPr>
          <w:i/>
          <w:color w:val="5B9BD5"/>
        </w:rPr>
      </w:pPr>
    </w:p>
    <w:p w14:paraId="7B83F492" w14:textId="77777777" w:rsidR="00623457" w:rsidRPr="00C4217E" w:rsidRDefault="00623457">
      <w:pPr>
        <w:pStyle w:val="3"/>
        <w:numPr>
          <w:ilvl w:val="2"/>
          <w:numId w:val="16"/>
        </w:numPr>
        <w:ind w:left="1134" w:hanging="414"/>
        <w:rPr>
          <w:rFonts w:cs="Tahoma"/>
          <w:lang w:val="el-GR"/>
        </w:rPr>
      </w:pPr>
      <w:bookmarkStart w:id="497" w:name="_Toc46178225"/>
      <w:bookmarkStart w:id="498" w:name="_Toc46178713"/>
      <w:bookmarkStart w:id="499" w:name="_Toc46179200"/>
      <w:bookmarkStart w:id="500" w:name="_Toc63254467"/>
      <w:bookmarkStart w:id="501" w:name="_Ref104352824"/>
      <w:bookmarkStart w:id="502" w:name="_Ref104352827"/>
      <w:bookmarkStart w:id="503" w:name="_Ref104352962"/>
      <w:bookmarkStart w:id="504" w:name="_Toc240445882"/>
      <w:bookmarkStart w:id="505" w:name="_Toc366852703"/>
      <w:bookmarkStart w:id="506" w:name="_Toc10632754"/>
      <w:bookmarkStart w:id="507" w:name="_Toc42167521"/>
      <w:bookmarkStart w:id="508" w:name="_Ref52978018"/>
      <w:bookmarkStart w:id="509" w:name="_Toc53671374"/>
      <w:bookmarkStart w:id="510" w:name="_Toc97194384"/>
      <w:bookmarkStart w:id="511" w:name="_Toc97194488"/>
      <w:bookmarkStart w:id="512" w:name="_Toc124333546"/>
      <w:bookmarkEnd w:id="497"/>
      <w:bookmarkEnd w:id="498"/>
      <w:bookmarkEnd w:id="499"/>
      <w:r w:rsidRPr="00C4217E">
        <w:rPr>
          <w:rFonts w:cs="Tahoma"/>
          <w:lang w:val="el-GR"/>
        </w:rPr>
        <w:t>Συγκεντρωτικός Πίνακας Οικονομικής Προσφοράς</w:t>
      </w:r>
      <w:bookmarkEnd w:id="500"/>
      <w:r w:rsidRPr="00C4217E">
        <w:rPr>
          <w:rFonts w:cs="Tahoma"/>
          <w:lang w:val="el-GR"/>
        </w:rPr>
        <w:t xml:space="preserve"> Έργου</w:t>
      </w:r>
      <w:bookmarkEnd w:id="501"/>
      <w:bookmarkEnd w:id="502"/>
      <w:bookmarkEnd w:id="503"/>
      <w:bookmarkEnd w:id="504"/>
      <w:bookmarkEnd w:id="505"/>
      <w:bookmarkEnd w:id="506"/>
      <w:bookmarkEnd w:id="507"/>
      <w:bookmarkEnd w:id="508"/>
      <w:bookmarkEnd w:id="509"/>
      <w:bookmarkEnd w:id="510"/>
      <w:bookmarkEnd w:id="511"/>
      <w:bookmarkEnd w:id="5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3189"/>
        <w:gridCol w:w="1230"/>
        <w:gridCol w:w="1230"/>
        <w:gridCol w:w="1230"/>
        <w:gridCol w:w="1234"/>
        <w:gridCol w:w="1230"/>
      </w:tblGrid>
      <w:tr w:rsidR="00842CDC" w:rsidRPr="00B07C02" w14:paraId="3A670EAE" w14:textId="77777777" w:rsidTr="00842CDC">
        <w:trPr>
          <w:cantSplit/>
          <w:trHeight w:val="1049"/>
        </w:trPr>
        <w:tc>
          <w:tcPr>
            <w:tcW w:w="260" w:type="pct"/>
            <w:shd w:val="pct15" w:color="auto" w:fill="FFFFFF"/>
            <w:vAlign w:val="center"/>
          </w:tcPr>
          <w:p w14:paraId="104A8CE3"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170BA015"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34090146" w14:textId="77777777" w:rsidR="00842CDC" w:rsidRDefault="00842CDC" w:rsidP="00C4217E">
            <w:pPr>
              <w:keepNext/>
              <w:keepLines/>
              <w:spacing w:before="60" w:after="60"/>
              <w:jc w:val="center"/>
              <w:rPr>
                <w:sz w:val="18"/>
                <w:szCs w:val="18"/>
                <w:lang w:val="el-GR"/>
              </w:rPr>
            </w:pPr>
          </w:p>
          <w:p w14:paraId="5882A462"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26E92828" w14:textId="77777777" w:rsidR="00842CDC" w:rsidRDefault="00842CDC" w:rsidP="00C4217E">
            <w:pPr>
              <w:keepNext/>
              <w:keepLines/>
              <w:spacing w:before="60" w:after="60"/>
              <w:jc w:val="center"/>
              <w:rPr>
                <w:sz w:val="18"/>
                <w:szCs w:val="18"/>
                <w:lang w:val="el-GR"/>
              </w:rPr>
            </w:pPr>
          </w:p>
          <w:p w14:paraId="59B6573A"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433D3DF6"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F7EE3CE"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61F61CB7"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9B8923D"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78CF0E5D"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896B2E" w14:paraId="22FFCE03" w14:textId="77777777" w:rsidTr="00842CDC">
        <w:trPr>
          <w:trHeight w:val="284"/>
        </w:trPr>
        <w:tc>
          <w:tcPr>
            <w:tcW w:w="260" w:type="pct"/>
            <w:vAlign w:val="center"/>
          </w:tcPr>
          <w:p w14:paraId="1EAAFDA8"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20D1E4B5" w14:textId="77777777" w:rsidR="00842CDC" w:rsidRPr="00840707" w:rsidRDefault="0084574E" w:rsidP="0084574E">
            <w:pPr>
              <w:keepNext/>
              <w:keepLines/>
              <w:spacing w:before="60" w:after="60"/>
              <w:rPr>
                <w:sz w:val="18"/>
                <w:szCs w:val="18"/>
                <w:lang w:val="el-GR"/>
              </w:rPr>
            </w:pPr>
            <w:r w:rsidRPr="0084574E">
              <w:rPr>
                <w:sz w:val="18"/>
                <w:szCs w:val="18"/>
                <w:lang w:val="el-GR"/>
              </w:rPr>
              <w:t>Υπεύθυνος Έργου</w:t>
            </w:r>
          </w:p>
        </w:tc>
        <w:tc>
          <w:tcPr>
            <w:tcW w:w="624" w:type="pct"/>
          </w:tcPr>
          <w:p w14:paraId="2F3FC2F4" w14:textId="77777777" w:rsidR="00842CDC" w:rsidRPr="00840707" w:rsidRDefault="00842CDC" w:rsidP="00842CDC">
            <w:pPr>
              <w:keepNext/>
              <w:keepLines/>
              <w:spacing w:before="60" w:after="60"/>
              <w:rPr>
                <w:sz w:val="18"/>
                <w:szCs w:val="18"/>
                <w:lang w:val="el-GR"/>
              </w:rPr>
            </w:pPr>
          </w:p>
        </w:tc>
        <w:tc>
          <w:tcPr>
            <w:tcW w:w="624" w:type="pct"/>
          </w:tcPr>
          <w:p w14:paraId="3C26E441" w14:textId="77777777" w:rsidR="00842CDC" w:rsidRPr="00840707" w:rsidRDefault="00842CDC" w:rsidP="00842CDC">
            <w:pPr>
              <w:keepNext/>
              <w:keepLines/>
              <w:spacing w:before="60" w:after="60"/>
              <w:rPr>
                <w:sz w:val="18"/>
                <w:szCs w:val="18"/>
                <w:lang w:val="el-GR"/>
              </w:rPr>
            </w:pPr>
          </w:p>
        </w:tc>
        <w:tc>
          <w:tcPr>
            <w:tcW w:w="624" w:type="pct"/>
            <w:vAlign w:val="center"/>
          </w:tcPr>
          <w:p w14:paraId="3B0F74BE" w14:textId="77777777" w:rsidR="00842CDC" w:rsidRPr="00840707" w:rsidRDefault="00842CDC" w:rsidP="00842CDC">
            <w:pPr>
              <w:keepNext/>
              <w:keepLines/>
              <w:spacing w:before="60" w:after="60"/>
              <w:rPr>
                <w:sz w:val="18"/>
                <w:szCs w:val="18"/>
                <w:lang w:val="el-GR"/>
              </w:rPr>
            </w:pPr>
          </w:p>
        </w:tc>
        <w:tc>
          <w:tcPr>
            <w:tcW w:w="626" w:type="pct"/>
            <w:vAlign w:val="center"/>
          </w:tcPr>
          <w:p w14:paraId="5AFE82C6" w14:textId="77777777" w:rsidR="00842CDC" w:rsidRPr="00840707" w:rsidRDefault="00842CDC" w:rsidP="00842CDC">
            <w:pPr>
              <w:keepNext/>
              <w:keepLines/>
              <w:spacing w:before="60" w:after="60"/>
              <w:rPr>
                <w:sz w:val="18"/>
                <w:szCs w:val="18"/>
                <w:lang w:val="el-GR"/>
              </w:rPr>
            </w:pPr>
          </w:p>
        </w:tc>
        <w:tc>
          <w:tcPr>
            <w:tcW w:w="624" w:type="pct"/>
            <w:vAlign w:val="center"/>
          </w:tcPr>
          <w:p w14:paraId="70EBD964" w14:textId="77777777" w:rsidR="00842CDC" w:rsidRPr="00840707" w:rsidRDefault="00842CDC" w:rsidP="00842CDC">
            <w:pPr>
              <w:keepNext/>
              <w:keepLines/>
              <w:spacing w:before="60" w:after="60"/>
              <w:rPr>
                <w:sz w:val="18"/>
                <w:szCs w:val="18"/>
                <w:lang w:val="el-GR"/>
              </w:rPr>
            </w:pPr>
          </w:p>
        </w:tc>
      </w:tr>
      <w:tr w:rsidR="00907FAD" w:rsidRPr="00896B2E" w14:paraId="2792F1D5" w14:textId="77777777" w:rsidTr="00842CDC">
        <w:trPr>
          <w:trHeight w:val="284"/>
        </w:trPr>
        <w:tc>
          <w:tcPr>
            <w:tcW w:w="260" w:type="pct"/>
            <w:vAlign w:val="center"/>
          </w:tcPr>
          <w:p w14:paraId="4A8F0628"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6BEC07CB" w14:textId="77777777" w:rsidR="00907FAD" w:rsidRPr="003E609D" w:rsidRDefault="0084574E" w:rsidP="0084574E">
            <w:pPr>
              <w:keepNext/>
              <w:keepLines/>
              <w:spacing w:before="60" w:after="60"/>
              <w:rPr>
                <w:sz w:val="18"/>
                <w:szCs w:val="18"/>
                <w:lang w:val="el-GR"/>
              </w:rPr>
            </w:pPr>
            <w:r w:rsidRPr="0084574E">
              <w:rPr>
                <w:sz w:val="18"/>
                <w:szCs w:val="18"/>
                <w:lang w:val="el-GR"/>
              </w:rPr>
              <w:t>Επιχειρησιακοί Σύμβουλοι</w:t>
            </w:r>
          </w:p>
        </w:tc>
        <w:tc>
          <w:tcPr>
            <w:tcW w:w="624" w:type="pct"/>
          </w:tcPr>
          <w:p w14:paraId="58F3D9BA" w14:textId="77777777" w:rsidR="00907FAD" w:rsidRPr="00840707" w:rsidRDefault="00907FAD" w:rsidP="00842CDC">
            <w:pPr>
              <w:keepNext/>
              <w:keepLines/>
              <w:spacing w:before="60" w:after="60"/>
              <w:rPr>
                <w:sz w:val="18"/>
                <w:szCs w:val="18"/>
                <w:lang w:val="el-GR"/>
              </w:rPr>
            </w:pPr>
          </w:p>
        </w:tc>
        <w:tc>
          <w:tcPr>
            <w:tcW w:w="624" w:type="pct"/>
          </w:tcPr>
          <w:p w14:paraId="1DF48C77" w14:textId="77777777" w:rsidR="00907FAD" w:rsidRPr="00840707" w:rsidRDefault="00907FAD" w:rsidP="00842CDC">
            <w:pPr>
              <w:keepNext/>
              <w:keepLines/>
              <w:spacing w:before="60" w:after="60"/>
              <w:rPr>
                <w:sz w:val="18"/>
                <w:szCs w:val="18"/>
                <w:lang w:val="el-GR"/>
              </w:rPr>
            </w:pPr>
          </w:p>
        </w:tc>
        <w:tc>
          <w:tcPr>
            <w:tcW w:w="624" w:type="pct"/>
            <w:vAlign w:val="center"/>
          </w:tcPr>
          <w:p w14:paraId="49BD672E" w14:textId="77777777" w:rsidR="00907FAD" w:rsidRPr="00840707" w:rsidRDefault="00907FAD" w:rsidP="00842CDC">
            <w:pPr>
              <w:keepNext/>
              <w:keepLines/>
              <w:spacing w:before="60" w:after="60"/>
              <w:rPr>
                <w:sz w:val="18"/>
                <w:szCs w:val="18"/>
                <w:lang w:val="el-GR"/>
              </w:rPr>
            </w:pPr>
          </w:p>
        </w:tc>
        <w:tc>
          <w:tcPr>
            <w:tcW w:w="626" w:type="pct"/>
            <w:vAlign w:val="center"/>
          </w:tcPr>
          <w:p w14:paraId="022C2129" w14:textId="77777777" w:rsidR="00907FAD" w:rsidRPr="00840707" w:rsidRDefault="00907FAD" w:rsidP="00842CDC">
            <w:pPr>
              <w:keepNext/>
              <w:keepLines/>
              <w:spacing w:before="60" w:after="60"/>
              <w:rPr>
                <w:sz w:val="18"/>
                <w:szCs w:val="18"/>
                <w:lang w:val="el-GR"/>
              </w:rPr>
            </w:pPr>
          </w:p>
        </w:tc>
        <w:tc>
          <w:tcPr>
            <w:tcW w:w="624" w:type="pct"/>
            <w:vAlign w:val="center"/>
          </w:tcPr>
          <w:p w14:paraId="7200E660" w14:textId="77777777" w:rsidR="00907FAD" w:rsidRPr="00840707" w:rsidRDefault="00907FAD" w:rsidP="00842CDC">
            <w:pPr>
              <w:keepNext/>
              <w:keepLines/>
              <w:spacing w:before="60" w:after="60"/>
              <w:rPr>
                <w:sz w:val="18"/>
                <w:szCs w:val="18"/>
                <w:lang w:val="el-GR"/>
              </w:rPr>
            </w:pPr>
          </w:p>
        </w:tc>
      </w:tr>
      <w:tr w:rsidR="00842CDC" w:rsidRPr="00C4217E" w14:paraId="0A2BC2F3" w14:textId="77777777" w:rsidTr="00842CDC">
        <w:trPr>
          <w:trHeight w:val="284"/>
        </w:trPr>
        <w:tc>
          <w:tcPr>
            <w:tcW w:w="260" w:type="pct"/>
            <w:shd w:val="clear" w:color="auto" w:fill="A0A0A0"/>
            <w:vAlign w:val="center"/>
          </w:tcPr>
          <w:p w14:paraId="4B5433A6"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784E34C7"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6B4BAF73"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5196C40A"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FEB97D0"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2C2BDAC9"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29750ACA" w14:textId="77777777" w:rsidR="00842CDC" w:rsidRPr="00840707" w:rsidRDefault="00842CDC" w:rsidP="00C4217E">
            <w:pPr>
              <w:keepNext/>
              <w:keepLines/>
              <w:spacing w:before="60" w:after="60"/>
              <w:rPr>
                <w:sz w:val="18"/>
                <w:szCs w:val="18"/>
                <w:lang w:val="el-GR"/>
              </w:rPr>
            </w:pPr>
          </w:p>
        </w:tc>
      </w:tr>
    </w:tbl>
    <w:p w14:paraId="4BE29667" w14:textId="77777777" w:rsidR="00623457" w:rsidRPr="00840707" w:rsidRDefault="00623457" w:rsidP="00623457">
      <w:pPr>
        <w:rPr>
          <w:b/>
        </w:rPr>
      </w:pPr>
      <w:bookmarkStart w:id="513" w:name="_Ref104352863"/>
      <w:bookmarkStart w:id="514" w:name="_Ref104352865"/>
      <w:bookmarkStart w:id="515" w:name="_Ref104352990"/>
      <w:bookmarkStart w:id="516" w:name="_Toc240445883"/>
      <w:bookmarkStart w:id="517" w:name="_Toc366852704"/>
      <w:bookmarkStart w:id="518" w:name="_Toc10632755"/>
      <w:bookmarkStart w:id="519" w:name="_Toc42167522"/>
    </w:p>
    <w:bookmarkEnd w:id="513"/>
    <w:bookmarkEnd w:id="514"/>
    <w:bookmarkEnd w:id="515"/>
    <w:bookmarkEnd w:id="516"/>
    <w:bookmarkEnd w:id="517"/>
    <w:bookmarkEnd w:id="518"/>
    <w:bookmarkEnd w:id="519"/>
    <w:p w14:paraId="4EB0DB1D" w14:textId="77777777" w:rsidR="00623457" w:rsidRDefault="00623457" w:rsidP="00623457">
      <w:pPr>
        <w:rPr>
          <w:lang w:val="el-GR"/>
        </w:rPr>
      </w:pPr>
    </w:p>
    <w:p w14:paraId="71D2BE60" w14:textId="77777777" w:rsidR="0021584B" w:rsidRPr="00603221" w:rsidRDefault="0021584B" w:rsidP="00623457">
      <w:pPr>
        <w:rPr>
          <w:lang w:val="el-GR"/>
        </w:rPr>
        <w:sectPr w:rsidR="0021584B" w:rsidRPr="00603221" w:rsidSect="00DF02B0">
          <w:headerReference w:type="first" r:id="rId35"/>
          <w:pgSz w:w="11906" w:h="16838"/>
          <w:pgMar w:top="1134" w:right="1134" w:bottom="1134" w:left="1134" w:header="720" w:footer="709" w:gutter="0"/>
          <w:cols w:space="720"/>
          <w:titlePg/>
          <w:docGrid w:linePitch="360"/>
        </w:sectPr>
      </w:pPr>
    </w:p>
    <w:p w14:paraId="3CDE56B8"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0" w:name="_Ref494118533"/>
      <w:bookmarkStart w:id="521" w:name="_Ref40984039"/>
      <w:bookmarkStart w:id="522" w:name="_Toc97194386"/>
      <w:bookmarkStart w:id="523" w:name="_Toc97194490"/>
      <w:bookmarkStart w:id="524" w:name="_Toc124333547"/>
      <w:bookmarkStart w:id="525"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0"/>
      <w:bookmarkEnd w:id="521"/>
      <w:bookmarkEnd w:id="522"/>
      <w:bookmarkEnd w:id="523"/>
      <w:bookmarkEnd w:id="524"/>
      <w:r w:rsidR="00E1337D" w:rsidRPr="00603221">
        <w:rPr>
          <w:rFonts w:cs="Tahoma"/>
          <w:lang w:val="el-GR"/>
        </w:rPr>
        <w:t xml:space="preserve"> </w:t>
      </w:r>
    </w:p>
    <w:p w14:paraId="38B1B5C6" w14:textId="77777777" w:rsidR="00CD4F51" w:rsidRPr="00842CDC" w:rsidRDefault="00CD4F51" w:rsidP="00CD4F51">
      <w:pPr>
        <w:rPr>
          <w:rFonts w:eastAsia="SimSun"/>
          <w:lang w:val="el-GR" w:eastAsia="el-GR" w:bidi="he-IL"/>
        </w:rPr>
      </w:pPr>
    </w:p>
    <w:p w14:paraId="14973A1C"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089CFB19" w14:textId="77777777" w:rsidR="00CD4F51" w:rsidRPr="00842CDC" w:rsidRDefault="00CD4F51" w:rsidP="00CD4F51">
      <w:pPr>
        <w:rPr>
          <w:lang w:val="el-GR"/>
        </w:rPr>
      </w:pPr>
    </w:p>
    <w:p w14:paraId="0959A708"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F69932E"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20402B2C"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8C4FA32"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7BF2762"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5"/>
    <w:p w14:paraId="1B569E90" w14:textId="77777777" w:rsidR="008338F0" w:rsidRPr="00603221" w:rsidRDefault="008338F0">
      <w:pPr>
        <w:rPr>
          <w:lang w:val="el-GR"/>
        </w:rPr>
      </w:pPr>
    </w:p>
    <w:p w14:paraId="650DCA7C" w14:textId="77777777" w:rsidR="00CD4F51" w:rsidRDefault="00CD4F51">
      <w:pPr>
        <w:suppressAutoHyphens w:val="0"/>
        <w:spacing w:after="0"/>
        <w:jc w:val="left"/>
        <w:rPr>
          <w:b/>
          <w:color w:val="002060"/>
          <w:lang w:val="el-GR"/>
        </w:rPr>
      </w:pPr>
      <w:bookmarkStart w:id="526" w:name="_Ref496623895"/>
      <w:bookmarkStart w:id="527" w:name="_Ref496624676"/>
      <w:bookmarkStart w:id="528" w:name="_Ref496625135"/>
      <w:bookmarkStart w:id="529" w:name="_Toc97194387"/>
      <w:bookmarkStart w:id="530" w:name="_Toc97194491"/>
      <w:r>
        <w:rPr>
          <w:lang w:val="el-GR"/>
        </w:rPr>
        <w:br w:type="page"/>
      </w:r>
    </w:p>
    <w:p w14:paraId="5D1DDE85" w14:textId="77777777" w:rsidR="008338F0" w:rsidRPr="003329FF" w:rsidRDefault="003355E7" w:rsidP="003329FF">
      <w:pPr>
        <w:pStyle w:val="2"/>
        <w:numPr>
          <w:ilvl w:val="0"/>
          <w:numId w:val="0"/>
        </w:numPr>
        <w:ind w:left="576" w:hanging="576"/>
        <w:rPr>
          <w:rFonts w:cs="Tahoma"/>
          <w:lang w:val="el-GR"/>
        </w:rPr>
      </w:pPr>
      <w:bookmarkStart w:id="531" w:name="_Toc124333548"/>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26"/>
      <w:bookmarkEnd w:id="527"/>
      <w:bookmarkEnd w:id="528"/>
      <w:bookmarkEnd w:id="529"/>
      <w:bookmarkEnd w:id="530"/>
      <w:bookmarkEnd w:id="531"/>
      <w:r w:rsidRPr="003329FF">
        <w:rPr>
          <w:rFonts w:cs="Tahoma"/>
          <w:lang w:val="el-GR"/>
        </w:rPr>
        <w:t xml:space="preserve"> </w:t>
      </w:r>
    </w:p>
    <w:p w14:paraId="5DEE8E99" w14:textId="77777777" w:rsidR="009B6AAD" w:rsidRPr="00603221" w:rsidRDefault="009B6AAD">
      <w:pPr>
        <w:pStyle w:val="3"/>
        <w:numPr>
          <w:ilvl w:val="0"/>
          <w:numId w:val="8"/>
        </w:numPr>
        <w:rPr>
          <w:rFonts w:cs="Tahoma"/>
          <w:szCs w:val="22"/>
          <w:u w:val="single"/>
          <w:lang w:val="el-GR"/>
        </w:rPr>
      </w:pPr>
      <w:bookmarkStart w:id="532" w:name="_Toc43634808"/>
      <w:bookmarkStart w:id="533" w:name="_Toc44821188"/>
      <w:bookmarkStart w:id="534" w:name="_Toc48552980"/>
      <w:bookmarkStart w:id="535" w:name="_Toc49073807"/>
      <w:bookmarkStart w:id="536" w:name="_Toc62559079"/>
      <w:bookmarkStart w:id="537" w:name="_Toc487799701"/>
      <w:bookmarkStart w:id="538" w:name="_Toc97194388"/>
      <w:bookmarkStart w:id="539" w:name="_Toc97194492"/>
      <w:bookmarkStart w:id="540" w:name="_Toc124333549"/>
      <w:r w:rsidRPr="00603221">
        <w:rPr>
          <w:rFonts w:cs="Tahoma"/>
          <w:szCs w:val="22"/>
          <w:u w:val="single"/>
          <w:lang w:val="el-GR"/>
        </w:rPr>
        <w:t>Εγγυητική Επιστολή Συμμετοχής</w:t>
      </w:r>
      <w:bookmarkEnd w:id="532"/>
      <w:bookmarkEnd w:id="533"/>
      <w:bookmarkEnd w:id="534"/>
      <w:bookmarkEnd w:id="535"/>
      <w:bookmarkEnd w:id="536"/>
      <w:bookmarkEnd w:id="537"/>
      <w:bookmarkEnd w:id="538"/>
      <w:bookmarkEnd w:id="539"/>
      <w:bookmarkEnd w:id="540"/>
    </w:p>
    <w:p w14:paraId="23E16E35" w14:textId="77777777" w:rsidR="007A7DCA" w:rsidRPr="00603221" w:rsidRDefault="007A7DCA" w:rsidP="009B6AAD">
      <w:pPr>
        <w:rPr>
          <w:lang w:val="el-GR" w:eastAsia="el-GR"/>
        </w:rPr>
      </w:pPr>
    </w:p>
    <w:p w14:paraId="1A4DACF1"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30F04A2E" w14:textId="77777777" w:rsidR="009B6AAD" w:rsidRPr="00603221" w:rsidRDefault="009B6AAD" w:rsidP="009B6AAD">
      <w:pPr>
        <w:jc w:val="right"/>
        <w:rPr>
          <w:lang w:val="el-GR" w:eastAsia="el-GR"/>
        </w:rPr>
      </w:pPr>
      <w:r w:rsidRPr="00603221">
        <w:rPr>
          <w:lang w:val="el-GR" w:eastAsia="el-GR"/>
        </w:rPr>
        <w:t>Ημερομηνία έκδοσης...........................</w:t>
      </w:r>
    </w:p>
    <w:p w14:paraId="0D5A9C22"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68247A86"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5A7D4D08"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14010A65"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6F87A0B"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56EB810"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0397FCE8"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8CE0182"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121CBF08"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3D95179"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317784E"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666F3129"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52BDD03A"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6EA3535"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720820EC"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3CE3E270"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0D72C153" w14:textId="77777777" w:rsidR="009B6AAD" w:rsidRPr="00603221" w:rsidRDefault="009B6AAD" w:rsidP="009B6AAD">
      <w:pPr>
        <w:rPr>
          <w:lang w:val="el-GR" w:eastAsia="el-GR"/>
        </w:rPr>
      </w:pPr>
      <w:r w:rsidRPr="00170CCF">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1" w:name="_Hlk67671899"/>
      <w:r w:rsidRPr="00170CCF">
        <w:rPr>
          <w:lang w:val="el-GR" w:eastAsia="el-GR"/>
        </w:rPr>
        <w:t xml:space="preserve">σύμφωνα με την παρ. </w:t>
      </w:r>
      <w:r w:rsidR="00493FAD" w:rsidRPr="00170CCF">
        <w:fldChar w:fldCharType="begin"/>
      </w:r>
      <w:r w:rsidR="00493FAD" w:rsidRPr="00170CCF">
        <w:rPr>
          <w:lang w:val="el-GR"/>
        </w:rPr>
        <w:instrText xml:space="preserve"> </w:instrText>
      </w:r>
      <w:r w:rsidR="00493FAD" w:rsidRPr="00170CCF">
        <w:instrText>REF</w:instrText>
      </w:r>
      <w:r w:rsidR="00493FAD" w:rsidRPr="00170CCF">
        <w:rPr>
          <w:lang w:val="el-GR"/>
        </w:rPr>
        <w:instrText xml:space="preserve"> _</w:instrText>
      </w:r>
      <w:r w:rsidR="00493FAD" w:rsidRPr="00170CCF">
        <w:instrText>Ref</w:instrText>
      </w:r>
      <w:r w:rsidR="00493FAD" w:rsidRPr="00170CCF">
        <w:rPr>
          <w:lang w:val="el-GR"/>
        </w:rPr>
        <w:instrText>496542081 \</w:instrText>
      </w:r>
      <w:r w:rsidR="00493FAD" w:rsidRPr="00170CCF">
        <w:instrText>r</w:instrText>
      </w:r>
      <w:r w:rsidR="00493FAD" w:rsidRPr="00170CCF">
        <w:rPr>
          <w:lang w:val="el-GR"/>
        </w:rPr>
        <w:instrText xml:space="preserve"> \</w:instrText>
      </w:r>
      <w:r w:rsidR="00493FAD" w:rsidRPr="00170CCF">
        <w:instrText>h</w:instrText>
      </w:r>
      <w:r w:rsidR="00493FAD" w:rsidRPr="00170CCF">
        <w:rPr>
          <w:lang w:val="el-GR"/>
        </w:rPr>
        <w:instrText xml:space="preserve">  \* </w:instrText>
      </w:r>
      <w:r w:rsidR="00493FAD" w:rsidRPr="00170CCF">
        <w:instrText>MERGEFORMAT</w:instrText>
      </w:r>
      <w:r w:rsidR="00493FAD" w:rsidRPr="00170CCF">
        <w:rPr>
          <w:lang w:val="el-GR"/>
        </w:rPr>
        <w:instrText xml:space="preserve"> </w:instrText>
      </w:r>
      <w:r w:rsidR="00493FAD" w:rsidRPr="00170CCF">
        <w:fldChar w:fldCharType="separate"/>
      </w:r>
      <w:r w:rsidR="00DF1040" w:rsidRPr="00170CCF">
        <w:rPr>
          <w:lang w:val="el-GR" w:eastAsia="el-GR"/>
        </w:rPr>
        <w:t>2.2.2</w:t>
      </w:r>
      <w:r w:rsidR="00493FAD" w:rsidRPr="00170CCF">
        <w:fldChar w:fldCharType="end"/>
      </w:r>
      <w:r w:rsidR="004A3382" w:rsidRPr="00170CCF">
        <w:rPr>
          <w:lang w:val="el-GR" w:eastAsia="el-GR"/>
        </w:rPr>
        <w:t xml:space="preserve"> της παρούσας </w:t>
      </w:r>
      <w:r w:rsidRPr="00170CCF">
        <w:rPr>
          <w:lang w:val="el-GR" w:eastAsia="el-GR"/>
        </w:rPr>
        <w:t>,</w:t>
      </w:r>
      <w:r w:rsidRPr="00603221">
        <w:rPr>
          <w:lang w:val="el-GR" w:eastAsia="el-GR"/>
        </w:rPr>
        <w:t xml:space="preserve"> </w:t>
      </w:r>
      <w:bookmarkEnd w:id="541"/>
      <w:r w:rsidRPr="00603221">
        <w:rPr>
          <w:lang w:val="el-GR" w:eastAsia="el-GR"/>
        </w:rPr>
        <w:t xml:space="preserve">με την προϋπόθεση ότι το σχετικό αίτημά σας θα μας υποβληθεί πριν από την ημερομηνία λήξης της. </w:t>
      </w:r>
    </w:p>
    <w:p w14:paraId="066F5071" w14:textId="77777777" w:rsidR="009B6AAD" w:rsidRPr="00FA4C18"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776DB6DF"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470D6F37" w14:textId="77777777" w:rsidR="007A7DCA" w:rsidRPr="00603221" w:rsidRDefault="007A7DCA">
      <w:pPr>
        <w:suppressAutoHyphens w:val="0"/>
        <w:spacing w:after="0"/>
        <w:jc w:val="left"/>
        <w:rPr>
          <w:lang w:val="el-GR"/>
        </w:rPr>
      </w:pPr>
    </w:p>
    <w:p w14:paraId="69706187" w14:textId="77777777" w:rsidR="007A7DCA" w:rsidRPr="00603221" w:rsidRDefault="007A7DCA">
      <w:pPr>
        <w:pStyle w:val="3"/>
        <w:numPr>
          <w:ilvl w:val="0"/>
          <w:numId w:val="8"/>
        </w:numPr>
        <w:rPr>
          <w:rFonts w:cs="Tahoma"/>
          <w:szCs w:val="22"/>
          <w:u w:val="single"/>
          <w:lang w:val="el-GR"/>
        </w:rPr>
      </w:pPr>
      <w:bookmarkStart w:id="542" w:name="_Toc97194389"/>
      <w:bookmarkStart w:id="543" w:name="_Toc97194493"/>
      <w:bookmarkStart w:id="544" w:name="_Toc124333550"/>
      <w:r w:rsidRPr="00603221">
        <w:rPr>
          <w:rFonts w:cs="Tahoma"/>
          <w:szCs w:val="22"/>
          <w:u w:val="single"/>
          <w:lang w:val="el-GR"/>
        </w:rPr>
        <w:lastRenderedPageBreak/>
        <w:t>Εγγυητική Επιστολή Καλής Εκτέλεσης</w:t>
      </w:r>
      <w:bookmarkEnd w:id="542"/>
      <w:bookmarkEnd w:id="543"/>
      <w:bookmarkEnd w:id="544"/>
      <w:r w:rsidRPr="00603221">
        <w:rPr>
          <w:rFonts w:cs="Tahoma"/>
          <w:szCs w:val="22"/>
          <w:u w:val="single"/>
          <w:lang w:val="el-GR"/>
        </w:rPr>
        <w:t xml:space="preserve"> </w:t>
      </w:r>
    </w:p>
    <w:p w14:paraId="175A5C00" w14:textId="77777777" w:rsidR="009B6AAD" w:rsidRPr="00603221" w:rsidRDefault="009B6AAD">
      <w:pPr>
        <w:suppressAutoHyphens w:val="0"/>
        <w:spacing w:after="0"/>
        <w:jc w:val="left"/>
        <w:rPr>
          <w:lang w:val="el-GR"/>
        </w:rPr>
      </w:pPr>
    </w:p>
    <w:p w14:paraId="00882B52" w14:textId="77777777" w:rsidR="007A7DCA" w:rsidRPr="00603221" w:rsidRDefault="007A7DCA" w:rsidP="007A7DCA">
      <w:pPr>
        <w:rPr>
          <w:lang w:val="el-GR"/>
        </w:rPr>
      </w:pPr>
      <w:bookmarkStart w:id="545" w:name="_Toc336420407"/>
      <w:r w:rsidRPr="00603221">
        <w:rPr>
          <w:lang w:val="el-GR"/>
        </w:rPr>
        <w:t>ΕΚΔΟΤΗΣ (Πλήρης επωνυμία).......................................................................</w:t>
      </w:r>
      <w:bookmarkEnd w:id="545"/>
    </w:p>
    <w:p w14:paraId="02F28890" w14:textId="77777777" w:rsidR="007A7DCA" w:rsidRPr="00603221" w:rsidRDefault="007A7DCA" w:rsidP="007A7DCA">
      <w:pPr>
        <w:jc w:val="right"/>
        <w:rPr>
          <w:lang w:val="el-GR"/>
        </w:rPr>
      </w:pPr>
      <w:r w:rsidRPr="00603221">
        <w:rPr>
          <w:lang w:val="el-GR"/>
        </w:rPr>
        <w:t>Ημερομηνία έκδοσης...........................</w:t>
      </w:r>
    </w:p>
    <w:p w14:paraId="2D6DB064"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6414B484"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95E28C0" w14:textId="77777777" w:rsidR="007A7DCA" w:rsidRPr="00603221" w:rsidRDefault="007A7DCA" w:rsidP="007A7DCA">
      <w:pPr>
        <w:rPr>
          <w:lang w:val="el-GR"/>
        </w:rPr>
      </w:pPr>
    </w:p>
    <w:p w14:paraId="7C4E020C"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57B17E52"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4F47E249"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3C0E3D6"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9F14FFF"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996DFDF"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5C175FFA"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07C9DE3A"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665F19D4"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696ED426"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5BCD927D"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7879B9B2" w14:textId="77777777" w:rsidR="007A7DCA" w:rsidRPr="00603221" w:rsidRDefault="007A7DCA" w:rsidP="007A7DCA">
      <w:pPr>
        <w:rPr>
          <w:lang w:val="el-GR"/>
        </w:rPr>
      </w:pPr>
      <w:r w:rsidRPr="00603221">
        <w:rPr>
          <w:lang w:val="el-GR"/>
        </w:rPr>
        <w:t xml:space="preserve">Η παρούσα ισχύει μέχρι και την ............... </w:t>
      </w:r>
      <w:bookmarkStart w:id="546"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493FAD">
        <w:fldChar w:fldCharType="begin"/>
      </w:r>
      <w:r w:rsidR="00493FAD" w:rsidRPr="00493FAD">
        <w:rPr>
          <w:lang w:val="el-GR"/>
        </w:rPr>
        <w:instrText xml:space="preserve"> </w:instrText>
      </w:r>
      <w:r w:rsidR="00493FAD">
        <w:instrText>REF</w:instrText>
      </w:r>
      <w:r w:rsidR="00493FAD" w:rsidRPr="00493FAD">
        <w:rPr>
          <w:lang w:val="el-GR"/>
        </w:rPr>
        <w:instrText xml:space="preserve"> _</w:instrText>
      </w:r>
      <w:r w:rsidR="00493FAD">
        <w:instrText>Ref</w:instrText>
      </w:r>
      <w:r w:rsidR="00493FAD" w:rsidRPr="00493FAD">
        <w:rPr>
          <w:lang w:val="el-GR"/>
        </w:rPr>
        <w:instrText>496542746 \</w:instrText>
      </w:r>
      <w:r w:rsidR="00493FAD">
        <w:instrText>r</w:instrText>
      </w:r>
      <w:r w:rsidR="00493FAD" w:rsidRPr="00493FAD">
        <w:rPr>
          <w:lang w:val="el-GR"/>
        </w:rPr>
        <w:instrText xml:space="preserve"> \</w:instrText>
      </w:r>
      <w:r w:rsidR="00493FAD">
        <w:instrText>h</w:instrText>
      </w:r>
      <w:r w:rsidR="00493FAD" w:rsidRPr="00493FAD">
        <w:rPr>
          <w:lang w:val="el-GR"/>
        </w:rPr>
        <w:instrText xml:space="preserve">  \* </w:instrText>
      </w:r>
      <w:r w:rsidR="00493FAD">
        <w:instrText>MERGEFORMAT</w:instrText>
      </w:r>
      <w:r w:rsidR="00493FAD" w:rsidRPr="00493FAD">
        <w:rPr>
          <w:lang w:val="el-GR"/>
        </w:rPr>
        <w:instrText xml:space="preserve"> </w:instrText>
      </w:r>
      <w:r w:rsidR="00493FAD">
        <w:fldChar w:fldCharType="separate"/>
      </w:r>
      <w:r w:rsidR="00DF1040" w:rsidRPr="00DF1040">
        <w:rPr>
          <w:b/>
          <w:lang w:val="el-GR"/>
        </w:rPr>
        <w:t>4.1</w:t>
      </w:r>
      <w:r w:rsidR="00493FAD">
        <w:fldChar w:fldCharType="end"/>
      </w:r>
      <w:r w:rsidR="00CA6082" w:rsidRPr="00603221">
        <w:rPr>
          <w:b/>
          <w:color w:val="000000" w:themeColor="text1"/>
          <w:lang w:val="el-GR"/>
        </w:rPr>
        <w:t xml:space="preserve"> της παρούσας</w:t>
      </w:r>
      <w:r w:rsidRPr="00603221">
        <w:rPr>
          <w:lang w:val="el-GR"/>
        </w:rPr>
        <w:t>)</w:t>
      </w:r>
    </w:p>
    <w:bookmarkEnd w:id="546"/>
    <w:p w14:paraId="70D5DE44"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57BCD99A" w14:textId="77777777" w:rsidR="007A7DCA" w:rsidRPr="00603221" w:rsidRDefault="007A7DCA" w:rsidP="007A7DCA">
      <w:pPr>
        <w:jc w:val="right"/>
        <w:rPr>
          <w:lang w:val="el-GR"/>
        </w:rPr>
      </w:pPr>
    </w:p>
    <w:p w14:paraId="02F4CF60" w14:textId="77777777" w:rsidR="007A7DCA" w:rsidRPr="00C622A6" w:rsidRDefault="007A7DCA" w:rsidP="007A7DCA">
      <w:pPr>
        <w:jc w:val="right"/>
        <w:rPr>
          <w:lang w:val="el-GR"/>
        </w:rPr>
      </w:pPr>
      <w:r w:rsidRPr="00C622A6">
        <w:rPr>
          <w:lang w:val="el-GR" w:eastAsia="el-GR"/>
        </w:rPr>
        <w:t>(Εξουσιοδοτημένη υπογραφή)</w:t>
      </w:r>
    </w:p>
    <w:p w14:paraId="04C454F8" w14:textId="77777777" w:rsidR="00DA2A67" w:rsidRPr="00603221" w:rsidRDefault="00DA2A67">
      <w:pPr>
        <w:suppressAutoHyphens w:val="0"/>
        <w:spacing w:after="0"/>
        <w:jc w:val="left"/>
        <w:rPr>
          <w:b/>
          <w:bCs/>
          <w:lang w:val="el-GR"/>
        </w:rPr>
      </w:pPr>
      <w:r w:rsidRPr="00603221">
        <w:rPr>
          <w:lang w:val="el-GR"/>
        </w:rPr>
        <w:br w:type="page"/>
      </w:r>
    </w:p>
    <w:p w14:paraId="7AFC5F52" w14:textId="77777777" w:rsidR="00E75240" w:rsidRPr="00A93898" w:rsidRDefault="00754574" w:rsidP="00CF1C2C">
      <w:pPr>
        <w:pStyle w:val="2"/>
        <w:numPr>
          <w:ilvl w:val="0"/>
          <w:numId w:val="0"/>
        </w:numPr>
        <w:ind w:left="576" w:hanging="576"/>
        <w:rPr>
          <w:rFonts w:cs="Tahoma"/>
          <w:lang w:val="el-GR"/>
        </w:rPr>
      </w:pPr>
      <w:bookmarkStart w:id="547" w:name="_Toc97194393"/>
      <w:bookmarkStart w:id="548" w:name="_Toc97194497"/>
      <w:bookmarkStart w:id="549" w:name="_Toc124333551"/>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47"/>
      <w:bookmarkEnd w:id="548"/>
      <w:bookmarkEnd w:id="549"/>
      <w:r w:rsidR="00E75240" w:rsidRPr="00A93898">
        <w:rPr>
          <w:rFonts w:cs="Tahoma"/>
          <w:lang w:val="el-GR"/>
        </w:rPr>
        <w:t xml:space="preserve"> </w:t>
      </w:r>
    </w:p>
    <w:p w14:paraId="3EE1CA96"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7725A625"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A63C87B"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10F1E61"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1C0D4748"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4474590B"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3E88C434"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FDBC420"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CFFD32B"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D5506C5"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1F1677F" w14:textId="77777777" w:rsidR="006C03D6" w:rsidRDefault="006C03D6">
      <w:pPr>
        <w:suppressAutoHyphens w:val="0"/>
        <w:spacing w:after="0"/>
        <w:jc w:val="left"/>
        <w:rPr>
          <w:lang w:val="el-GR"/>
        </w:rPr>
      </w:pPr>
      <w:r>
        <w:rPr>
          <w:lang w:val="el-GR"/>
        </w:rPr>
        <w:br w:type="page"/>
      </w:r>
    </w:p>
    <w:p w14:paraId="751C21E4"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0" w:name="_Ref118477993"/>
      <w:bookmarkStart w:id="551" w:name="_Toc124333552"/>
      <w:bookmarkStart w:id="552"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50"/>
      <w:bookmarkEnd w:id="551"/>
      <w:r>
        <w:rPr>
          <w:lang w:val="el-GR"/>
        </w:rPr>
        <w:t xml:space="preserve"> </w:t>
      </w:r>
    </w:p>
    <w:p w14:paraId="534D0EDB"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4E3FB81B"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D86C7C2"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6AA6985"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29ED986"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630BCB16"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567AE9ED"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446D0842"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25E299AE"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012E698D"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w:t>
      </w:r>
      <w:r w:rsidRPr="00E532F8">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C9408AF" w14:textId="77777777" w:rsidR="006C03D6" w:rsidRPr="00E532F8" w:rsidRDefault="006C03D6" w:rsidP="006C03D6">
      <w:pPr>
        <w:spacing w:line="276" w:lineRule="auto"/>
        <w:rPr>
          <w:lang w:val="el-GR"/>
        </w:rPr>
      </w:pPr>
    </w:p>
    <w:p w14:paraId="061DFFD7"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2"/>
    <w:p w14:paraId="47EC8717" w14:textId="77777777" w:rsidR="006C03D6" w:rsidRPr="002A51E1" w:rsidRDefault="006C03D6" w:rsidP="006C03D6">
      <w:pPr>
        <w:rPr>
          <w:lang w:val="el-GR"/>
        </w:rPr>
      </w:pPr>
    </w:p>
    <w:p w14:paraId="580748BB"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C4AF1" w14:textId="77777777" w:rsidR="00C12843" w:rsidRDefault="00C12843">
      <w:pPr>
        <w:spacing w:after="0"/>
      </w:pPr>
      <w:r>
        <w:separator/>
      </w:r>
    </w:p>
  </w:endnote>
  <w:endnote w:type="continuationSeparator" w:id="0">
    <w:p w14:paraId="38293318" w14:textId="77777777" w:rsidR="00C12843" w:rsidRDefault="00C128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823E5" w:rsidRPr="00A73BD3" w14:paraId="0E26DC14" w14:textId="77777777" w:rsidTr="003366E9">
      <w:tc>
        <w:tcPr>
          <w:tcW w:w="8747" w:type="dxa"/>
          <w:tcBorders>
            <w:top w:val="single" w:sz="4" w:space="0" w:color="auto"/>
          </w:tcBorders>
        </w:tcPr>
        <w:p w14:paraId="7BC22BF9" w14:textId="77777777" w:rsidR="00F823E5" w:rsidRPr="001E54F6" w:rsidRDefault="00F823E5"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31DED56" w14:textId="77777777" w:rsidR="00F823E5" w:rsidRPr="001E54F6" w:rsidRDefault="00341F4B" w:rsidP="001E54F6">
          <w:pPr>
            <w:pStyle w:val="af2"/>
            <w:spacing w:after="0"/>
            <w:jc w:val="right"/>
            <w:rPr>
              <w:rStyle w:val="a3"/>
              <w:rFonts w:cs="Tahoma"/>
              <w:sz w:val="20"/>
            </w:rPr>
          </w:pPr>
          <w:r w:rsidRPr="001E54F6">
            <w:rPr>
              <w:rStyle w:val="a3"/>
              <w:rFonts w:cs="Tahoma"/>
              <w:sz w:val="20"/>
            </w:rPr>
            <w:fldChar w:fldCharType="begin"/>
          </w:r>
          <w:r w:rsidR="00F823E5" w:rsidRPr="001E54F6">
            <w:rPr>
              <w:rStyle w:val="a3"/>
              <w:rFonts w:cs="Tahoma"/>
              <w:sz w:val="20"/>
            </w:rPr>
            <w:instrText xml:space="preserve"> PAGE </w:instrText>
          </w:r>
          <w:r w:rsidRPr="001E54F6">
            <w:rPr>
              <w:rStyle w:val="a3"/>
              <w:rFonts w:cs="Tahoma"/>
              <w:sz w:val="20"/>
            </w:rPr>
            <w:fldChar w:fldCharType="separate"/>
          </w:r>
          <w:r w:rsidR="000268DF">
            <w:rPr>
              <w:rStyle w:val="a3"/>
              <w:rFonts w:cs="Tahoma"/>
              <w:noProof/>
              <w:sz w:val="20"/>
            </w:rPr>
            <w:t>5</w:t>
          </w:r>
          <w:r w:rsidRPr="001E54F6">
            <w:rPr>
              <w:rStyle w:val="a3"/>
              <w:rFonts w:cs="Tahoma"/>
              <w:sz w:val="20"/>
            </w:rPr>
            <w:fldChar w:fldCharType="end"/>
          </w:r>
          <w:r w:rsidR="00F823E5" w:rsidRPr="001E54F6">
            <w:rPr>
              <w:rStyle w:val="a3"/>
              <w:rFonts w:cs="Tahoma"/>
              <w:sz w:val="20"/>
            </w:rPr>
            <w:t xml:space="preserve"> - </w:t>
          </w:r>
          <w:r w:rsidRPr="001E54F6">
            <w:rPr>
              <w:rStyle w:val="a3"/>
              <w:rFonts w:cs="Tahoma"/>
              <w:sz w:val="20"/>
            </w:rPr>
            <w:fldChar w:fldCharType="begin"/>
          </w:r>
          <w:r w:rsidR="00F823E5" w:rsidRPr="001E54F6">
            <w:rPr>
              <w:rStyle w:val="a3"/>
              <w:rFonts w:cs="Tahoma"/>
              <w:sz w:val="20"/>
            </w:rPr>
            <w:instrText xml:space="preserve"> NUMPAGES </w:instrText>
          </w:r>
          <w:r w:rsidRPr="001E54F6">
            <w:rPr>
              <w:rStyle w:val="a3"/>
              <w:rFonts w:cs="Tahoma"/>
              <w:sz w:val="20"/>
            </w:rPr>
            <w:fldChar w:fldCharType="separate"/>
          </w:r>
          <w:r w:rsidR="000268DF">
            <w:rPr>
              <w:rStyle w:val="a3"/>
              <w:rFonts w:cs="Tahoma"/>
              <w:noProof/>
              <w:sz w:val="20"/>
            </w:rPr>
            <w:t>88</w:t>
          </w:r>
          <w:r w:rsidRPr="001E54F6">
            <w:rPr>
              <w:rStyle w:val="a3"/>
              <w:rFonts w:cs="Tahoma"/>
              <w:sz w:val="20"/>
            </w:rPr>
            <w:fldChar w:fldCharType="end"/>
          </w:r>
        </w:p>
      </w:tc>
    </w:tr>
  </w:tbl>
  <w:p w14:paraId="03D5AAF5" w14:textId="77777777" w:rsidR="00F823E5" w:rsidRPr="001D4D73" w:rsidRDefault="00F823E5">
    <w:pPr>
      <w:pStyle w:val="af2"/>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F823E5" w:rsidRPr="00994167" w14:paraId="65BF8933" w14:textId="77777777" w:rsidTr="00F823E5">
      <w:trPr>
        <w:jc w:val="center"/>
      </w:trPr>
      <w:tc>
        <w:tcPr>
          <w:tcW w:w="8505" w:type="dxa"/>
          <w:tcBorders>
            <w:top w:val="single" w:sz="4" w:space="0" w:color="auto"/>
          </w:tcBorders>
        </w:tcPr>
        <w:p w14:paraId="6E62B7C7" w14:textId="77777777" w:rsidR="00F823E5" w:rsidRPr="00994167" w:rsidRDefault="00F823E5"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5C312E06" w14:textId="77777777" w:rsidR="00F823E5" w:rsidRPr="00994167" w:rsidRDefault="00341F4B" w:rsidP="00994167">
          <w:pPr>
            <w:spacing w:after="0" w:line="288" w:lineRule="auto"/>
            <w:jc w:val="right"/>
            <w:rPr>
              <w:rFonts w:cs="Calibri"/>
              <w:szCs w:val="24"/>
              <w:lang w:val="el-GR"/>
            </w:rPr>
          </w:pPr>
          <w:r w:rsidRPr="00994167">
            <w:rPr>
              <w:rFonts w:cs="Calibri"/>
              <w:szCs w:val="24"/>
            </w:rPr>
            <w:fldChar w:fldCharType="begin"/>
          </w:r>
          <w:r w:rsidR="00F823E5" w:rsidRPr="00994167">
            <w:rPr>
              <w:rFonts w:cs="Calibri"/>
              <w:szCs w:val="24"/>
            </w:rPr>
            <w:instrText xml:space="preserve"> PAGE </w:instrText>
          </w:r>
          <w:r w:rsidRPr="00994167">
            <w:rPr>
              <w:rFonts w:cs="Calibri"/>
              <w:szCs w:val="24"/>
            </w:rPr>
            <w:fldChar w:fldCharType="separate"/>
          </w:r>
          <w:r w:rsidR="000268DF">
            <w:rPr>
              <w:rFonts w:cs="Calibri"/>
              <w:noProof/>
              <w:szCs w:val="24"/>
            </w:rPr>
            <w:t>1</w:t>
          </w:r>
          <w:r w:rsidRPr="00994167">
            <w:rPr>
              <w:rFonts w:cs="Calibri"/>
              <w:szCs w:val="24"/>
            </w:rPr>
            <w:fldChar w:fldCharType="end"/>
          </w:r>
          <w:r w:rsidR="00F823E5" w:rsidRPr="00994167">
            <w:rPr>
              <w:rFonts w:cs="Calibri"/>
              <w:szCs w:val="24"/>
            </w:rPr>
            <w:t xml:space="preserve"> - </w:t>
          </w:r>
          <w:fldSimple w:instr=" NUMPAGES   \* MERGEFORMAT ">
            <w:r w:rsidR="000268DF" w:rsidRPr="000268DF">
              <w:rPr>
                <w:rFonts w:cs="Calibri"/>
                <w:noProof/>
                <w:szCs w:val="24"/>
              </w:rPr>
              <w:t>88</w:t>
            </w:r>
          </w:fldSimple>
        </w:p>
      </w:tc>
    </w:tr>
  </w:tbl>
  <w:p w14:paraId="7FFF4E61" w14:textId="77777777" w:rsidR="00F823E5" w:rsidRPr="001D4D73" w:rsidRDefault="00F823E5">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373D9" w14:textId="77777777" w:rsidR="00F823E5" w:rsidRDefault="00F823E5">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823E5" w:rsidRPr="00A73BD3" w14:paraId="41FC6D45" w14:textId="77777777" w:rsidTr="003366E9">
      <w:tc>
        <w:tcPr>
          <w:tcW w:w="8747" w:type="dxa"/>
          <w:tcBorders>
            <w:top w:val="single" w:sz="4" w:space="0" w:color="auto"/>
          </w:tcBorders>
        </w:tcPr>
        <w:p w14:paraId="37B0139D" w14:textId="77777777" w:rsidR="00F823E5" w:rsidRPr="003329FF" w:rsidRDefault="00F823E5"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78ED4852" w14:textId="77777777" w:rsidR="00F823E5" w:rsidRPr="003329FF" w:rsidRDefault="00341F4B" w:rsidP="003329FF">
          <w:pPr>
            <w:pStyle w:val="af2"/>
            <w:spacing w:after="0"/>
            <w:jc w:val="right"/>
            <w:rPr>
              <w:rStyle w:val="a3"/>
              <w:rFonts w:cs="Tahoma"/>
              <w:sz w:val="20"/>
            </w:rPr>
          </w:pPr>
          <w:r w:rsidRPr="003329FF">
            <w:rPr>
              <w:rStyle w:val="a3"/>
              <w:rFonts w:cs="Tahoma"/>
              <w:sz w:val="20"/>
            </w:rPr>
            <w:fldChar w:fldCharType="begin"/>
          </w:r>
          <w:r w:rsidR="00F823E5" w:rsidRPr="003329FF">
            <w:rPr>
              <w:rStyle w:val="a3"/>
              <w:rFonts w:cs="Tahoma"/>
              <w:sz w:val="20"/>
            </w:rPr>
            <w:instrText xml:space="preserve"> PAGE </w:instrText>
          </w:r>
          <w:r w:rsidRPr="003329FF">
            <w:rPr>
              <w:rStyle w:val="a3"/>
              <w:rFonts w:cs="Tahoma"/>
              <w:sz w:val="20"/>
            </w:rPr>
            <w:fldChar w:fldCharType="separate"/>
          </w:r>
          <w:r w:rsidR="000268DF">
            <w:rPr>
              <w:rStyle w:val="a3"/>
              <w:rFonts w:cs="Tahoma"/>
              <w:noProof/>
              <w:sz w:val="20"/>
            </w:rPr>
            <w:t>84</w:t>
          </w:r>
          <w:r w:rsidRPr="003329FF">
            <w:rPr>
              <w:rStyle w:val="a3"/>
              <w:rFonts w:cs="Tahoma"/>
              <w:sz w:val="20"/>
            </w:rPr>
            <w:fldChar w:fldCharType="end"/>
          </w:r>
          <w:r w:rsidR="00F823E5" w:rsidRPr="003329FF">
            <w:rPr>
              <w:rStyle w:val="a3"/>
              <w:rFonts w:cs="Tahoma"/>
              <w:sz w:val="20"/>
            </w:rPr>
            <w:t xml:space="preserve"> - </w:t>
          </w:r>
          <w:r w:rsidRPr="003329FF">
            <w:rPr>
              <w:rStyle w:val="a3"/>
              <w:rFonts w:cs="Tahoma"/>
              <w:sz w:val="20"/>
            </w:rPr>
            <w:fldChar w:fldCharType="begin"/>
          </w:r>
          <w:r w:rsidR="00F823E5" w:rsidRPr="003329FF">
            <w:rPr>
              <w:rStyle w:val="a3"/>
              <w:rFonts w:cs="Tahoma"/>
              <w:sz w:val="20"/>
            </w:rPr>
            <w:instrText xml:space="preserve"> NUMPAGES </w:instrText>
          </w:r>
          <w:r w:rsidRPr="003329FF">
            <w:rPr>
              <w:rStyle w:val="a3"/>
              <w:rFonts w:cs="Tahoma"/>
              <w:sz w:val="20"/>
            </w:rPr>
            <w:fldChar w:fldCharType="separate"/>
          </w:r>
          <w:r w:rsidR="000268DF">
            <w:rPr>
              <w:rStyle w:val="a3"/>
              <w:rFonts w:cs="Tahoma"/>
              <w:noProof/>
              <w:sz w:val="20"/>
            </w:rPr>
            <w:t>88</w:t>
          </w:r>
          <w:r w:rsidRPr="003329FF">
            <w:rPr>
              <w:rStyle w:val="a3"/>
              <w:rFonts w:cs="Tahoma"/>
              <w:sz w:val="20"/>
            </w:rPr>
            <w:fldChar w:fldCharType="end"/>
          </w:r>
        </w:p>
      </w:tc>
    </w:tr>
  </w:tbl>
  <w:p w14:paraId="0BF8D719" w14:textId="77777777" w:rsidR="00F823E5" w:rsidRDefault="00F823E5"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CE4B5" w14:textId="77777777" w:rsidR="00C12843" w:rsidRDefault="00C12843">
      <w:pPr>
        <w:spacing w:after="0"/>
      </w:pPr>
      <w:r>
        <w:separator/>
      </w:r>
    </w:p>
  </w:footnote>
  <w:footnote w:type="continuationSeparator" w:id="0">
    <w:p w14:paraId="2956206F" w14:textId="77777777" w:rsidR="00C12843" w:rsidRDefault="00C12843">
      <w:pPr>
        <w:spacing w:after="0"/>
      </w:pPr>
      <w:r>
        <w:continuationSeparator/>
      </w:r>
    </w:p>
  </w:footnote>
  <w:footnote w:id="1">
    <w:p w14:paraId="327C6634" w14:textId="77777777" w:rsidR="00F823E5" w:rsidRPr="006B2C94" w:rsidRDefault="00F823E5"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69699E59" w14:textId="77777777" w:rsidR="00F823E5" w:rsidRPr="00BD65F6" w:rsidRDefault="00F823E5"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13ECA4C9" w14:textId="77777777" w:rsidR="00F823E5" w:rsidRPr="0029307B" w:rsidRDefault="00F823E5"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 xml:space="preserve">τον χρόνο έκδοσης και ισχύος των αποδεικτικών μέσων, </w:t>
      </w:r>
      <w:proofErr w:type="spellStart"/>
      <w:r>
        <w:rPr>
          <w:color w:val="FF0000"/>
          <w:lang w:val="el-GR"/>
        </w:rPr>
        <w:t>πρβλ</w:t>
      </w:r>
      <w:proofErr w:type="spellEnd"/>
      <w:r w:rsidRPr="002127C4">
        <w:rPr>
          <w:color w:val="FF0000"/>
          <w:lang w:val="el-GR"/>
        </w:rPr>
        <w:t xml:space="preserve"> </w:t>
      </w:r>
      <w:r>
        <w:rPr>
          <w:color w:val="FF0000"/>
          <w:lang w:val="el-GR"/>
        </w:rPr>
        <w:t xml:space="preserve">και το </w:t>
      </w:r>
      <w:r w:rsidRPr="002127C4">
        <w:rPr>
          <w:color w:val="FF0000"/>
          <w:lang w:val="el-GR"/>
        </w:rPr>
        <w:t xml:space="preserve">με </w:t>
      </w:r>
      <w:proofErr w:type="spellStart"/>
      <w:r w:rsidRPr="002127C4">
        <w:rPr>
          <w:color w:val="FF0000"/>
          <w:lang w:val="el-GR"/>
        </w:rPr>
        <w:t>αρ</w:t>
      </w:r>
      <w:proofErr w:type="spellEnd"/>
      <w:r w:rsidRPr="002127C4">
        <w:rPr>
          <w:color w:val="FF0000"/>
          <w:lang w:val="el-GR"/>
        </w:rPr>
        <w:t xml:space="preserve">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4">
    <w:p w14:paraId="787A6E6F" w14:textId="77777777" w:rsidR="00F823E5" w:rsidRPr="005B2FD1" w:rsidRDefault="00F823E5"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5">
    <w:p w14:paraId="0BEB9A1B" w14:textId="77777777" w:rsidR="00F823E5" w:rsidRPr="006B2C94" w:rsidRDefault="00F823E5" w:rsidP="002B2F6A">
      <w:pPr>
        <w:pStyle w:val="af4"/>
        <w:rPr>
          <w:lang w:val="el-GR"/>
        </w:rPr>
      </w:pPr>
      <w:r>
        <w:rPr>
          <w:rStyle w:val="a4"/>
        </w:rPr>
        <w:footnoteRef/>
      </w:r>
      <w:r>
        <w:rPr>
          <w:lang w:val="el-GR"/>
        </w:rPr>
        <w:tab/>
      </w:r>
      <w:r>
        <w:rPr>
          <w:lang w:val="el-GR"/>
        </w:rPr>
        <w:t>Άρθρο 96, παρ. 7 του ν. 4412/2016</w:t>
      </w:r>
    </w:p>
  </w:footnote>
  <w:footnote w:id="6">
    <w:p w14:paraId="6883A1FF" w14:textId="77777777" w:rsidR="00F823E5" w:rsidRPr="009C1E20" w:rsidRDefault="00F823E5" w:rsidP="002B2F6A">
      <w:pPr>
        <w:pStyle w:val="af4"/>
        <w:rPr>
          <w:lang w:val="el-GR"/>
        </w:rPr>
      </w:pPr>
      <w:r>
        <w:rPr>
          <w:rStyle w:val="ab"/>
        </w:rPr>
        <w:footnoteRef/>
      </w:r>
      <w:r w:rsidRPr="009C1E20">
        <w:rPr>
          <w:lang w:val="el-GR"/>
        </w:rPr>
        <w:t xml:space="preserve">  </w:t>
      </w:r>
      <w:r>
        <w:rPr>
          <w:lang w:val="el-GR"/>
        </w:rPr>
        <w:t xml:space="preserve">    </w:t>
      </w:r>
      <w:r>
        <w:rPr>
          <w:lang w:val="el-GR"/>
        </w:rPr>
        <w:t>Άρθρο 15 ΚΥΑ ΕΣΗΔΗΣ Προμήθειες και Υπηρεσίες</w:t>
      </w:r>
    </w:p>
  </w:footnote>
  <w:footnote w:id="7">
    <w:p w14:paraId="1CEAA994" w14:textId="77777777" w:rsidR="00F823E5" w:rsidRPr="00F93782" w:rsidRDefault="00F823E5"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8">
    <w:p w14:paraId="7178427E" w14:textId="77777777" w:rsidR="00F823E5" w:rsidRPr="00FF4138" w:rsidRDefault="00F823E5"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2D9BD0AA" w14:textId="77777777" w:rsidR="00F823E5" w:rsidRPr="00C622A6" w:rsidRDefault="00F823E5" w:rsidP="005052FB">
      <w:pPr>
        <w:pStyle w:val="af4"/>
        <w:rPr>
          <w:ins w:id="371" w:author="Συντάκτης"/>
          <w:del w:id="372" w:author="Συντάκτης"/>
          <w:lang w:val="en-US"/>
        </w:rPr>
      </w:pPr>
      <w:r w:rsidRPr="00022C43">
        <w:rPr>
          <w:rStyle w:val="0"/>
        </w:rPr>
        <w:footnoteRef/>
      </w:r>
      <w:r w:rsidRPr="00C622A6">
        <w:rPr>
          <w:lang w:val="en-US"/>
        </w:rPr>
        <w:t xml:space="preserve">  </w:t>
      </w:r>
      <w:r w:rsidRPr="00C622A6">
        <w:rPr>
          <w:lang w:val="en-US"/>
        </w:rPr>
        <w:tab/>
      </w:r>
      <w:r>
        <w:rPr>
          <w:lang w:val="el-GR"/>
        </w:rPr>
        <w:t>Ά</w:t>
      </w:r>
      <w:r w:rsidRPr="00022C43">
        <w:rPr>
          <w:lang w:val="el-GR"/>
        </w:rPr>
        <w:t>ρθρο</w:t>
      </w:r>
      <w:r w:rsidRPr="00C622A6">
        <w:rPr>
          <w:lang w:val="en-US"/>
        </w:rPr>
        <w:t xml:space="preserve"> 205</w:t>
      </w:r>
      <w:r w:rsidRPr="00022C43">
        <w:rPr>
          <w:lang w:val="el-GR"/>
        </w:rPr>
        <w:t>Α</w:t>
      </w:r>
      <w:r w:rsidRPr="00C622A6">
        <w:rPr>
          <w:lang w:val="en-US"/>
        </w:rPr>
        <w:t xml:space="preserve"> </w:t>
      </w:r>
      <w:r w:rsidRPr="00022C43">
        <w:rPr>
          <w:lang w:val="el-GR"/>
        </w:rPr>
        <w:t>του</w:t>
      </w:r>
      <w:r w:rsidRPr="00C622A6">
        <w:rPr>
          <w:lang w:val="en-US"/>
        </w:rPr>
        <w:t xml:space="preserve"> </w:t>
      </w:r>
      <w:r w:rsidRPr="00022C43">
        <w:rPr>
          <w:lang w:val="el-GR"/>
        </w:rPr>
        <w:t>ν</w:t>
      </w:r>
      <w:r w:rsidRPr="00C622A6">
        <w:rPr>
          <w:lang w:val="en-US"/>
        </w:rPr>
        <w:t>. 4412/2016</w:t>
      </w:r>
    </w:p>
  </w:footnote>
  <w:footnote w:id="10">
    <w:p w14:paraId="4DA0CB05" w14:textId="77777777" w:rsidR="00F823E5" w:rsidRPr="00EE7F42" w:rsidRDefault="00F823E5"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8B090" w14:textId="77777777" w:rsidR="00F823E5" w:rsidRPr="00484BD1" w:rsidRDefault="00F823E5" w:rsidP="003E1CBC">
    <w:pPr>
      <w:pBdr>
        <w:bottom w:val="single" w:sz="4" w:space="1" w:color="auto"/>
      </w:pBdr>
      <w:rPr>
        <w:sz w:val="20"/>
        <w:szCs w:val="20"/>
        <w:lang w:val="el-GR"/>
      </w:rPr>
    </w:pPr>
    <w:r w:rsidRPr="006F0660">
      <w:rPr>
        <w:sz w:val="20"/>
        <w:szCs w:val="20"/>
        <w:lang w:val="el-GR"/>
      </w:rPr>
      <w:t xml:space="preserve">Ηλεκτρονικός Ανοικτός Διαγωνισμός Κάτω των Ορίων για το Έργο </w:t>
    </w:r>
    <w:r w:rsidRPr="00484BD1">
      <w:rPr>
        <w:b/>
        <w:bCs/>
        <w:sz w:val="20"/>
        <w:szCs w:val="20"/>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F823E5" w:rsidRPr="003F770C" w14:paraId="73C27B09" w14:textId="77777777" w:rsidTr="00F823E5">
      <w:trPr>
        <w:trHeight w:val="417"/>
      </w:trPr>
      <w:tc>
        <w:tcPr>
          <w:tcW w:w="3104" w:type="dxa"/>
          <w:vMerge w:val="restart"/>
          <w:tcBorders>
            <w:top w:val="nil"/>
            <w:left w:val="nil"/>
            <w:bottom w:val="nil"/>
            <w:right w:val="nil"/>
          </w:tcBorders>
        </w:tcPr>
        <w:p w14:paraId="6B57E23B" w14:textId="77777777" w:rsidR="00F823E5" w:rsidRPr="00C82DB4" w:rsidRDefault="00F823E5" w:rsidP="00C82DB4">
          <w:pPr>
            <w:ind w:right="-442"/>
            <w:rPr>
              <w:rFonts w:ascii="Calibri" w:hAnsi="Calibri"/>
              <w:b/>
              <w:lang w:val="en-US" w:eastAsia="en-US"/>
            </w:rPr>
          </w:pPr>
          <w:r w:rsidRPr="00C82DB4">
            <w:rPr>
              <w:rFonts w:ascii="Calibri" w:hAnsi="Calibri"/>
              <w:b/>
              <w:noProof/>
              <w:lang w:eastAsia="en-GB"/>
            </w:rPr>
            <w:drawing>
              <wp:inline distT="0" distB="0" distL="0" distR="0" wp14:anchorId="40B781AA" wp14:editId="5AF635D7">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58ED65D" w14:textId="77777777" w:rsidR="00F823E5" w:rsidRPr="00C82DB4" w:rsidRDefault="00F823E5"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F823E5" w:rsidRPr="00C82DB4" w14:paraId="31BFFF67" w14:textId="77777777" w:rsidTr="00F823E5">
      <w:tc>
        <w:tcPr>
          <w:tcW w:w="3104" w:type="dxa"/>
          <w:vMerge/>
          <w:tcBorders>
            <w:left w:val="nil"/>
            <w:bottom w:val="nil"/>
            <w:right w:val="nil"/>
          </w:tcBorders>
        </w:tcPr>
        <w:p w14:paraId="06F6EC87" w14:textId="77777777" w:rsidR="00F823E5" w:rsidRPr="00C82DB4" w:rsidRDefault="00F823E5" w:rsidP="00C82DB4">
          <w:pPr>
            <w:ind w:right="-442"/>
            <w:rPr>
              <w:rFonts w:ascii="Calibri" w:hAnsi="Calibri"/>
              <w:b/>
              <w:lang w:val="el-GR" w:eastAsia="en-US"/>
            </w:rPr>
          </w:pPr>
        </w:p>
      </w:tc>
      <w:tc>
        <w:tcPr>
          <w:tcW w:w="6426" w:type="dxa"/>
          <w:tcBorders>
            <w:left w:val="nil"/>
            <w:bottom w:val="nil"/>
            <w:right w:val="nil"/>
          </w:tcBorders>
          <w:vAlign w:val="center"/>
        </w:tcPr>
        <w:p w14:paraId="49DCAC04" w14:textId="77777777" w:rsidR="00F823E5" w:rsidRPr="00C82DB4" w:rsidRDefault="00F823E5"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F823E5" w:rsidRPr="003F770C" w14:paraId="45C7DBA9" w14:textId="77777777" w:rsidTr="00F823E5">
      <w:trPr>
        <w:trHeight w:val="301"/>
      </w:trPr>
      <w:tc>
        <w:tcPr>
          <w:tcW w:w="3104" w:type="dxa"/>
          <w:vMerge/>
          <w:tcBorders>
            <w:left w:val="nil"/>
            <w:bottom w:val="nil"/>
            <w:right w:val="nil"/>
          </w:tcBorders>
        </w:tcPr>
        <w:p w14:paraId="2DB5E61D" w14:textId="77777777" w:rsidR="00F823E5" w:rsidRPr="00C82DB4" w:rsidRDefault="00F823E5" w:rsidP="00C82DB4">
          <w:pPr>
            <w:ind w:right="-442"/>
            <w:rPr>
              <w:rFonts w:ascii="Calibri" w:hAnsi="Calibri"/>
              <w:b/>
              <w:lang w:val="it-IT" w:eastAsia="en-US"/>
            </w:rPr>
          </w:pPr>
        </w:p>
      </w:tc>
      <w:tc>
        <w:tcPr>
          <w:tcW w:w="6426" w:type="dxa"/>
          <w:tcBorders>
            <w:top w:val="nil"/>
            <w:left w:val="nil"/>
            <w:bottom w:val="nil"/>
            <w:right w:val="nil"/>
          </w:tcBorders>
          <w:vAlign w:val="center"/>
        </w:tcPr>
        <w:p w14:paraId="3649BC41" w14:textId="77777777" w:rsidR="00F823E5" w:rsidRPr="00C82DB4" w:rsidRDefault="00F823E5"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1F42B844" w14:textId="77777777" w:rsidR="00F823E5" w:rsidRPr="006D3DA7" w:rsidRDefault="00F823E5"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DA5AF" w14:textId="77777777" w:rsidR="00F823E5" w:rsidRPr="006D3DA7" w:rsidRDefault="00F823E5"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Pr="00484BD1">
      <w:rPr>
        <w:b/>
        <w:bCs/>
        <w:sz w:val="20"/>
        <w:szCs w:val="20"/>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6F0660">
      <w:rPr>
        <w:b/>
        <w:bCs/>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74109" w14:textId="77777777" w:rsidR="00F823E5" w:rsidRPr="008316AA" w:rsidRDefault="00F823E5" w:rsidP="003E609D">
    <w:pPr>
      <w:pStyle w:val="af3"/>
      <w:pBdr>
        <w:bottom w:val="single" w:sz="4" w:space="1" w:color="auto"/>
      </w:pBdr>
      <w:rPr>
        <w:b/>
        <w:bCs/>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8316AA">
      <w:rPr>
        <w:b/>
        <w:bCs/>
        <w:i/>
        <w:iCs/>
        <w:sz w:val="20"/>
        <w:lang w:val="el-GR"/>
      </w:rPr>
      <w:t>«</w:t>
    </w:r>
    <w:r w:rsidRPr="008316AA">
      <w:rPr>
        <w:b/>
        <w:bCs/>
        <w:sz w:val="20"/>
        <w:szCs w:val="20"/>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28C9" w14:textId="77777777" w:rsidR="00F823E5" w:rsidRPr="003E609D" w:rsidRDefault="00F823E5"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84574E">
      <w:rPr>
        <w:b/>
        <w:bCs/>
        <w:i/>
        <w:iCs/>
        <w:sz w:val="20"/>
        <w:lang w:val="el-GR"/>
      </w:rPr>
      <w:t>«</w:t>
    </w:r>
    <w:r w:rsidRPr="0084574E">
      <w:rPr>
        <w:b/>
        <w:bCs/>
        <w:sz w:val="20"/>
        <w:szCs w:val="20"/>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r w:rsidRPr="0084574E">
      <w:rPr>
        <w:b/>
        <w:bCs/>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18E0B" w14:textId="77777777" w:rsidR="00F823E5" w:rsidRPr="008316AA" w:rsidRDefault="00F823E5" w:rsidP="003E609D">
    <w:pPr>
      <w:pStyle w:val="af3"/>
      <w:pBdr>
        <w:bottom w:val="single" w:sz="4" w:space="1" w:color="auto"/>
      </w:pBdr>
      <w:rPr>
        <w:b/>
        <w:bCs/>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w:t>
    </w:r>
    <w:r>
      <w:rPr>
        <w:i/>
        <w:iCs/>
        <w:sz w:val="20"/>
        <w:lang w:val="el-GR"/>
      </w:rPr>
      <w:t xml:space="preserve"> </w:t>
    </w:r>
    <w:r w:rsidRPr="006E6191">
      <w:rPr>
        <w:i/>
        <w:iCs/>
        <w:sz w:val="20"/>
        <w:lang w:val="el-GR"/>
      </w:rPr>
      <w:t xml:space="preserve"> </w:t>
    </w:r>
    <w:r w:rsidRPr="008316AA">
      <w:rPr>
        <w:b/>
        <w:bCs/>
        <w:i/>
        <w:iCs/>
        <w:sz w:val="20"/>
        <w:lang w:val="el-GR"/>
      </w:rPr>
      <w:t>«</w:t>
    </w:r>
    <w:r w:rsidRPr="008316AA">
      <w:rPr>
        <w:b/>
        <w:bCs/>
        <w:sz w:val="20"/>
        <w:szCs w:val="20"/>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61207A7"/>
    <w:multiLevelType w:val="hybridMultilevel"/>
    <w:tmpl w:val="53F66E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2340E9D"/>
    <w:multiLevelType w:val="multilevel"/>
    <w:tmpl w:val="3334AD20"/>
    <w:numStyleLink w:val="Style4"/>
  </w:abstractNum>
  <w:abstractNum w:abstractNumId="16"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93A60D0"/>
    <w:multiLevelType w:val="hybridMultilevel"/>
    <w:tmpl w:val="C324C4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2C2827E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FF26E96"/>
    <w:multiLevelType w:val="hybridMultilevel"/>
    <w:tmpl w:val="7D885E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0" w15:restartNumberingAfterBreak="0">
    <w:nsid w:val="418558FD"/>
    <w:multiLevelType w:val="hybridMultilevel"/>
    <w:tmpl w:val="4456EB4C"/>
    <w:lvl w:ilvl="0" w:tplc="55A6199E">
      <w:start w:val="2"/>
      <w:numFmt w:val="bullet"/>
      <w:lvlText w:val="-"/>
      <w:lvlJc w:val="left"/>
      <w:pPr>
        <w:ind w:left="360" w:hanging="360"/>
      </w:pPr>
      <w:rPr>
        <w:rFonts w:ascii="Calibri" w:eastAsia="Arial"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4" w15:restartNumberingAfterBreak="0">
    <w:nsid w:val="4C15773E"/>
    <w:multiLevelType w:val="hybridMultilevel"/>
    <w:tmpl w:val="C116D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7B2198"/>
    <w:multiLevelType w:val="hybridMultilevel"/>
    <w:tmpl w:val="1096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61256289">
    <w:abstractNumId w:val="1"/>
  </w:num>
  <w:num w:numId="2" w16cid:durableId="838036588">
    <w:abstractNumId w:val="3"/>
  </w:num>
  <w:num w:numId="3" w16cid:durableId="1401245327">
    <w:abstractNumId w:val="4"/>
  </w:num>
  <w:num w:numId="4" w16cid:durableId="1631130703">
    <w:abstractNumId w:val="8"/>
  </w:num>
  <w:num w:numId="5" w16cid:durableId="662974062">
    <w:abstractNumId w:val="9"/>
  </w:num>
  <w:num w:numId="6" w16cid:durableId="868102698">
    <w:abstractNumId w:val="42"/>
  </w:num>
  <w:num w:numId="7" w16cid:durableId="510223091">
    <w:abstractNumId w:val="43"/>
  </w:num>
  <w:num w:numId="8" w16cid:durableId="425659419">
    <w:abstractNumId w:val="21"/>
  </w:num>
  <w:num w:numId="9" w16cid:durableId="801464678">
    <w:abstractNumId w:val="36"/>
  </w:num>
  <w:num w:numId="10" w16cid:durableId="468281578">
    <w:abstractNumId w:val="26"/>
  </w:num>
  <w:num w:numId="11" w16cid:durableId="1487428396">
    <w:abstractNumId w:val="17"/>
  </w:num>
  <w:num w:numId="12" w16cid:durableId="477649394">
    <w:abstractNumId w:val="41"/>
  </w:num>
  <w:num w:numId="13" w16cid:durableId="1333952275">
    <w:abstractNumId w:val="45"/>
  </w:num>
  <w:num w:numId="14" w16cid:durableId="601570004">
    <w:abstractNumId w:val="33"/>
  </w:num>
  <w:num w:numId="15" w16cid:durableId="106580700">
    <w:abstractNumId w:val="19"/>
  </w:num>
  <w:num w:numId="16" w16cid:durableId="1964461242">
    <w:abstractNumId w:val="29"/>
  </w:num>
  <w:num w:numId="17" w16cid:durableId="2114669582">
    <w:abstractNumId w:val="27"/>
  </w:num>
  <w:num w:numId="18" w16cid:durableId="1868980327">
    <w:abstractNumId w:val="15"/>
  </w:num>
  <w:num w:numId="19" w16cid:durableId="8892715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27325055">
    <w:abstractNumId w:val="22"/>
  </w:num>
  <w:num w:numId="21" w16cid:durableId="1982494660">
    <w:abstractNumId w:val="2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033067388">
    <w:abstractNumId w:val="32"/>
  </w:num>
  <w:num w:numId="23" w16cid:durableId="1089472604">
    <w:abstractNumId w:val="35"/>
  </w:num>
  <w:num w:numId="24" w16cid:durableId="1361469812">
    <w:abstractNumId w:val="40"/>
  </w:num>
  <w:num w:numId="25" w16cid:durableId="2049642735">
    <w:abstractNumId w:val="44"/>
  </w:num>
  <w:num w:numId="26" w16cid:durableId="438792639">
    <w:abstractNumId w:val="25"/>
  </w:num>
  <w:num w:numId="27" w16cid:durableId="510947027">
    <w:abstractNumId w:val="20"/>
  </w:num>
  <w:num w:numId="28" w16cid:durableId="347677435">
    <w:abstractNumId w:val="37"/>
  </w:num>
  <w:num w:numId="29" w16cid:durableId="1190874903">
    <w:abstractNumId w:val="39"/>
  </w:num>
  <w:num w:numId="30" w16cid:durableId="1618294879">
    <w:abstractNumId w:val="14"/>
  </w:num>
  <w:num w:numId="31" w16cid:durableId="1274285985">
    <w:abstractNumId w:val="18"/>
  </w:num>
  <w:num w:numId="32" w16cid:durableId="2015376396">
    <w:abstractNumId w:val="12"/>
  </w:num>
  <w:num w:numId="33" w16cid:durableId="1313218704">
    <w:abstractNumId w:val="28"/>
  </w:num>
  <w:num w:numId="34" w16cid:durableId="1562407326">
    <w:abstractNumId w:val="38"/>
  </w:num>
  <w:num w:numId="35" w16cid:durableId="1240024299">
    <w:abstractNumId w:val="34"/>
  </w:num>
  <w:num w:numId="36" w16cid:durableId="1393844238">
    <w:abstractNumId w:val="30"/>
  </w:num>
  <w:num w:numId="37" w16cid:durableId="154300972">
    <w:abstractNumId w:val="23"/>
  </w:num>
  <w:num w:numId="38" w16cid:durableId="228345304">
    <w:abstractNumId w:val="24"/>
  </w:num>
  <w:num w:numId="39" w16cid:durableId="842859720">
    <w:abstractNumId w:val="31"/>
  </w:num>
  <w:num w:numId="40" w16cid:durableId="1750536626">
    <w:abstractNumId w:val="16"/>
  </w:num>
  <w:num w:numId="41" w16cid:durableId="1530877018">
    <w:abstractNumId w:val="18"/>
  </w:num>
  <w:num w:numId="42" w16cid:durableId="950673959">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F3A5B"/>
    <w:rsid w:val="00000C8E"/>
    <w:rsid w:val="00005F5C"/>
    <w:rsid w:val="000062FA"/>
    <w:rsid w:val="0000716D"/>
    <w:rsid w:val="0001217D"/>
    <w:rsid w:val="00013323"/>
    <w:rsid w:val="0001375B"/>
    <w:rsid w:val="00013A52"/>
    <w:rsid w:val="00014410"/>
    <w:rsid w:val="00014F48"/>
    <w:rsid w:val="000152A8"/>
    <w:rsid w:val="00015953"/>
    <w:rsid w:val="00015A9D"/>
    <w:rsid w:val="00015F06"/>
    <w:rsid w:val="00022569"/>
    <w:rsid w:val="000244B8"/>
    <w:rsid w:val="00025B9C"/>
    <w:rsid w:val="00025CD5"/>
    <w:rsid w:val="00026667"/>
    <w:rsid w:val="000268DF"/>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3D44"/>
    <w:rsid w:val="00043F27"/>
    <w:rsid w:val="0004400B"/>
    <w:rsid w:val="00045DCF"/>
    <w:rsid w:val="00046044"/>
    <w:rsid w:val="00046293"/>
    <w:rsid w:val="0004724C"/>
    <w:rsid w:val="00047C57"/>
    <w:rsid w:val="000527FB"/>
    <w:rsid w:val="0005488E"/>
    <w:rsid w:val="00055804"/>
    <w:rsid w:val="0005617B"/>
    <w:rsid w:val="00057BBA"/>
    <w:rsid w:val="00057F4A"/>
    <w:rsid w:val="000604FA"/>
    <w:rsid w:val="000610D4"/>
    <w:rsid w:val="00061ADD"/>
    <w:rsid w:val="00061DF4"/>
    <w:rsid w:val="000631F7"/>
    <w:rsid w:val="00063FB6"/>
    <w:rsid w:val="0006490A"/>
    <w:rsid w:val="000650A9"/>
    <w:rsid w:val="000653F1"/>
    <w:rsid w:val="00067067"/>
    <w:rsid w:val="000674D2"/>
    <w:rsid w:val="0006771D"/>
    <w:rsid w:val="000705D7"/>
    <w:rsid w:val="000706B1"/>
    <w:rsid w:val="00070731"/>
    <w:rsid w:val="00072601"/>
    <w:rsid w:val="000738BC"/>
    <w:rsid w:val="0008087C"/>
    <w:rsid w:val="00084419"/>
    <w:rsid w:val="00086782"/>
    <w:rsid w:val="00087FEA"/>
    <w:rsid w:val="00092ADB"/>
    <w:rsid w:val="00092F07"/>
    <w:rsid w:val="00094D2D"/>
    <w:rsid w:val="00095840"/>
    <w:rsid w:val="00095DB9"/>
    <w:rsid w:val="0009738D"/>
    <w:rsid w:val="000A4A55"/>
    <w:rsid w:val="000A60A0"/>
    <w:rsid w:val="000A7747"/>
    <w:rsid w:val="000B187C"/>
    <w:rsid w:val="000B236D"/>
    <w:rsid w:val="000B3A30"/>
    <w:rsid w:val="000B6F4E"/>
    <w:rsid w:val="000B7FA2"/>
    <w:rsid w:val="000C04E3"/>
    <w:rsid w:val="000C1AAF"/>
    <w:rsid w:val="000C4648"/>
    <w:rsid w:val="000C4B25"/>
    <w:rsid w:val="000C59AD"/>
    <w:rsid w:val="000C5D2B"/>
    <w:rsid w:val="000D2ED0"/>
    <w:rsid w:val="000D5FB8"/>
    <w:rsid w:val="000D6DFD"/>
    <w:rsid w:val="000D6E10"/>
    <w:rsid w:val="000D6E14"/>
    <w:rsid w:val="000E04A1"/>
    <w:rsid w:val="000E0B6C"/>
    <w:rsid w:val="000E12F1"/>
    <w:rsid w:val="000E178C"/>
    <w:rsid w:val="000E1C5E"/>
    <w:rsid w:val="000E2020"/>
    <w:rsid w:val="000E2462"/>
    <w:rsid w:val="000E27C3"/>
    <w:rsid w:val="000E27C6"/>
    <w:rsid w:val="000E2DA0"/>
    <w:rsid w:val="000E3C4E"/>
    <w:rsid w:val="000E4B2A"/>
    <w:rsid w:val="000E6B11"/>
    <w:rsid w:val="000E6DC6"/>
    <w:rsid w:val="000F0E29"/>
    <w:rsid w:val="000F62F0"/>
    <w:rsid w:val="000F6FD9"/>
    <w:rsid w:val="000F7CF2"/>
    <w:rsid w:val="00100156"/>
    <w:rsid w:val="00103061"/>
    <w:rsid w:val="00105242"/>
    <w:rsid w:val="00105367"/>
    <w:rsid w:val="00105FBE"/>
    <w:rsid w:val="001061A0"/>
    <w:rsid w:val="00111D5A"/>
    <w:rsid w:val="00114833"/>
    <w:rsid w:val="00115643"/>
    <w:rsid w:val="001201B6"/>
    <w:rsid w:val="001202D5"/>
    <w:rsid w:val="00122891"/>
    <w:rsid w:val="00123153"/>
    <w:rsid w:val="001253B5"/>
    <w:rsid w:val="00125BF8"/>
    <w:rsid w:val="001308CC"/>
    <w:rsid w:val="00130942"/>
    <w:rsid w:val="001312AF"/>
    <w:rsid w:val="0013350B"/>
    <w:rsid w:val="00133814"/>
    <w:rsid w:val="00133E0F"/>
    <w:rsid w:val="00135A3A"/>
    <w:rsid w:val="00137A93"/>
    <w:rsid w:val="00137DAA"/>
    <w:rsid w:val="0014064C"/>
    <w:rsid w:val="00140781"/>
    <w:rsid w:val="00140CA7"/>
    <w:rsid w:val="00141E27"/>
    <w:rsid w:val="00143040"/>
    <w:rsid w:val="001452C0"/>
    <w:rsid w:val="00146631"/>
    <w:rsid w:val="00147AA3"/>
    <w:rsid w:val="00147B71"/>
    <w:rsid w:val="00151DC8"/>
    <w:rsid w:val="00153F0B"/>
    <w:rsid w:val="00154368"/>
    <w:rsid w:val="00154623"/>
    <w:rsid w:val="0015499C"/>
    <w:rsid w:val="00155375"/>
    <w:rsid w:val="0015675F"/>
    <w:rsid w:val="001575A8"/>
    <w:rsid w:val="00157F39"/>
    <w:rsid w:val="00160FCE"/>
    <w:rsid w:val="00163311"/>
    <w:rsid w:val="00163845"/>
    <w:rsid w:val="001649E0"/>
    <w:rsid w:val="001652F4"/>
    <w:rsid w:val="0016530B"/>
    <w:rsid w:val="00166662"/>
    <w:rsid w:val="00166AA6"/>
    <w:rsid w:val="00167F10"/>
    <w:rsid w:val="00170B30"/>
    <w:rsid w:val="00170CA8"/>
    <w:rsid w:val="00170CCF"/>
    <w:rsid w:val="001732D9"/>
    <w:rsid w:val="00175FFA"/>
    <w:rsid w:val="00177F66"/>
    <w:rsid w:val="001811C1"/>
    <w:rsid w:val="00181C40"/>
    <w:rsid w:val="00182529"/>
    <w:rsid w:val="001852F3"/>
    <w:rsid w:val="001859FA"/>
    <w:rsid w:val="00186621"/>
    <w:rsid w:val="001867FF"/>
    <w:rsid w:val="001869A5"/>
    <w:rsid w:val="00186BF5"/>
    <w:rsid w:val="00187D66"/>
    <w:rsid w:val="00194C49"/>
    <w:rsid w:val="00195A7F"/>
    <w:rsid w:val="00196E2A"/>
    <w:rsid w:val="001971AE"/>
    <w:rsid w:val="00197834"/>
    <w:rsid w:val="001A317F"/>
    <w:rsid w:val="001A61D3"/>
    <w:rsid w:val="001A6CEB"/>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4D73"/>
    <w:rsid w:val="001D6B30"/>
    <w:rsid w:val="001E0711"/>
    <w:rsid w:val="001E11F9"/>
    <w:rsid w:val="001E3887"/>
    <w:rsid w:val="001E38A4"/>
    <w:rsid w:val="001E3C20"/>
    <w:rsid w:val="001E4E76"/>
    <w:rsid w:val="001E54F6"/>
    <w:rsid w:val="001E5DE0"/>
    <w:rsid w:val="001E6103"/>
    <w:rsid w:val="001E64FE"/>
    <w:rsid w:val="001F11F8"/>
    <w:rsid w:val="001F3B8D"/>
    <w:rsid w:val="001F40A2"/>
    <w:rsid w:val="001F4428"/>
    <w:rsid w:val="001F455A"/>
    <w:rsid w:val="001F500A"/>
    <w:rsid w:val="001F5F4A"/>
    <w:rsid w:val="00200224"/>
    <w:rsid w:val="00201A77"/>
    <w:rsid w:val="00201E03"/>
    <w:rsid w:val="00202AF8"/>
    <w:rsid w:val="00203D78"/>
    <w:rsid w:val="00205557"/>
    <w:rsid w:val="00207A57"/>
    <w:rsid w:val="002124D4"/>
    <w:rsid w:val="0021350B"/>
    <w:rsid w:val="00213B08"/>
    <w:rsid w:val="0021432B"/>
    <w:rsid w:val="002145A1"/>
    <w:rsid w:val="00214DD7"/>
    <w:rsid w:val="0021584B"/>
    <w:rsid w:val="00215C1A"/>
    <w:rsid w:val="002165C3"/>
    <w:rsid w:val="00220C6B"/>
    <w:rsid w:val="00221291"/>
    <w:rsid w:val="00224795"/>
    <w:rsid w:val="0022772A"/>
    <w:rsid w:val="00231358"/>
    <w:rsid w:val="002333E4"/>
    <w:rsid w:val="0023731E"/>
    <w:rsid w:val="002373E7"/>
    <w:rsid w:val="00240449"/>
    <w:rsid w:val="002419C3"/>
    <w:rsid w:val="0024279E"/>
    <w:rsid w:val="00243C69"/>
    <w:rsid w:val="00243F84"/>
    <w:rsid w:val="0024444E"/>
    <w:rsid w:val="00244A68"/>
    <w:rsid w:val="00244AA7"/>
    <w:rsid w:val="00244E0C"/>
    <w:rsid w:val="0024503F"/>
    <w:rsid w:val="00245754"/>
    <w:rsid w:val="00246172"/>
    <w:rsid w:val="00246973"/>
    <w:rsid w:val="0025005A"/>
    <w:rsid w:val="00250252"/>
    <w:rsid w:val="00250B80"/>
    <w:rsid w:val="00252398"/>
    <w:rsid w:val="00252498"/>
    <w:rsid w:val="00253F52"/>
    <w:rsid w:val="002548C3"/>
    <w:rsid w:val="002554B6"/>
    <w:rsid w:val="00255F74"/>
    <w:rsid w:val="002568DF"/>
    <w:rsid w:val="002604B4"/>
    <w:rsid w:val="002616A3"/>
    <w:rsid w:val="00263C2C"/>
    <w:rsid w:val="00263FBB"/>
    <w:rsid w:val="002654F7"/>
    <w:rsid w:val="00265688"/>
    <w:rsid w:val="00270326"/>
    <w:rsid w:val="00272B7A"/>
    <w:rsid w:val="00272F1F"/>
    <w:rsid w:val="00274473"/>
    <w:rsid w:val="002768B4"/>
    <w:rsid w:val="00277F8F"/>
    <w:rsid w:val="0028077E"/>
    <w:rsid w:val="0028083E"/>
    <w:rsid w:val="00280B8B"/>
    <w:rsid w:val="00281EC3"/>
    <w:rsid w:val="00282306"/>
    <w:rsid w:val="002858E5"/>
    <w:rsid w:val="00286B99"/>
    <w:rsid w:val="0028724A"/>
    <w:rsid w:val="00290457"/>
    <w:rsid w:val="002906DD"/>
    <w:rsid w:val="00290B29"/>
    <w:rsid w:val="00294393"/>
    <w:rsid w:val="0029545C"/>
    <w:rsid w:val="00295C2E"/>
    <w:rsid w:val="00295FEE"/>
    <w:rsid w:val="0029613C"/>
    <w:rsid w:val="002969DC"/>
    <w:rsid w:val="00296F4A"/>
    <w:rsid w:val="002A0196"/>
    <w:rsid w:val="002A0D47"/>
    <w:rsid w:val="002A332A"/>
    <w:rsid w:val="002A33EC"/>
    <w:rsid w:val="002A3476"/>
    <w:rsid w:val="002A37B5"/>
    <w:rsid w:val="002A5438"/>
    <w:rsid w:val="002A63C2"/>
    <w:rsid w:val="002A65B3"/>
    <w:rsid w:val="002A7C7B"/>
    <w:rsid w:val="002B04BB"/>
    <w:rsid w:val="002B2EA7"/>
    <w:rsid w:val="002B2F6A"/>
    <w:rsid w:val="002B33C9"/>
    <w:rsid w:val="002B7D7E"/>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F15FA"/>
    <w:rsid w:val="002F2BED"/>
    <w:rsid w:val="002F2E92"/>
    <w:rsid w:val="002F337B"/>
    <w:rsid w:val="002F345D"/>
    <w:rsid w:val="002F5250"/>
    <w:rsid w:val="002F5759"/>
    <w:rsid w:val="002F59FE"/>
    <w:rsid w:val="002F6676"/>
    <w:rsid w:val="002F718F"/>
    <w:rsid w:val="002F74B3"/>
    <w:rsid w:val="003061E3"/>
    <w:rsid w:val="0030791E"/>
    <w:rsid w:val="003103DA"/>
    <w:rsid w:val="00310A95"/>
    <w:rsid w:val="0031166C"/>
    <w:rsid w:val="003122F8"/>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F4B"/>
    <w:rsid w:val="00341F6A"/>
    <w:rsid w:val="003423F4"/>
    <w:rsid w:val="00343BB2"/>
    <w:rsid w:val="00344FB9"/>
    <w:rsid w:val="0034647E"/>
    <w:rsid w:val="00346ADE"/>
    <w:rsid w:val="00346EFF"/>
    <w:rsid w:val="00347430"/>
    <w:rsid w:val="00352231"/>
    <w:rsid w:val="003528AF"/>
    <w:rsid w:val="0035781F"/>
    <w:rsid w:val="00357CEB"/>
    <w:rsid w:val="00362CDC"/>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25A"/>
    <w:rsid w:val="003844DC"/>
    <w:rsid w:val="00385477"/>
    <w:rsid w:val="003859F5"/>
    <w:rsid w:val="003873A7"/>
    <w:rsid w:val="00387954"/>
    <w:rsid w:val="00390733"/>
    <w:rsid w:val="0039187D"/>
    <w:rsid w:val="0039190A"/>
    <w:rsid w:val="00395263"/>
    <w:rsid w:val="00395A63"/>
    <w:rsid w:val="00395B4A"/>
    <w:rsid w:val="003967C9"/>
    <w:rsid w:val="003A0B33"/>
    <w:rsid w:val="003A109E"/>
    <w:rsid w:val="003A206A"/>
    <w:rsid w:val="003A4033"/>
    <w:rsid w:val="003A4D6C"/>
    <w:rsid w:val="003A58A3"/>
    <w:rsid w:val="003A5AAC"/>
    <w:rsid w:val="003B04C4"/>
    <w:rsid w:val="003B0E89"/>
    <w:rsid w:val="003B13AE"/>
    <w:rsid w:val="003B188D"/>
    <w:rsid w:val="003B211F"/>
    <w:rsid w:val="003B2FC7"/>
    <w:rsid w:val="003B3131"/>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5F3C"/>
    <w:rsid w:val="003D5F82"/>
    <w:rsid w:val="003D60E4"/>
    <w:rsid w:val="003E1673"/>
    <w:rsid w:val="003E1CBC"/>
    <w:rsid w:val="003E1DB4"/>
    <w:rsid w:val="003E289C"/>
    <w:rsid w:val="003E3336"/>
    <w:rsid w:val="003E34BF"/>
    <w:rsid w:val="003E35FD"/>
    <w:rsid w:val="003E366C"/>
    <w:rsid w:val="003E4177"/>
    <w:rsid w:val="003E44A9"/>
    <w:rsid w:val="003E4A7B"/>
    <w:rsid w:val="003E5239"/>
    <w:rsid w:val="003E609D"/>
    <w:rsid w:val="003F02EE"/>
    <w:rsid w:val="003F0D9A"/>
    <w:rsid w:val="003F29C4"/>
    <w:rsid w:val="003F2A53"/>
    <w:rsid w:val="003F3008"/>
    <w:rsid w:val="003F52E7"/>
    <w:rsid w:val="003F6F09"/>
    <w:rsid w:val="003F770C"/>
    <w:rsid w:val="003F7D30"/>
    <w:rsid w:val="00400357"/>
    <w:rsid w:val="004004AE"/>
    <w:rsid w:val="00401C3F"/>
    <w:rsid w:val="0040268E"/>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7F3"/>
    <w:rsid w:val="00423C09"/>
    <w:rsid w:val="004251B0"/>
    <w:rsid w:val="004255F2"/>
    <w:rsid w:val="00433D32"/>
    <w:rsid w:val="00433E35"/>
    <w:rsid w:val="004355E9"/>
    <w:rsid w:val="00437CE2"/>
    <w:rsid w:val="004415F3"/>
    <w:rsid w:val="00441D66"/>
    <w:rsid w:val="004443B1"/>
    <w:rsid w:val="00451F31"/>
    <w:rsid w:val="0045452D"/>
    <w:rsid w:val="004552CB"/>
    <w:rsid w:val="00456381"/>
    <w:rsid w:val="00457061"/>
    <w:rsid w:val="0045729D"/>
    <w:rsid w:val="00457DC9"/>
    <w:rsid w:val="00460746"/>
    <w:rsid w:val="00461CF6"/>
    <w:rsid w:val="004629AE"/>
    <w:rsid w:val="0046383D"/>
    <w:rsid w:val="00465DC2"/>
    <w:rsid w:val="004717A5"/>
    <w:rsid w:val="0047223E"/>
    <w:rsid w:val="0047274B"/>
    <w:rsid w:val="0047394F"/>
    <w:rsid w:val="004754F1"/>
    <w:rsid w:val="004819F3"/>
    <w:rsid w:val="00482B15"/>
    <w:rsid w:val="00482D88"/>
    <w:rsid w:val="00483340"/>
    <w:rsid w:val="004836C9"/>
    <w:rsid w:val="00483953"/>
    <w:rsid w:val="00483F87"/>
    <w:rsid w:val="00484BD1"/>
    <w:rsid w:val="00485456"/>
    <w:rsid w:val="0048569A"/>
    <w:rsid w:val="00485A0C"/>
    <w:rsid w:val="00485DD7"/>
    <w:rsid w:val="00486D17"/>
    <w:rsid w:val="00486E56"/>
    <w:rsid w:val="00487AA2"/>
    <w:rsid w:val="00487AA3"/>
    <w:rsid w:val="00490EA5"/>
    <w:rsid w:val="00493846"/>
    <w:rsid w:val="00493FAD"/>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9C9"/>
    <w:rsid w:val="004B44F4"/>
    <w:rsid w:val="004B5E49"/>
    <w:rsid w:val="004B759E"/>
    <w:rsid w:val="004B7E25"/>
    <w:rsid w:val="004C145A"/>
    <w:rsid w:val="004C19BF"/>
    <w:rsid w:val="004C3A66"/>
    <w:rsid w:val="004C3BBE"/>
    <w:rsid w:val="004C402D"/>
    <w:rsid w:val="004C4576"/>
    <w:rsid w:val="004C54F8"/>
    <w:rsid w:val="004C64D0"/>
    <w:rsid w:val="004C72B8"/>
    <w:rsid w:val="004D042A"/>
    <w:rsid w:val="004D0444"/>
    <w:rsid w:val="004D19FB"/>
    <w:rsid w:val="004D1C23"/>
    <w:rsid w:val="004E084D"/>
    <w:rsid w:val="004E0B63"/>
    <w:rsid w:val="004E1D73"/>
    <w:rsid w:val="004E23FC"/>
    <w:rsid w:val="004E36A7"/>
    <w:rsid w:val="004E3D4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2083"/>
    <w:rsid w:val="00514AD8"/>
    <w:rsid w:val="00514DAC"/>
    <w:rsid w:val="005158F1"/>
    <w:rsid w:val="0051599E"/>
    <w:rsid w:val="005179F0"/>
    <w:rsid w:val="0052106E"/>
    <w:rsid w:val="00523863"/>
    <w:rsid w:val="00523EEE"/>
    <w:rsid w:val="00523F26"/>
    <w:rsid w:val="005252D6"/>
    <w:rsid w:val="00527ABB"/>
    <w:rsid w:val="00527CB1"/>
    <w:rsid w:val="00527CC2"/>
    <w:rsid w:val="005314D0"/>
    <w:rsid w:val="00533BF0"/>
    <w:rsid w:val="00534EEF"/>
    <w:rsid w:val="00535BFB"/>
    <w:rsid w:val="00536181"/>
    <w:rsid w:val="0054025C"/>
    <w:rsid w:val="0054042A"/>
    <w:rsid w:val="00540A73"/>
    <w:rsid w:val="00541531"/>
    <w:rsid w:val="00542891"/>
    <w:rsid w:val="00543F6D"/>
    <w:rsid w:val="00544548"/>
    <w:rsid w:val="00544615"/>
    <w:rsid w:val="00544A26"/>
    <w:rsid w:val="005450AE"/>
    <w:rsid w:val="005452CE"/>
    <w:rsid w:val="00545346"/>
    <w:rsid w:val="00550040"/>
    <w:rsid w:val="005502CE"/>
    <w:rsid w:val="00550D8B"/>
    <w:rsid w:val="0055409C"/>
    <w:rsid w:val="005550B0"/>
    <w:rsid w:val="00556A23"/>
    <w:rsid w:val="00560C7F"/>
    <w:rsid w:val="0056194A"/>
    <w:rsid w:val="005632FF"/>
    <w:rsid w:val="00565241"/>
    <w:rsid w:val="00567706"/>
    <w:rsid w:val="005709FC"/>
    <w:rsid w:val="0057126B"/>
    <w:rsid w:val="00573F8E"/>
    <w:rsid w:val="00574DB6"/>
    <w:rsid w:val="0057514C"/>
    <w:rsid w:val="00576767"/>
    <w:rsid w:val="00580BCD"/>
    <w:rsid w:val="0058155F"/>
    <w:rsid w:val="005818CF"/>
    <w:rsid w:val="00582A95"/>
    <w:rsid w:val="0058394A"/>
    <w:rsid w:val="00585042"/>
    <w:rsid w:val="00586C4A"/>
    <w:rsid w:val="005875C2"/>
    <w:rsid w:val="00592BCD"/>
    <w:rsid w:val="00592F60"/>
    <w:rsid w:val="00594FE8"/>
    <w:rsid w:val="00596075"/>
    <w:rsid w:val="00597F8A"/>
    <w:rsid w:val="005A0ACC"/>
    <w:rsid w:val="005A1609"/>
    <w:rsid w:val="005A1CDF"/>
    <w:rsid w:val="005A1E91"/>
    <w:rsid w:val="005A3530"/>
    <w:rsid w:val="005A402F"/>
    <w:rsid w:val="005A4339"/>
    <w:rsid w:val="005A6D1D"/>
    <w:rsid w:val="005A6D30"/>
    <w:rsid w:val="005A74FF"/>
    <w:rsid w:val="005B1089"/>
    <w:rsid w:val="005B1D5A"/>
    <w:rsid w:val="005B2CE7"/>
    <w:rsid w:val="005B2FB9"/>
    <w:rsid w:val="005B4566"/>
    <w:rsid w:val="005B57E8"/>
    <w:rsid w:val="005B6E69"/>
    <w:rsid w:val="005C1119"/>
    <w:rsid w:val="005C3380"/>
    <w:rsid w:val="005C5855"/>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433F"/>
    <w:rsid w:val="005E6559"/>
    <w:rsid w:val="005E7812"/>
    <w:rsid w:val="005E7CFF"/>
    <w:rsid w:val="005F1735"/>
    <w:rsid w:val="005F219A"/>
    <w:rsid w:val="005F3CEA"/>
    <w:rsid w:val="005F6FEE"/>
    <w:rsid w:val="00600A42"/>
    <w:rsid w:val="00601749"/>
    <w:rsid w:val="00602A33"/>
    <w:rsid w:val="00603221"/>
    <w:rsid w:val="00603A43"/>
    <w:rsid w:val="00605A3F"/>
    <w:rsid w:val="00606D5A"/>
    <w:rsid w:val="00606EF6"/>
    <w:rsid w:val="006116B0"/>
    <w:rsid w:val="006119DB"/>
    <w:rsid w:val="00611C19"/>
    <w:rsid w:val="006134D0"/>
    <w:rsid w:val="006137C2"/>
    <w:rsid w:val="00614898"/>
    <w:rsid w:val="00621A10"/>
    <w:rsid w:val="00621C15"/>
    <w:rsid w:val="00621EF0"/>
    <w:rsid w:val="00623457"/>
    <w:rsid w:val="00624353"/>
    <w:rsid w:val="006250CC"/>
    <w:rsid w:val="00626490"/>
    <w:rsid w:val="006266B1"/>
    <w:rsid w:val="00635DF7"/>
    <w:rsid w:val="0063694E"/>
    <w:rsid w:val="00636D5B"/>
    <w:rsid w:val="00640EFC"/>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1F3B"/>
    <w:rsid w:val="00663D28"/>
    <w:rsid w:val="00670E43"/>
    <w:rsid w:val="006712BB"/>
    <w:rsid w:val="006712BF"/>
    <w:rsid w:val="006719D5"/>
    <w:rsid w:val="00671CE2"/>
    <w:rsid w:val="006726E4"/>
    <w:rsid w:val="00672C9B"/>
    <w:rsid w:val="00672DE1"/>
    <w:rsid w:val="00673490"/>
    <w:rsid w:val="00675282"/>
    <w:rsid w:val="006755FB"/>
    <w:rsid w:val="0067607D"/>
    <w:rsid w:val="006771AF"/>
    <w:rsid w:val="00680005"/>
    <w:rsid w:val="00683114"/>
    <w:rsid w:val="00683307"/>
    <w:rsid w:val="006838F7"/>
    <w:rsid w:val="00685B7D"/>
    <w:rsid w:val="00685FDF"/>
    <w:rsid w:val="0068732F"/>
    <w:rsid w:val="00687D77"/>
    <w:rsid w:val="00687F93"/>
    <w:rsid w:val="00692A78"/>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61C1"/>
    <w:rsid w:val="006D17B0"/>
    <w:rsid w:val="006D3DA7"/>
    <w:rsid w:val="006D523A"/>
    <w:rsid w:val="006D5EF5"/>
    <w:rsid w:val="006D70E7"/>
    <w:rsid w:val="006D7378"/>
    <w:rsid w:val="006E092B"/>
    <w:rsid w:val="006E4901"/>
    <w:rsid w:val="006E4C2E"/>
    <w:rsid w:val="006E5AB3"/>
    <w:rsid w:val="006E5DB7"/>
    <w:rsid w:val="006E75EE"/>
    <w:rsid w:val="006E7ADD"/>
    <w:rsid w:val="006F0660"/>
    <w:rsid w:val="006F430F"/>
    <w:rsid w:val="006F4821"/>
    <w:rsid w:val="006F691A"/>
    <w:rsid w:val="00701A59"/>
    <w:rsid w:val="00701B1F"/>
    <w:rsid w:val="00701BF0"/>
    <w:rsid w:val="00704D1F"/>
    <w:rsid w:val="007059C8"/>
    <w:rsid w:val="007060B5"/>
    <w:rsid w:val="007079D6"/>
    <w:rsid w:val="0071259E"/>
    <w:rsid w:val="0071303E"/>
    <w:rsid w:val="00715492"/>
    <w:rsid w:val="00716C59"/>
    <w:rsid w:val="007173E9"/>
    <w:rsid w:val="0071754A"/>
    <w:rsid w:val="007201B2"/>
    <w:rsid w:val="00720790"/>
    <w:rsid w:val="00720EE6"/>
    <w:rsid w:val="00722D14"/>
    <w:rsid w:val="00723994"/>
    <w:rsid w:val="00725FEA"/>
    <w:rsid w:val="0072750F"/>
    <w:rsid w:val="00730200"/>
    <w:rsid w:val="00730982"/>
    <w:rsid w:val="00730E2E"/>
    <w:rsid w:val="00730FB9"/>
    <w:rsid w:val="007340CA"/>
    <w:rsid w:val="00740870"/>
    <w:rsid w:val="0074334B"/>
    <w:rsid w:val="00743848"/>
    <w:rsid w:val="00745634"/>
    <w:rsid w:val="00747739"/>
    <w:rsid w:val="0075145D"/>
    <w:rsid w:val="0075191E"/>
    <w:rsid w:val="007531AA"/>
    <w:rsid w:val="007541C6"/>
    <w:rsid w:val="00754574"/>
    <w:rsid w:val="00754F62"/>
    <w:rsid w:val="00755711"/>
    <w:rsid w:val="007574C4"/>
    <w:rsid w:val="00760738"/>
    <w:rsid w:val="00762389"/>
    <w:rsid w:val="007662F0"/>
    <w:rsid w:val="00766AC6"/>
    <w:rsid w:val="00767047"/>
    <w:rsid w:val="00767D08"/>
    <w:rsid w:val="007702DC"/>
    <w:rsid w:val="00770BE5"/>
    <w:rsid w:val="00770F53"/>
    <w:rsid w:val="00772112"/>
    <w:rsid w:val="00772723"/>
    <w:rsid w:val="00774C51"/>
    <w:rsid w:val="007800C1"/>
    <w:rsid w:val="00780173"/>
    <w:rsid w:val="007848FB"/>
    <w:rsid w:val="00784CFD"/>
    <w:rsid w:val="0078594A"/>
    <w:rsid w:val="00786855"/>
    <w:rsid w:val="007879F0"/>
    <w:rsid w:val="0079396E"/>
    <w:rsid w:val="00793D43"/>
    <w:rsid w:val="00796046"/>
    <w:rsid w:val="007A0404"/>
    <w:rsid w:val="007A0CF7"/>
    <w:rsid w:val="007A2205"/>
    <w:rsid w:val="007A29CC"/>
    <w:rsid w:val="007A36BD"/>
    <w:rsid w:val="007A3AC0"/>
    <w:rsid w:val="007A42C6"/>
    <w:rsid w:val="007A778C"/>
    <w:rsid w:val="007A7DCA"/>
    <w:rsid w:val="007B024B"/>
    <w:rsid w:val="007B3061"/>
    <w:rsid w:val="007B5925"/>
    <w:rsid w:val="007B62F5"/>
    <w:rsid w:val="007C009B"/>
    <w:rsid w:val="007C06F4"/>
    <w:rsid w:val="007C3D4C"/>
    <w:rsid w:val="007C4F19"/>
    <w:rsid w:val="007C6571"/>
    <w:rsid w:val="007C6DF1"/>
    <w:rsid w:val="007C6E3D"/>
    <w:rsid w:val="007D167A"/>
    <w:rsid w:val="007D2CC2"/>
    <w:rsid w:val="007D3A48"/>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21D7"/>
    <w:rsid w:val="007F2C74"/>
    <w:rsid w:val="007F3E46"/>
    <w:rsid w:val="007F7282"/>
    <w:rsid w:val="007F7398"/>
    <w:rsid w:val="00801202"/>
    <w:rsid w:val="00801521"/>
    <w:rsid w:val="008017D5"/>
    <w:rsid w:val="008037A6"/>
    <w:rsid w:val="00803EC4"/>
    <w:rsid w:val="008063A1"/>
    <w:rsid w:val="00806C9F"/>
    <w:rsid w:val="0080736B"/>
    <w:rsid w:val="00810EBB"/>
    <w:rsid w:val="00811DEB"/>
    <w:rsid w:val="008123AA"/>
    <w:rsid w:val="008129E2"/>
    <w:rsid w:val="0081422D"/>
    <w:rsid w:val="00814752"/>
    <w:rsid w:val="0081766D"/>
    <w:rsid w:val="00821852"/>
    <w:rsid w:val="0082284D"/>
    <w:rsid w:val="008246E5"/>
    <w:rsid w:val="00824E13"/>
    <w:rsid w:val="008277DE"/>
    <w:rsid w:val="00827C49"/>
    <w:rsid w:val="00827CEF"/>
    <w:rsid w:val="008306FF"/>
    <w:rsid w:val="008316AA"/>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4E"/>
    <w:rsid w:val="008457D8"/>
    <w:rsid w:val="00846082"/>
    <w:rsid w:val="00853A4C"/>
    <w:rsid w:val="00854F57"/>
    <w:rsid w:val="008617EB"/>
    <w:rsid w:val="00865C6A"/>
    <w:rsid w:val="00865C7D"/>
    <w:rsid w:val="00866D81"/>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6B2E"/>
    <w:rsid w:val="008A116E"/>
    <w:rsid w:val="008A2615"/>
    <w:rsid w:val="008A3546"/>
    <w:rsid w:val="008A3DAA"/>
    <w:rsid w:val="008A3FC9"/>
    <w:rsid w:val="008A4C03"/>
    <w:rsid w:val="008B04E3"/>
    <w:rsid w:val="008B0FDC"/>
    <w:rsid w:val="008B18E4"/>
    <w:rsid w:val="008B41C9"/>
    <w:rsid w:val="008B4966"/>
    <w:rsid w:val="008B546A"/>
    <w:rsid w:val="008B685D"/>
    <w:rsid w:val="008B6FE1"/>
    <w:rsid w:val="008B7637"/>
    <w:rsid w:val="008C0BF3"/>
    <w:rsid w:val="008C3823"/>
    <w:rsid w:val="008C4A29"/>
    <w:rsid w:val="008C6F6A"/>
    <w:rsid w:val="008C7FFC"/>
    <w:rsid w:val="008D181B"/>
    <w:rsid w:val="008D1CFE"/>
    <w:rsid w:val="008D5706"/>
    <w:rsid w:val="008E0D9D"/>
    <w:rsid w:val="008E15CB"/>
    <w:rsid w:val="008E18C3"/>
    <w:rsid w:val="008E36D7"/>
    <w:rsid w:val="008E4236"/>
    <w:rsid w:val="008E43C4"/>
    <w:rsid w:val="008E444E"/>
    <w:rsid w:val="008E49C9"/>
    <w:rsid w:val="008E6002"/>
    <w:rsid w:val="008E7043"/>
    <w:rsid w:val="008F1CDD"/>
    <w:rsid w:val="008F2472"/>
    <w:rsid w:val="008F30DE"/>
    <w:rsid w:val="008F3F57"/>
    <w:rsid w:val="008F4C61"/>
    <w:rsid w:val="008F5B72"/>
    <w:rsid w:val="008F63C5"/>
    <w:rsid w:val="008F6735"/>
    <w:rsid w:val="008F7E20"/>
    <w:rsid w:val="009006B5"/>
    <w:rsid w:val="00907050"/>
    <w:rsid w:val="00907FAD"/>
    <w:rsid w:val="009144E7"/>
    <w:rsid w:val="009152EB"/>
    <w:rsid w:val="00915939"/>
    <w:rsid w:val="00915C7C"/>
    <w:rsid w:val="00915DD9"/>
    <w:rsid w:val="00916110"/>
    <w:rsid w:val="009177D5"/>
    <w:rsid w:val="0092107C"/>
    <w:rsid w:val="00921082"/>
    <w:rsid w:val="00921670"/>
    <w:rsid w:val="00921D35"/>
    <w:rsid w:val="00922468"/>
    <w:rsid w:val="009237A9"/>
    <w:rsid w:val="00925636"/>
    <w:rsid w:val="00925868"/>
    <w:rsid w:val="00930E97"/>
    <w:rsid w:val="009325D7"/>
    <w:rsid w:val="00932CAD"/>
    <w:rsid w:val="009331B5"/>
    <w:rsid w:val="00933266"/>
    <w:rsid w:val="00934091"/>
    <w:rsid w:val="009354F1"/>
    <w:rsid w:val="00937DE5"/>
    <w:rsid w:val="00941CA2"/>
    <w:rsid w:val="00942D7E"/>
    <w:rsid w:val="009433B4"/>
    <w:rsid w:val="009449F8"/>
    <w:rsid w:val="009453B2"/>
    <w:rsid w:val="00946839"/>
    <w:rsid w:val="0094744F"/>
    <w:rsid w:val="00947DDB"/>
    <w:rsid w:val="00947FD2"/>
    <w:rsid w:val="00950000"/>
    <w:rsid w:val="009502E1"/>
    <w:rsid w:val="009503B3"/>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CE2"/>
    <w:rsid w:val="00966FED"/>
    <w:rsid w:val="00970864"/>
    <w:rsid w:val="009715CE"/>
    <w:rsid w:val="009732FC"/>
    <w:rsid w:val="00976CBB"/>
    <w:rsid w:val="00980FFC"/>
    <w:rsid w:val="0098350A"/>
    <w:rsid w:val="00983B09"/>
    <w:rsid w:val="00984A46"/>
    <w:rsid w:val="0098582F"/>
    <w:rsid w:val="00985ED9"/>
    <w:rsid w:val="00986151"/>
    <w:rsid w:val="00987460"/>
    <w:rsid w:val="009877DD"/>
    <w:rsid w:val="00990911"/>
    <w:rsid w:val="009914CC"/>
    <w:rsid w:val="00993706"/>
    <w:rsid w:val="00994167"/>
    <w:rsid w:val="00996C3E"/>
    <w:rsid w:val="00997953"/>
    <w:rsid w:val="009A0F79"/>
    <w:rsid w:val="009A1C0F"/>
    <w:rsid w:val="009A284F"/>
    <w:rsid w:val="009A2B17"/>
    <w:rsid w:val="009A3D76"/>
    <w:rsid w:val="009A3E22"/>
    <w:rsid w:val="009A5B91"/>
    <w:rsid w:val="009A656D"/>
    <w:rsid w:val="009A66CB"/>
    <w:rsid w:val="009B195F"/>
    <w:rsid w:val="009B1A8B"/>
    <w:rsid w:val="009B278A"/>
    <w:rsid w:val="009B5911"/>
    <w:rsid w:val="009B6AAD"/>
    <w:rsid w:val="009C0AFF"/>
    <w:rsid w:val="009C14A3"/>
    <w:rsid w:val="009C1885"/>
    <w:rsid w:val="009C1BEB"/>
    <w:rsid w:val="009C1F70"/>
    <w:rsid w:val="009C3C60"/>
    <w:rsid w:val="009C54A1"/>
    <w:rsid w:val="009C5EA6"/>
    <w:rsid w:val="009C6FF6"/>
    <w:rsid w:val="009D2D0A"/>
    <w:rsid w:val="009D3802"/>
    <w:rsid w:val="009D3BDA"/>
    <w:rsid w:val="009D5082"/>
    <w:rsid w:val="009E1A71"/>
    <w:rsid w:val="009E2016"/>
    <w:rsid w:val="009E2028"/>
    <w:rsid w:val="009E25A5"/>
    <w:rsid w:val="009E2813"/>
    <w:rsid w:val="009E2949"/>
    <w:rsid w:val="009E35AB"/>
    <w:rsid w:val="009E3BD5"/>
    <w:rsid w:val="009E58E5"/>
    <w:rsid w:val="009F2455"/>
    <w:rsid w:val="009F473A"/>
    <w:rsid w:val="009F688B"/>
    <w:rsid w:val="00A00118"/>
    <w:rsid w:val="00A01AC2"/>
    <w:rsid w:val="00A01EC2"/>
    <w:rsid w:val="00A05069"/>
    <w:rsid w:val="00A06BE3"/>
    <w:rsid w:val="00A07192"/>
    <w:rsid w:val="00A12F7D"/>
    <w:rsid w:val="00A204F8"/>
    <w:rsid w:val="00A20DEF"/>
    <w:rsid w:val="00A22261"/>
    <w:rsid w:val="00A22456"/>
    <w:rsid w:val="00A22DAD"/>
    <w:rsid w:val="00A23DF2"/>
    <w:rsid w:val="00A23EAB"/>
    <w:rsid w:val="00A2526D"/>
    <w:rsid w:val="00A30F24"/>
    <w:rsid w:val="00A31B19"/>
    <w:rsid w:val="00A31B41"/>
    <w:rsid w:val="00A334BA"/>
    <w:rsid w:val="00A406A5"/>
    <w:rsid w:val="00A41007"/>
    <w:rsid w:val="00A41B17"/>
    <w:rsid w:val="00A41E03"/>
    <w:rsid w:val="00A4342C"/>
    <w:rsid w:val="00A43B99"/>
    <w:rsid w:val="00A43E67"/>
    <w:rsid w:val="00A449C6"/>
    <w:rsid w:val="00A4737C"/>
    <w:rsid w:val="00A5214E"/>
    <w:rsid w:val="00A52A34"/>
    <w:rsid w:val="00A54AB4"/>
    <w:rsid w:val="00A5670E"/>
    <w:rsid w:val="00A57790"/>
    <w:rsid w:val="00A57BD8"/>
    <w:rsid w:val="00A57FE4"/>
    <w:rsid w:val="00A60B6C"/>
    <w:rsid w:val="00A6133A"/>
    <w:rsid w:val="00A6137F"/>
    <w:rsid w:val="00A613D1"/>
    <w:rsid w:val="00A61AA7"/>
    <w:rsid w:val="00A632B2"/>
    <w:rsid w:val="00A64408"/>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669D"/>
    <w:rsid w:val="00A96A46"/>
    <w:rsid w:val="00A96DB2"/>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27B1"/>
    <w:rsid w:val="00AC2E76"/>
    <w:rsid w:val="00AC3AFC"/>
    <w:rsid w:val="00AC5EFF"/>
    <w:rsid w:val="00AC6490"/>
    <w:rsid w:val="00AD2F7C"/>
    <w:rsid w:val="00AD3C9D"/>
    <w:rsid w:val="00AD3E33"/>
    <w:rsid w:val="00AD558F"/>
    <w:rsid w:val="00AD6824"/>
    <w:rsid w:val="00AD70BB"/>
    <w:rsid w:val="00AD76E6"/>
    <w:rsid w:val="00AD7DFB"/>
    <w:rsid w:val="00AE071A"/>
    <w:rsid w:val="00AE09AD"/>
    <w:rsid w:val="00AE1240"/>
    <w:rsid w:val="00AE21AF"/>
    <w:rsid w:val="00AE28D7"/>
    <w:rsid w:val="00AE32CA"/>
    <w:rsid w:val="00AE3E98"/>
    <w:rsid w:val="00AE5595"/>
    <w:rsid w:val="00AE5B7C"/>
    <w:rsid w:val="00AF20F1"/>
    <w:rsid w:val="00AF4A90"/>
    <w:rsid w:val="00AF6BC2"/>
    <w:rsid w:val="00AF7640"/>
    <w:rsid w:val="00AF7A8A"/>
    <w:rsid w:val="00B00DE1"/>
    <w:rsid w:val="00B02D71"/>
    <w:rsid w:val="00B048E7"/>
    <w:rsid w:val="00B04AF3"/>
    <w:rsid w:val="00B04C97"/>
    <w:rsid w:val="00B05B5D"/>
    <w:rsid w:val="00B07864"/>
    <w:rsid w:val="00B07C02"/>
    <w:rsid w:val="00B11217"/>
    <w:rsid w:val="00B1145F"/>
    <w:rsid w:val="00B1259E"/>
    <w:rsid w:val="00B143DA"/>
    <w:rsid w:val="00B16B8B"/>
    <w:rsid w:val="00B20201"/>
    <w:rsid w:val="00B21041"/>
    <w:rsid w:val="00B21220"/>
    <w:rsid w:val="00B2164A"/>
    <w:rsid w:val="00B21B27"/>
    <w:rsid w:val="00B21E1B"/>
    <w:rsid w:val="00B21F56"/>
    <w:rsid w:val="00B22C3C"/>
    <w:rsid w:val="00B22F8D"/>
    <w:rsid w:val="00B23EC8"/>
    <w:rsid w:val="00B23FCC"/>
    <w:rsid w:val="00B256BC"/>
    <w:rsid w:val="00B305B0"/>
    <w:rsid w:val="00B3313C"/>
    <w:rsid w:val="00B34884"/>
    <w:rsid w:val="00B3743C"/>
    <w:rsid w:val="00B3759B"/>
    <w:rsid w:val="00B37D0A"/>
    <w:rsid w:val="00B40363"/>
    <w:rsid w:val="00B40B33"/>
    <w:rsid w:val="00B411FF"/>
    <w:rsid w:val="00B42BA2"/>
    <w:rsid w:val="00B43BB4"/>
    <w:rsid w:val="00B44182"/>
    <w:rsid w:val="00B4685E"/>
    <w:rsid w:val="00B50C47"/>
    <w:rsid w:val="00B52059"/>
    <w:rsid w:val="00B530BB"/>
    <w:rsid w:val="00B53297"/>
    <w:rsid w:val="00B53859"/>
    <w:rsid w:val="00B55E73"/>
    <w:rsid w:val="00B56A76"/>
    <w:rsid w:val="00B6066A"/>
    <w:rsid w:val="00B60E7A"/>
    <w:rsid w:val="00B6180B"/>
    <w:rsid w:val="00B622FA"/>
    <w:rsid w:val="00B63602"/>
    <w:rsid w:val="00B64F94"/>
    <w:rsid w:val="00B6523D"/>
    <w:rsid w:val="00B65713"/>
    <w:rsid w:val="00B65D70"/>
    <w:rsid w:val="00B66786"/>
    <w:rsid w:val="00B7208E"/>
    <w:rsid w:val="00B736B9"/>
    <w:rsid w:val="00B739BB"/>
    <w:rsid w:val="00B765DD"/>
    <w:rsid w:val="00B802EF"/>
    <w:rsid w:val="00B8382F"/>
    <w:rsid w:val="00B842C8"/>
    <w:rsid w:val="00B84722"/>
    <w:rsid w:val="00B8528C"/>
    <w:rsid w:val="00B852FB"/>
    <w:rsid w:val="00B8545D"/>
    <w:rsid w:val="00B86104"/>
    <w:rsid w:val="00B86703"/>
    <w:rsid w:val="00B8683B"/>
    <w:rsid w:val="00B86F1D"/>
    <w:rsid w:val="00B86F4B"/>
    <w:rsid w:val="00B90581"/>
    <w:rsid w:val="00B90B4B"/>
    <w:rsid w:val="00B9111A"/>
    <w:rsid w:val="00B92A37"/>
    <w:rsid w:val="00B94118"/>
    <w:rsid w:val="00B941FC"/>
    <w:rsid w:val="00B9437F"/>
    <w:rsid w:val="00B94EF9"/>
    <w:rsid w:val="00B958D2"/>
    <w:rsid w:val="00B96028"/>
    <w:rsid w:val="00B97398"/>
    <w:rsid w:val="00BA02D6"/>
    <w:rsid w:val="00BA0693"/>
    <w:rsid w:val="00BA1D8E"/>
    <w:rsid w:val="00BA2DC9"/>
    <w:rsid w:val="00BB14D1"/>
    <w:rsid w:val="00BB3801"/>
    <w:rsid w:val="00BB4613"/>
    <w:rsid w:val="00BB555C"/>
    <w:rsid w:val="00BB5BD6"/>
    <w:rsid w:val="00BB63F6"/>
    <w:rsid w:val="00BC485D"/>
    <w:rsid w:val="00BC50F5"/>
    <w:rsid w:val="00BC5C8E"/>
    <w:rsid w:val="00BD0298"/>
    <w:rsid w:val="00BD15F9"/>
    <w:rsid w:val="00BD2017"/>
    <w:rsid w:val="00BD318C"/>
    <w:rsid w:val="00BD358F"/>
    <w:rsid w:val="00BD3F4C"/>
    <w:rsid w:val="00BD55C4"/>
    <w:rsid w:val="00BD5E53"/>
    <w:rsid w:val="00BD6D0B"/>
    <w:rsid w:val="00BE0328"/>
    <w:rsid w:val="00BE40FF"/>
    <w:rsid w:val="00BE6F4C"/>
    <w:rsid w:val="00BE73E8"/>
    <w:rsid w:val="00BE74F7"/>
    <w:rsid w:val="00BE779C"/>
    <w:rsid w:val="00BF1D2A"/>
    <w:rsid w:val="00BF6024"/>
    <w:rsid w:val="00C00860"/>
    <w:rsid w:val="00C00AC3"/>
    <w:rsid w:val="00C0210C"/>
    <w:rsid w:val="00C066AE"/>
    <w:rsid w:val="00C103BA"/>
    <w:rsid w:val="00C1135D"/>
    <w:rsid w:val="00C12843"/>
    <w:rsid w:val="00C12ADD"/>
    <w:rsid w:val="00C131D0"/>
    <w:rsid w:val="00C148B6"/>
    <w:rsid w:val="00C15414"/>
    <w:rsid w:val="00C15797"/>
    <w:rsid w:val="00C15B52"/>
    <w:rsid w:val="00C16D10"/>
    <w:rsid w:val="00C20660"/>
    <w:rsid w:val="00C20F40"/>
    <w:rsid w:val="00C23EE8"/>
    <w:rsid w:val="00C24419"/>
    <w:rsid w:val="00C25AFF"/>
    <w:rsid w:val="00C277E3"/>
    <w:rsid w:val="00C27CEC"/>
    <w:rsid w:val="00C3228A"/>
    <w:rsid w:val="00C32872"/>
    <w:rsid w:val="00C32AE0"/>
    <w:rsid w:val="00C33C73"/>
    <w:rsid w:val="00C34B9F"/>
    <w:rsid w:val="00C35C21"/>
    <w:rsid w:val="00C3643F"/>
    <w:rsid w:val="00C36FBE"/>
    <w:rsid w:val="00C40EC3"/>
    <w:rsid w:val="00C40FB9"/>
    <w:rsid w:val="00C4217E"/>
    <w:rsid w:val="00C442A6"/>
    <w:rsid w:val="00C50319"/>
    <w:rsid w:val="00C52DD2"/>
    <w:rsid w:val="00C535AC"/>
    <w:rsid w:val="00C54C91"/>
    <w:rsid w:val="00C570AF"/>
    <w:rsid w:val="00C5722A"/>
    <w:rsid w:val="00C5749E"/>
    <w:rsid w:val="00C57BFF"/>
    <w:rsid w:val="00C60465"/>
    <w:rsid w:val="00C622A6"/>
    <w:rsid w:val="00C6427F"/>
    <w:rsid w:val="00C6622B"/>
    <w:rsid w:val="00C66EE2"/>
    <w:rsid w:val="00C673A6"/>
    <w:rsid w:val="00C70979"/>
    <w:rsid w:val="00C70B7E"/>
    <w:rsid w:val="00C71236"/>
    <w:rsid w:val="00C71722"/>
    <w:rsid w:val="00C72EC7"/>
    <w:rsid w:val="00C74072"/>
    <w:rsid w:val="00C7538D"/>
    <w:rsid w:val="00C77CBD"/>
    <w:rsid w:val="00C77D57"/>
    <w:rsid w:val="00C81258"/>
    <w:rsid w:val="00C82832"/>
    <w:rsid w:val="00C82DB4"/>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2027"/>
    <w:rsid w:val="00CA4C44"/>
    <w:rsid w:val="00CA50A3"/>
    <w:rsid w:val="00CA543A"/>
    <w:rsid w:val="00CA5BBB"/>
    <w:rsid w:val="00CA6082"/>
    <w:rsid w:val="00CA7AEF"/>
    <w:rsid w:val="00CA7CA9"/>
    <w:rsid w:val="00CB09B1"/>
    <w:rsid w:val="00CB1740"/>
    <w:rsid w:val="00CB27A7"/>
    <w:rsid w:val="00CB3073"/>
    <w:rsid w:val="00CB670F"/>
    <w:rsid w:val="00CC2818"/>
    <w:rsid w:val="00CC477D"/>
    <w:rsid w:val="00CC5353"/>
    <w:rsid w:val="00CC5F3F"/>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3230"/>
    <w:rsid w:val="00CE64F0"/>
    <w:rsid w:val="00CF092F"/>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7608"/>
    <w:rsid w:val="00D30600"/>
    <w:rsid w:val="00D32087"/>
    <w:rsid w:val="00D322BC"/>
    <w:rsid w:val="00D3541D"/>
    <w:rsid w:val="00D370A8"/>
    <w:rsid w:val="00D37B8E"/>
    <w:rsid w:val="00D41480"/>
    <w:rsid w:val="00D415B7"/>
    <w:rsid w:val="00D4164C"/>
    <w:rsid w:val="00D4298A"/>
    <w:rsid w:val="00D44208"/>
    <w:rsid w:val="00D4442C"/>
    <w:rsid w:val="00D44A42"/>
    <w:rsid w:val="00D45D61"/>
    <w:rsid w:val="00D472F0"/>
    <w:rsid w:val="00D50CDE"/>
    <w:rsid w:val="00D50D14"/>
    <w:rsid w:val="00D51954"/>
    <w:rsid w:val="00D5279B"/>
    <w:rsid w:val="00D52D6B"/>
    <w:rsid w:val="00D54321"/>
    <w:rsid w:val="00D54636"/>
    <w:rsid w:val="00D547CD"/>
    <w:rsid w:val="00D54FB9"/>
    <w:rsid w:val="00D56132"/>
    <w:rsid w:val="00D6202B"/>
    <w:rsid w:val="00D62ABC"/>
    <w:rsid w:val="00D62BA6"/>
    <w:rsid w:val="00D63113"/>
    <w:rsid w:val="00D633BE"/>
    <w:rsid w:val="00D63CBA"/>
    <w:rsid w:val="00D670EE"/>
    <w:rsid w:val="00D705C7"/>
    <w:rsid w:val="00D70DF4"/>
    <w:rsid w:val="00D712DF"/>
    <w:rsid w:val="00D72C0C"/>
    <w:rsid w:val="00D743A6"/>
    <w:rsid w:val="00D75347"/>
    <w:rsid w:val="00D75A0F"/>
    <w:rsid w:val="00D76AD7"/>
    <w:rsid w:val="00D77616"/>
    <w:rsid w:val="00D820D3"/>
    <w:rsid w:val="00D82765"/>
    <w:rsid w:val="00D83E2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474"/>
    <w:rsid w:val="00DB4A5E"/>
    <w:rsid w:val="00DB5A15"/>
    <w:rsid w:val="00DB65C6"/>
    <w:rsid w:val="00DB6E4F"/>
    <w:rsid w:val="00DC11E3"/>
    <w:rsid w:val="00DC5139"/>
    <w:rsid w:val="00DC5735"/>
    <w:rsid w:val="00DC687B"/>
    <w:rsid w:val="00DD0F6F"/>
    <w:rsid w:val="00DD1A4B"/>
    <w:rsid w:val="00DD223D"/>
    <w:rsid w:val="00DD2BF2"/>
    <w:rsid w:val="00DD2EB2"/>
    <w:rsid w:val="00DD5DDD"/>
    <w:rsid w:val="00DD65EE"/>
    <w:rsid w:val="00DD72A9"/>
    <w:rsid w:val="00DD7432"/>
    <w:rsid w:val="00DE03FC"/>
    <w:rsid w:val="00DE2EF3"/>
    <w:rsid w:val="00DE2F1D"/>
    <w:rsid w:val="00DE3099"/>
    <w:rsid w:val="00DE31C0"/>
    <w:rsid w:val="00DE4869"/>
    <w:rsid w:val="00DE4A54"/>
    <w:rsid w:val="00DE4E97"/>
    <w:rsid w:val="00DE60EF"/>
    <w:rsid w:val="00DE6525"/>
    <w:rsid w:val="00DF02B0"/>
    <w:rsid w:val="00DF0C2D"/>
    <w:rsid w:val="00DF1040"/>
    <w:rsid w:val="00DF1C80"/>
    <w:rsid w:val="00DF2EE5"/>
    <w:rsid w:val="00DF3663"/>
    <w:rsid w:val="00DF4927"/>
    <w:rsid w:val="00DF6A45"/>
    <w:rsid w:val="00DF6A64"/>
    <w:rsid w:val="00E009C3"/>
    <w:rsid w:val="00E012D7"/>
    <w:rsid w:val="00E01F92"/>
    <w:rsid w:val="00E02986"/>
    <w:rsid w:val="00E03665"/>
    <w:rsid w:val="00E03D45"/>
    <w:rsid w:val="00E03D9F"/>
    <w:rsid w:val="00E049A1"/>
    <w:rsid w:val="00E05F03"/>
    <w:rsid w:val="00E05F3A"/>
    <w:rsid w:val="00E0686B"/>
    <w:rsid w:val="00E122D5"/>
    <w:rsid w:val="00E13273"/>
    <w:rsid w:val="00E1337D"/>
    <w:rsid w:val="00E1385D"/>
    <w:rsid w:val="00E14418"/>
    <w:rsid w:val="00E14FF7"/>
    <w:rsid w:val="00E15015"/>
    <w:rsid w:val="00E15F1E"/>
    <w:rsid w:val="00E167C9"/>
    <w:rsid w:val="00E17CF3"/>
    <w:rsid w:val="00E17EA6"/>
    <w:rsid w:val="00E2271E"/>
    <w:rsid w:val="00E256F9"/>
    <w:rsid w:val="00E30ACC"/>
    <w:rsid w:val="00E30C75"/>
    <w:rsid w:val="00E32531"/>
    <w:rsid w:val="00E348B3"/>
    <w:rsid w:val="00E35B52"/>
    <w:rsid w:val="00E36548"/>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2CBC"/>
    <w:rsid w:val="00E536F5"/>
    <w:rsid w:val="00E53D8A"/>
    <w:rsid w:val="00E57533"/>
    <w:rsid w:val="00E633B9"/>
    <w:rsid w:val="00E6373E"/>
    <w:rsid w:val="00E64237"/>
    <w:rsid w:val="00E6489A"/>
    <w:rsid w:val="00E67229"/>
    <w:rsid w:val="00E7277B"/>
    <w:rsid w:val="00E72FB5"/>
    <w:rsid w:val="00E73849"/>
    <w:rsid w:val="00E75240"/>
    <w:rsid w:val="00E757DA"/>
    <w:rsid w:val="00E807D3"/>
    <w:rsid w:val="00E817D9"/>
    <w:rsid w:val="00E83D26"/>
    <w:rsid w:val="00E848F0"/>
    <w:rsid w:val="00E87A4F"/>
    <w:rsid w:val="00E87EA9"/>
    <w:rsid w:val="00E90691"/>
    <w:rsid w:val="00E9143D"/>
    <w:rsid w:val="00E92CAD"/>
    <w:rsid w:val="00E931A1"/>
    <w:rsid w:val="00E942FD"/>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B2B"/>
    <w:rsid w:val="00EB57EE"/>
    <w:rsid w:val="00EB68A5"/>
    <w:rsid w:val="00EB736E"/>
    <w:rsid w:val="00EC271F"/>
    <w:rsid w:val="00EC2CA4"/>
    <w:rsid w:val="00EC5F01"/>
    <w:rsid w:val="00EC638C"/>
    <w:rsid w:val="00EC678C"/>
    <w:rsid w:val="00EC71C5"/>
    <w:rsid w:val="00ED0CBA"/>
    <w:rsid w:val="00ED44A8"/>
    <w:rsid w:val="00ED4715"/>
    <w:rsid w:val="00ED783C"/>
    <w:rsid w:val="00EE109D"/>
    <w:rsid w:val="00EE1E0B"/>
    <w:rsid w:val="00EE2614"/>
    <w:rsid w:val="00EE2684"/>
    <w:rsid w:val="00EE40A0"/>
    <w:rsid w:val="00EE7F42"/>
    <w:rsid w:val="00EF0725"/>
    <w:rsid w:val="00EF2204"/>
    <w:rsid w:val="00EF6F6E"/>
    <w:rsid w:val="00F005B4"/>
    <w:rsid w:val="00F05738"/>
    <w:rsid w:val="00F07A67"/>
    <w:rsid w:val="00F10040"/>
    <w:rsid w:val="00F109E1"/>
    <w:rsid w:val="00F11417"/>
    <w:rsid w:val="00F148CE"/>
    <w:rsid w:val="00F150AA"/>
    <w:rsid w:val="00F152D3"/>
    <w:rsid w:val="00F1538B"/>
    <w:rsid w:val="00F158EB"/>
    <w:rsid w:val="00F1622E"/>
    <w:rsid w:val="00F205C3"/>
    <w:rsid w:val="00F21EE1"/>
    <w:rsid w:val="00F23046"/>
    <w:rsid w:val="00F242FC"/>
    <w:rsid w:val="00F24EB5"/>
    <w:rsid w:val="00F26D6D"/>
    <w:rsid w:val="00F30CA3"/>
    <w:rsid w:val="00F33E70"/>
    <w:rsid w:val="00F34ECE"/>
    <w:rsid w:val="00F371B3"/>
    <w:rsid w:val="00F37A74"/>
    <w:rsid w:val="00F41119"/>
    <w:rsid w:val="00F41A21"/>
    <w:rsid w:val="00F41DF5"/>
    <w:rsid w:val="00F423FA"/>
    <w:rsid w:val="00F42E1F"/>
    <w:rsid w:val="00F43A71"/>
    <w:rsid w:val="00F4407D"/>
    <w:rsid w:val="00F44435"/>
    <w:rsid w:val="00F457A7"/>
    <w:rsid w:val="00F50D0A"/>
    <w:rsid w:val="00F524BD"/>
    <w:rsid w:val="00F525CA"/>
    <w:rsid w:val="00F52CBD"/>
    <w:rsid w:val="00F5475A"/>
    <w:rsid w:val="00F573D8"/>
    <w:rsid w:val="00F6060F"/>
    <w:rsid w:val="00F60D4F"/>
    <w:rsid w:val="00F60DA7"/>
    <w:rsid w:val="00F610B7"/>
    <w:rsid w:val="00F61A10"/>
    <w:rsid w:val="00F62DB8"/>
    <w:rsid w:val="00F64037"/>
    <w:rsid w:val="00F66A19"/>
    <w:rsid w:val="00F72272"/>
    <w:rsid w:val="00F73196"/>
    <w:rsid w:val="00F745C2"/>
    <w:rsid w:val="00F76019"/>
    <w:rsid w:val="00F77E5B"/>
    <w:rsid w:val="00F800C9"/>
    <w:rsid w:val="00F80923"/>
    <w:rsid w:val="00F82263"/>
    <w:rsid w:val="00F823E5"/>
    <w:rsid w:val="00F82A8D"/>
    <w:rsid w:val="00F844B3"/>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4E8"/>
    <w:rsid w:val="00FA46BA"/>
    <w:rsid w:val="00FA4C18"/>
    <w:rsid w:val="00FA4CDD"/>
    <w:rsid w:val="00FA529E"/>
    <w:rsid w:val="00FA6962"/>
    <w:rsid w:val="00FA7283"/>
    <w:rsid w:val="00FB0168"/>
    <w:rsid w:val="00FB03E0"/>
    <w:rsid w:val="00FB0FA2"/>
    <w:rsid w:val="00FB3E29"/>
    <w:rsid w:val="00FB429E"/>
    <w:rsid w:val="00FB5021"/>
    <w:rsid w:val="00FB65FD"/>
    <w:rsid w:val="00FB6863"/>
    <w:rsid w:val="00FC039B"/>
    <w:rsid w:val="00FC087C"/>
    <w:rsid w:val="00FC1693"/>
    <w:rsid w:val="00FC1B9E"/>
    <w:rsid w:val="00FC2696"/>
    <w:rsid w:val="00FC2B8A"/>
    <w:rsid w:val="00FC3085"/>
    <w:rsid w:val="00FC3100"/>
    <w:rsid w:val="00FC6E92"/>
    <w:rsid w:val="00FC7AD5"/>
    <w:rsid w:val="00FD0021"/>
    <w:rsid w:val="00FD09E7"/>
    <w:rsid w:val="00FD0DEB"/>
    <w:rsid w:val="00FD1EC4"/>
    <w:rsid w:val="00FD25A2"/>
    <w:rsid w:val="00FD26DD"/>
    <w:rsid w:val="00FD28E4"/>
    <w:rsid w:val="00FD3826"/>
    <w:rsid w:val="00FD40D7"/>
    <w:rsid w:val="00FD42A0"/>
    <w:rsid w:val="00FD7D0F"/>
    <w:rsid w:val="00FD7F96"/>
    <w:rsid w:val="00FE037B"/>
    <w:rsid w:val="00FE0D21"/>
    <w:rsid w:val="00FE1B6B"/>
    <w:rsid w:val="00FE1C26"/>
    <w:rsid w:val="00FE29BC"/>
    <w:rsid w:val="00FE3134"/>
    <w:rsid w:val="00FE3AAE"/>
    <w:rsid w:val="00FE5D8C"/>
    <w:rsid w:val="00FF2022"/>
    <w:rsid w:val="00FF28DE"/>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757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43F6D"/>
  </w:style>
  <w:style w:type="character" w:customStyle="1" w:styleId="WW8Num1z1">
    <w:name w:val="WW8Num1z1"/>
    <w:rsid w:val="00543F6D"/>
  </w:style>
  <w:style w:type="character" w:customStyle="1" w:styleId="WW8Num1z2">
    <w:name w:val="WW8Num1z2"/>
    <w:rsid w:val="00543F6D"/>
  </w:style>
  <w:style w:type="character" w:customStyle="1" w:styleId="WW8Num1z3">
    <w:name w:val="WW8Num1z3"/>
    <w:rsid w:val="00543F6D"/>
  </w:style>
  <w:style w:type="character" w:customStyle="1" w:styleId="WW8Num1z4">
    <w:name w:val="WW8Num1z4"/>
    <w:rsid w:val="00543F6D"/>
    <w:rPr>
      <w:rFonts w:ascii="Arial" w:hAnsi="Arial" w:cs="Times New Roman"/>
      <w:b w:val="0"/>
      <w:i w:val="0"/>
      <w:sz w:val="20"/>
      <w:szCs w:val="20"/>
    </w:rPr>
  </w:style>
  <w:style w:type="character" w:customStyle="1" w:styleId="WW8Num1z5">
    <w:name w:val="WW8Num1z5"/>
    <w:rsid w:val="00543F6D"/>
  </w:style>
  <w:style w:type="character" w:customStyle="1" w:styleId="WW8Num1z6">
    <w:name w:val="WW8Num1z6"/>
    <w:rsid w:val="00543F6D"/>
  </w:style>
  <w:style w:type="character" w:customStyle="1" w:styleId="WW8Num1z7">
    <w:name w:val="WW8Num1z7"/>
    <w:rsid w:val="00543F6D"/>
  </w:style>
  <w:style w:type="character" w:customStyle="1" w:styleId="WW8Num1z8">
    <w:name w:val="WW8Num1z8"/>
    <w:rsid w:val="00543F6D"/>
  </w:style>
  <w:style w:type="character" w:customStyle="1" w:styleId="WW8Num2z0">
    <w:name w:val="WW8Num2z0"/>
    <w:rsid w:val="00543F6D"/>
  </w:style>
  <w:style w:type="character" w:customStyle="1" w:styleId="WW8Num2z1">
    <w:name w:val="WW8Num2z1"/>
    <w:rsid w:val="00543F6D"/>
  </w:style>
  <w:style w:type="character" w:customStyle="1" w:styleId="WW8Num2z2">
    <w:name w:val="WW8Num2z2"/>
    <w:rsid w:val="00543F6D"/>
  </w:style>
  <w:style w:type="character" w:customStyle="1" w:styleId="WW8Num2z3">
    <w:name w:val="WW8Num2z3"/>
    <w:rsid w:val="00543F6D"/>
  </w:style>
  <w:style w:type="character" w:customStyle="1" w:styleId="WW8Num2z4">
    <w:name w:val="WW8Num2z4"/>
    <w:rsid w:val="00543F6D"/>
    <w:rPr>
      <w:rFonts w:ascii="Arial" w:hAnsi="Arial" w:cs="Times New Roman"/>
      <w:b w:val="0"/>
      <w:i w:val="0"/>
      <w:sz w:val="20"/>
      <w:szCs w:val="20"/>
    </w:rPr>
  </w:style>
  <w:style w:type="character" w:customStyle="1" w:styleId="WW8Num2z5">
    <w:name w:val="WW8Num2z5"/>
    <w:rsid w:val="00543F6D"/>
  </w:style>
  <w:style w:type="character" w:customStyle="1" w:styleId="WW8Num2z6">
    <w:name w:val="WW8Num2z6"/>
    <w:rsid w:val="00543F6D"/>
  </w:style>
  <w:style w:type="character" w:customStyle="1" w:styleId="WW8Num2z7">
    <w:name w:val="WW8Num2z7"/>
    <w:rsid w:val="00543F6D"/>
  </w:style>
  <w:style w:type="character" w:customStyle="1" w:styleId="WW8Num2z8">
    <w:name w:val="WW8Num2z8"/>
    <w:rsid w:val="00543F6D"/>
  </w:style>
  <w:style w:type="character" w:customStyle="1" w:styleId="WW8Num3z0">
    <w:name w:val="WW8Num3z0"/>
    <w:rsid w:val="00543F6D"/>
    <w:rPr>
      <w:rFonts w:ascii="Symbol" w:hAnsi="Symbol" w:cs="Symbol"/>
      <w:lang w:val="el-GR"/>
    </w:rPr>
  </w:style>
  <w:style w:type="character" w:customStyle="1" w:styleId="WW8Num4z0">
    <w:name w:val="WW8Num4z0"/>
    <w:rsid w:val="00543F6D"/>
    <w:rPr>
      <w:lang w:val="el-GR"/>
    </w:rPr>
  </w:style>
  <w:style w:type="character" w:customStyle="1" w:styleId="WW8Num5z0">
    <w:name w:val="WW8Num5z0"/>
    <w:rsid w:val="00543F6D"/>
    <w:rPr>
      <w:rFonts w:ascii="Webdings" w:hAnsi="Webdings" w:cs="Webdings"/>
      <w:color w:val="333399"/>
      <w:sz w:val="16"/>
    </w:rPr>
  </w:style>
  <w:style w:type="character" w:customStyle="1" w:styleId="WW8Num6z0">
    <w:name w:val="WW8Num6z0"/>
    <w:rsid w:val="00543F6D"/>
    <w:rPr>
      <w:rFonts w:ascii="Symbol" w:hAnsi="Symbol" w:cs="Symbol"/>
      <w:strike/>
      <w:color w:val="0070C0"/>
      <w:kern w:val="1"/>
      <w:position w:val="0"/>
      <w:sz w:val="24"/>
      <w:vertAlign w:val="baseline"/>
      <w:lang w:val="el-GR"/>
    </w:rPr>
  </w:style>
  <w:style w:type="character" w:customStyle="1" w:styleId="WW8Num7z0">
    <w:name w:val="WW8Num7z0"/>
    <w:rsid w:val="00543F6D"/>
    <w:rPr>
      <w:rFonts w:ascii="Symbol" w:hAnsi="Symbol" w:cs="Symbol"/>
      <w:shd w:val="clear" w:color="auto" w:fill="C0C0C0"/>
      <w:lang w:val="el-GR"/>
    </w:rPr>
  </w:style>
  <w:style w:type="character" w:customStyle="1" w:styleId="WW8Num8z0">
    <w:name w:val="WW8Num8z0"/>
    <w:rsid w:val="00543F6D"/>
    <w:rPr>
      <w:b/>
      <w:bCs/>
      <w:szCs w:val="22"/>
      <w:lang w:val="el-GR"/>
    </w:rPr>
  </w:style>
  <w:style w:type="character" w:customStyle="1" w:styleId="WW8Num8z1">
    <w:name w:val="WW8Num8z1"/>
    <w:rsid w:val="00543F6D"/>
  </w:style>
  <w:style w:type="character" w:customStyle="1" w:styleId="WW8Num8z2">
    <w:name w:val="WW8Num8z2"/>
    <w:rsid w:val="00543F6D"/>
  </w:style>
  <w:style w:type="character" w:customStyle="1" w:styleId="WW8Num8z3">
    <w:name w:val="WW8Num8z3"/>
    <w:rsid w:val="00543F6D"/>
  </w:style>
  <w:style w:type="character" w:customStyle="1" w:styleId="WW8Num8z4">
    <w:name w:val="WW8Num8z4"/>
    <w:rsid w:val="00543F6D"/>
  </w:style>
  <w:style w:type="character" w:customStyle="1" w:styleId="WW8Num8z5">
    <w:name w:val="WW8Num8z5"/>
    <w:rsid w:val="00543F6D"/>
  </w:style>
  <w:style w:type="character" w:customStyle="1" w:styleId="WW8Num8z6">
    <w:name w:val="WW8Num8z6"/>
    <w:rsid w:val="00543F6D"/>
  </w:style>
  <w:style w:type="character" w:customStyle="1" w:styleId="WW8Num8z7">
    <w:name w:val="WW8Num8z7"/>
    <w:rsid w:val="00543F6D"/>
  </w:style>
  <w:style w:type="character" w:customStyle="1" w:styleId="WW8Num8z8">
    <w:name w:val="WW8Num8z8"/>
    <w:rsid w:val="00543F6D"/>
  </w:style>
  <w:style w:type="character" w:customStyle="1" w:styleId="WW8Num9z0">
    <w:name w:val="WW8Num9z0"/>
    <w:rsid w:val="00543F6D"/>
    <w:rPr>
      <w:b/>
      <w:bCs/>
      <w:szCs w:val="22"/>
      <w:lang w:val="el-GR"/>
    </w:rPr>
  </w:style>
  <w:style w:type="character" w:customStyle="1" w:styleId="WW8Num9z1">
    <w:name w:val="WW8Num9z1"/>
    <w:rsid w:val="00543F6D"/>
    <w:rPr>
      <w:rFonts w:eastAsia="Calibri"/>
      <w:lang w:val="el-GR"/>
    </w:rPr>
  </w:style>
  <w:style w:type="character" w:customStyle="1" w:styleId="WW8Num9z2">
    <w:name w:val="WW8Num9z2"/>
    <w:rsid w:val="00543F6D"/>
  </w:style>
  <w:style w:type="character" w:customStyle="1" w:styleId="WW8Num9z3">
    <w:name w:val="WW8Num9z3"/>
    <w:rsid w:val="00543F6D"/>
  </w:style>
  <w:style w:type="character" w:customStyle="1" w:styleId="WW8Num9z4">
    <w:name w:val="WW8Num9z4"/>
    <w:rsid w:val="00543F6D"/>
  </w:style>
  <w:style w:type="character" w:customStyle="1" w:styleId="WW8Num9z5">
    <w:name w:val="WW8Num9z5"/>
    <w:rsid w:val="00543F6D"/>
  </w:style>
  <w:style w:type="character" w:customStyle="1" w:styleId="WW8Num9z6">
    <w:name w:val="WW8Num9z6"/>
    <w:rsid w:val="00543F6D"/>
  </w:style>
  <w:style w:type="character" w:customStyle="1" w:styleId="WW8Num9z7">
    <w:name w:val="WW8Num9z7"/>
    <w:rsid w:val="00543F6D"/>
  </w:style>
  <w:style w:type="character" w:customStyle="1" w:styleId="WW8Num9z8">
    <w:name w:val="WW8Num9z8"/>
    <w:rsid w:val="00543F6D"/>
  </w:style>
  <w:style w:type="character" w:customStyle="1" w:styleId="WW8Num10z0">
    <w:name w:val="WW8Num10z0"/>
    <w:rsid w:val="00543F6D"/>
    <w:rPr>
      <w:rFonts w:ascii="Symbol" w:hAnsi="Symbol" w:cs="OpenSymbol"/>
      <w:color w:val="5B9BD5"/>
    </w:rPr>
  </w:style>
  <w:style w:type="character" w:customStyle="1" w:styleId="WW8Num11z0">
    <w:name w:val="WW8Num11z0"/>
    <w:rsid w:val="00543F6D"/>
    <w:rPr>
      <w:rFonts w:ascii="Angsana New" w:hAnsi="Angsana New" w:cs="Angsana New" w:hint="default"/>
      <w:color w:val="000000"/>
      <w:kern w:val="1"/>
      <w:szCs w:val="22"/>
      <w:shd w:val="clear" w:color="auto" w:fill="FFFFFF"/>
      <w:lang w:val="el-GR"/>
    </w:rPr>
  </w:style>
  <w:style w:type="character" w:customStyle="1" w:styleId="WW8Num7z1">
    <w:name w:val="WW8Num7z1"/>
    <w:rsid w:val="00543F6D"/>
  </w:style>
  <w:style w:type="character" w:customStyle="1" w:styleId="WW8Num7z2">
    <w:name w:val="WW8Num7z2"/>
    <w:rsid w:val="00543F6D"/>
  </w:style>
  <w:style w:type="character" w:customStyle="1" w:styleId="WW8Num7z3">
    <w:name w:val="WW8Num7z3"/>
    <w:rsid w:val="00543F6D"/>
  </w:style>
  <w:style w:type="character" w:customStyle="1" w:styleId="WW8Num7z4">
    <w:name w:val="WW8Num7z4"/>
    <w:rsid w:val="00543F6D"/>
  </w:style>
  <w:style w:type="character" w:customStyle="1" w:styleId="WW8Num7z5">
    <w:name w:val="WW8Num7z5"/>
    <w:rsid w:val="00543F6D"/>
  </w:style>
  <w:style w:type="character" w:customStyle="1" w:styleId="WW8Num7z6">
    <w:name w:val="WW8Num7z6"/>
    <w:rsid w:val="00543F6D"/>
  </w:style>
  <w:style w:type="character" w:customStyle="1" w:styleId="WW8Num7z7">
    <w:name w:val="WW8Num7z7"/>
    <w:rsid w:val="00543F6D"/>
  </w:style>
  <w:style w:type="character" w:customStyle="1" w:styleId="WW8Num7z8">
    <w:name w:val="WW8Num7z8"/>
    <w:rsid w:val="00543F6D"/>
  </w:style>
  <w:style w:type="character" w:customStyle="1" w:styleId="WW8Num10z1">
    <w:name w:val="WW8Num10z1"/>
    <w:rsid w:val="00543F6D"/>
    <w:rPr>
      <w:rFonts w:ascii="Courier New" w:hAnsi="Courier New" w:cs="Courier New" w:hint="default"/>
    </w:rPr>
  </w:style>
  <w:style w:type="character" w:customStyle="1" w:styleId="WW8Num10z3">
    <w:name w:val="WW8Num10z3"/>
    <w:rsid w:val="00543F6D"/>
    <w:rPr>
      <w:rFonts w:ascii="Symbol" w:hAnsi="Symbol" w:cs="Symbol" w:hint="default"/>
    </w:rPr>
  </w:style>
  <w:style w:type="character" w:customStyle="1" w:styleId="WW8Num11z1">
    <w:name w:val="WW8Num11z1"/>
    <w:rsid w:val="00543F6D"/>
    <w:rPr>
      <w:rFonts w:ascii="Courier New" w:hAnsi="Courier New" w:cs="Courier New" w:hint="default"/>
    </w:rPr>
  </w:style>
  <w:style w:type="character" w:customStyle="1" w:styleId="WW8Num11z3">
    <w:name w:val="WW8Num11z3"/>
    <w:rsid w:val="00543F6D"/>
    <w:rPr>
      <w:rFonts w:ascii="Symbol" w:hAnsi="Symbol" w:cs="Symbol" w:hint="default"/>
    </w:rPr>
  </w:style>
  <w:style w:type="character" w:customStyle="1" w:styleId="WW8Num12z0">
    <w:name w:val="WW8Num12z0"/>
    <w:rsid w:val="00543F6D"/>
    <w:rPr>
      <w:rFonts w:ascii="Angsana New" w:hAnsi="Angsana New" w:cs="Angsana New" w:hint="default"/>
      <w:color w:val="000000"/>
      <w:kern w:val="1"/>
      <w:szCs w:val="22"/>
      <w:shd w:val="clear" w:color="auto" w:fill="FFFFFF"/>
      <w:lang w:val="el-GR"/>
    </w:rPr>
  </w:style>
  <w:style w:type="character" w:customStyle="1" w:styleId="WW8Num12z1">
    <w:name w:val="WW8Num12z1"/>
    <w:rsid w:val="00543F6D"/>
    <w:rPr>
      <w:rFonts w:ascii="Courier New" w:hAnsi="Courier New" w:cs="Courier New" w:hint="default"/>
    </w:rPr>
  </w:style>
  <w:style w:type="character" w:customStyle="1" w:styleId="WW8Num12z2">
    <w:name w:val="WW8Num12z2"/>
    <w:rsid w:val="00543F6D"/>
    <w:rPr>
      <w:rFonts w:ascii="Wingdings" w:hAnsi="Wingdings" w:cs="Wingdings" w:hint="default"/>
    </w:rPr>
  </w:style>
  <w:style w:type="character" w:customStyle="1" w:styleId="WW8Num12z3">
    <w:name w:val="WW8Num12z3"/>
    <w:rsid w:val="00543F6D"/>
    <w:rPr>
      <w:rFonts w:ascii="Symbol" w:hAnsi="Symbol" w:cs="Symbol" w:hint="default"/>
    </w:rPr>
  </w:style>
  <w:style w:type="character" w:customStyle="1" w:styleId="10">
    <w:name w:val="Προεπιλεγμένη γραμματοσειρά1"/>
    <w:rsid w:val="00543F6D"/>
  </w:style>
  <w:style w:type="character" w:customStyle="1" w:styleId="30">
    <w:name w:val="Προεπιλεγμένη γραμματοσειρά3"/>
    <w:rsid w:val="00543F6D"/>
  </w:style>
  <w:style w:type="character" w:customStyle="1" w:styleId="WW-DefaultParagraphFont">
    <w:name w:val="WW-Default Paragraph Font"/>
    <w:rsid w:val="00543F6D"/>
  </w:style>
  <w:style w:type="character" w:customStyle="1" w:styleId="WW8Num10z2">
    <w:name w:val="WW8Num10z2"/>
    <w:rsid w:val="00543F6D"/>
  </w:style>
  <w:style w:type="character" w:customStyle="1" w:styleId="WW8Num10z4">
    <w:name w:val="WW8Num10z4"/>
    <w:rsid w:val="00543F6D"/>
  </w:style>
  <w:style w:type="character" w:customStyle="1" w:styleId="WW8Num10z5">
    <w:name w:val="WW8Num10z5"/>
    <w:rsid w:val="00543F6D"/>
  </w:style>
  <w:style w:type="character" w:customStyle="1" w:styleId="WW8Num10z6">
    <w:name w:val="WW8Num10z6"/>
    <w:rsid w:val="00543F6D"/>
  </w:style>
  <w:style w:type="character" w:customStyle="1" w:styleId="WW8Num10z7">
    <w:name w:val="WW8Num10z7"/>
    <w:rsid w:val="00543F6D"/>
  </w:style>
  <w:style w:type="character" w:customStyle="1" w:styleId="WW8Num10z8">
    <w:name w:val="WW8Num10z8"/>
    <w:rsid w:val="00543F6D"/>
  </w:style>
  <w:style w:type="character" w:customStyle="1" w:styleId="DefaultParagraphFont2">
    <w:name w:val="Default Paragraph Font2"/>
    <w:rsid w:val="00543F6D"/>
  </w:style>
  <w:style w:type="character" w:customStyle="1" w:styleId="WW8Num11z2">
    <w:name w:val="WW8Num11z2"/>
    <w:rsid w:val="00543F6D"/>
  </w:style>
  <w:style w:type="character" w:customStyle="1" w:styleId="WW8Num11z4">
    <w:name w:val="WW8Num11z4"/>
    <w:rsid w:val="00543F6D"/>
  </w:style>
  <w:style w:type="character" w:customStyle="1" w:styleId="WW8Num11z5">
    <w:name w:val="WW8Num11z5"/>
    <w:rsid w:val="00543F6D"/>
  </w:style>
  <w:style w:type="character" w:customStyle="1" w:styleId="WW8Num11z6">
    <w:name w:val="WW8Num11z6"/>
    <w:rsid w:val="00543F6D"/>
  </w:style>
  <w:style w:type="character" w:customStyle="1" w:styleId="WW8Num11z7">
    <w:name w:val="WW8Num11z7"/>
    <w:rsid w:val="00543F6D"/>
  </w:style>
  <w:style w:type="character" w:customStyle="1" w:styleId="WW8Num11z8">
    <w:name w:val="WW8Num11z8"/>
    <w:rsid w:val="00543F6D"/>
  </w:style>
  <w:style w:type="character" w:customStyle="1" w:styleId="WW8Num12z4">
    <w:name w:val="WW8Num12z4"/>
    <w:rsid w:val="00543F6D"/>
  </w:style>
  <w:style w:type="character" w:customStyle="1" w:styleId="WW8Num12z5">
    <w:name w:val="WW8Num12z5"/>
    <w:rsid w:val="00543F6D"/>
  </w:style>
  <w:style w:type="character" w:customStyle="1" w:styleId="WW8Num12z6">
    <w:name w:val="WW8Num12z6"/>
    <w:rsid w:val="00543F6D"/>
  </w:style>
  <w:style w:type="character" w:customStyle="1" w:styleId="WW8Num12z7">
    <w:name w:val="WW8Num12z7"/>
    <w:rsid w:val="00543F6D"/>
  </w:style>
  <w:style w:type="character" w:customStyle="1" w:styleId="WW8Num12z8">
    <w:name w:val="WW8Num12z8"/>
    <w:rsid w:val="00543F6D"/>
  </w:style>
  <w:style w:type="character" w:customStyle="1" w:styleId="WW8Num13z0">
    <w:name w:val="WW8Num13z0"/>
    <w:rsid w:val="00543F6D"/>
    <w:rPr>
      <w:rFonts w:ascii="Symbol" w:hAnsi="Symbol" w:cs="OpenSymbol"/>
    </w:rPr>
  </w:style>
  <w:style w:type="character" w:customStyle="1" w:styleId="WW-DefaultParagraphFont1">
    <w:name w:val="WW-Default Paragraph Font1"/>
    <w:rsid w:val="00543F6D"/>
  </w:style>
  <w:style w:type="character" w:customStyle="1" w:styleId="WW8Num13z1">
    <w:name w:val="WW8Num13z1"/>
    <w:rsid w:val="00543F6D"/>
    <w:rPr>
      <w:rFonts w:eastAsia="Calibri"/>
      <w:lang w:val="el-GR"/>
    </w:rPr>
  </w:style>
  <w:style w:type="character" w:customStyle="1" w:styleId="WW8Num13z2">
    <w:name w:val="WW8Num13z2"/>
    <w:rsid w:val="00543F6D"/>
  </w:style>
  <w:style w:type="character" w:customStyle="1" w:styleId="WW8Num13z3">
    <w:name w:val="WW8Num13z3"/>
    <w:rsid w:val="00543F6D"/>
  </w:style>
  <w:style w:type="character" w:customStyle="1" w:styleId="WW8Num13z4">
    <w:name w:val="WW8Num13z4"/>
    <w:rsid w:val="00543F6D"/>
  </w:style>
  <w:style w:type="character" w:customStyle="1" w:styleId="WW8Num13z5">
    <w:name w:val="WW8Num13z5"/>
    <w:rsid w:val="00543F6D"/>
  </w:style>
  <w:style w:type="character" w:customStyle="1" w:styleId="WW8Num13z6">
    <w:name w:val="WW8Num13z6"/>
    <w:rsid w:val="00543F6D"/>
  </w:style>
  <w:style w:type="character" w:customStyle="1" w:styleId="WW8Num13z7">
    <w:name w:val="WW8Num13z7"/>
    <w:rsid w:val="00543F6D"/>
  </w:style>
  <w:style w:type="character" w:customStyle="1" w:styleId="WW8Num13z8">
    <w:name w:val="WW8Num13z8"/>
    <w:rsid w:val="00543F6D"/>
  </w:style>
  <w:style w:type="character" w:customStyle="1" w:styleId="WW8Num14z0">
    <w:name w:val="WW8Num14z0"/>
    <w:rsid w:val="00543F6D"/>
    <w:rPr>
      <w:rFonts w:ascii="Symbol" w:hAnsi="Symbol" w:cs="OpenSymbol"/>
    </w:rPr>
  </w:style>
  <w:style w:type="character" w:customStyle="1" w:styleId="WW8Num14z1">
    <w:name w:val="WW8Num14z1"/>
    <w:rsid w:val="00543F6D"/>
  </w:style>
  <w:style w:type="character" w:customStyle="1" w:styleId="WW8Num14z2">
    <w:name w:val="WW8Num14z2"/>
    <w:rsid w:val="00543F6D"/>
  </w:style>
  <w:style w:type="character" w:customStyle="1" w:styleId="WW8Num14z3">
    <w:name w:val="WW8Num14z3"/>
    <w:rsid w:val="00543F6D"/>
  </w:style>
  <w:style w:type="character" w:customStyle="1" w:styleId="WW8Num14z4">
    <w:name w:val="WW8Num14z4"/>
    <w:rsid w:val="00543F6D"/>
  </w:style>
  <w:style w:type="character" w:customStyle="1" w:styleId="WW8Num14z5">
    <w:name w:val="WW8Num14z5"/>
    <w:rsid w:val="00543F6D"/>
  </w:style>
  <w:style w:type="character" w:customStyle="1" w:styleId="WW8Num14z6">
    <w:name w:val="WW8Num14z6"/>
    <w:rsid w:val="00543F6D"/>
  </w:style>
  <w:style w:type="character" w:customStyle="1" w:styleId="WW8Num14z7">
    <w:name w:val="WW8Num14z7"/>
    <w:rsid w:val="00543F6D"/>
  </w:style>
  <w:style w:type="character" w:customStyle="1" w:styleId="WW8Num14z8">
    <w:name w:val="WW8Num14z8"/>
    <w:rsid w:val="00543F6D"/>
  </w:style>
  <w:style w:type="character" w:customStyle="1" w:styleId="WW8Num15z0">
    <w:name w:val="WW8Num15z0"/>
    <w:rsid w:val="00543F6D"/>
  </w:style>
  <w:style w:type="character" w:customStyle="1" w:styleId="WW8Num15z1">
    <w:name w:val="WW8Num15z1"/>
    <w:rsid w:val="00543F6D"/>
  </w:style>
  <w:style w:type="character" w:customStyle="1" w:styleId="WW8Num15z2">
    <w:name w:val="WW8Num15z2"/>
    <w:rsid w:val="00543F6D"/>
  </w:style>
  <w:style w:type="character" w:customStyle="1" w:styleId="WW8Num15z3">
    <w:name w:val="WW8Num15z3"/>
    <w:rsid w:val="00543F6D"/>
  </w:style>
  <w:style w:type="character" w:customStyle="1" w:styleId="WW8Num15z4">
    <w:name w:val="WW8Num15z4"/>
    <w:rsid w:val="00543F6D"/>
  </w:style>
  <w:style w:type="character" w:customStyle="1" w:styleId="WW8Num15z5">
    <w:name w:val="WW8Num15z5"/>
    <w:rsid w:val="00543F6D"/>
  </w:style>
  <w:style w:type="character" w:customStyle="1" w:styleId="WW8Num15z6">
    <w:name w:val="WW8Num15z6"/>
    <w:rsid w:val="00543F6D"/>
  </w:style>
  <w:style w:type="character" w:customStyle="1" w:styleId="WW8Num15z7">
    <w:name w:val="WW8Num15z7"/>
    <w:rsid w:val="00543F6D"/>
  </w:style>
  <w:style w:type="character" w:customStyle="1" w:styleId="WW8Num15z8">
    <w:name w:val="WW8Num15z8"/>
    <w:rsid w:val="00543F6D"/>
  </w:style>
  <w:style w:type="character" w:customStyle="1" w:styleId="WW8Num16z0">
    <w:name w:val="WW8Num16z0"/>
    <w:rsid w:val="00543F6D"/>
  </w:style>
  <w:style w:type="character" w:customStyle="1" w:styleId="WW8Num16z1">
    <w:name w:val="WW8Num16z1"/>
    <w:rsid w:val="00543F6D"/>
  </w:style>
  <w:style w:type="character" w:customStyle="1" w:styleId="WW8Num16z2">
    <w:name w:val="WW8Num16z2"/>
    <w:rsid w:val="00543F6D"/>
  </w:style>
  <w:style w:type="character" w:customStyle="1" w:styleId="WW8Num16z3">
    <w:name w:val="WW8Num16z3"/>
    <w:rsid w:val="00543F6D"/>
  </w:style>
  <w:style w:type="character" w:customStyle="1" w:styleId="WW8Num16z4">
    <w:name w:val="WW8Num16z4"/>
    <w:rsid w:val="00543F6D"/>
  </w:style>
  <w:style w:type="character" w:customStyle="1" w:styleId="WW8Num16z5">
    <w:name w:val="WW8Num16z5"/>
    <w:rsid w:val="00543F6D"/>
  </w:style>
  <w:style w:type="character" w:customStyle="1" w:styleId="WW8Num16z6">
    <w:name w:val="WW8Num16z6"/>
    <w:rsid w:val="00543F6D"/>
  </w:style>
  <w:style w:type="character" w:customStyle="1" w:styleId="WW8Num16z7">
    <w:name w:val="WW8Num16z7"/>
    <w:rsid w:val="00543F6D"/>
  </w:style>
  <w:style w:type="character" w:customStyle="1" w:styleId="WW8Num16z8">
    <w:name w:val="WW8Num16z8"/>
    <w:rsid w:val="00543F6D"/>
  </w:style>
  <w:style w:type="character" w:customStyle="1" w:styleId="WW-DefaultParagraphFont11">
    <w:name w:val="WW-Default Paragraph Font11"/>
    <w:rsid w:val="00543F6D"/>
  </w:style>
  <w:style w:type="character" w:customStyle="1" w:styleId="WW-DefaultParagraphFont111">
    <w:name w:val="WW-Default Paragraph Font111"/>
    <w:rsid w:val="00543F6D"/>
  </w:style>
  <w:style w:type="character" w:customStyle="1" w:styleId="WW-DefaultParagraphFont1111">
    <w:name w:val="WW-Default Paragraph Font1111"/>
    <w:rsid w:val="00543F6D"/>
  </w:style>
  <w:style w:type="character" w:customStyle="1" w:styleId="WW-DefaultParagraphFont11111">
    <w:name w:val="WW-Default Paragraph Font11111"/>
    <w:rsid w:val="00543F6D"/>
  </w:style>
  <w:style w:type="character" w:customStyle="1" w:styleId="WW-DefaultParagraphFont111111">
    <w:name w:val="WW-Default Paragraph Font111111"/>
    <w:rsid w:val="00543F6D"/>
  </w:style>
  <w:style w:type="character" w:customStyle="1" w:styleId="WW8Num17z0">
    <w:name w:val="WW8Num17z0"/>
    <w:rsid w:val="00543F6D"/>
  </w:style>
  <w:style w:type="character" w:customStyle="1" w:styleId="WW8Num17z1">
    <w:name w:val="WW8Num17z1"/>
    <w:rsid w:val="00543F6D"/>
  </w:style>
  <w:style w:type="character" w:customStyle="1" w:styleId="WW8Num17z2">
    <w:name w:val="WW8Num17z2"/>
    <w:rsid w:val="00543F6D"/>
  </w:style>
  <w:style w:type="character" w:customStyle="1" w:styleId="WW8Num17z3">
    <w:name w:val="WW8Num17z3"/>
    <w:rsid w:val="00543F6D"/>
  </w:style>
  <w:style w:type="character" w:customStyle="1" w:styleId="WW8Num17z4">
    <w:name w:val="WW8Num17z4"/>
    <w:rsid w:val="00543F6D"/>
  </w:style>
  <w:style w:type="character" w:customStyle="1" w:styleId="WW8Num17z5">
    <w:name w:val="WW8Num17z5"/>
    <w:rsid w:val="00543F6D"/>
  </w:style>
  <w:style w:type="character" w:customStyle="1" w:styleId="WW8Num17z6">
    <w:name w:val="WW8Num17z6"/>
    <w:rsid w:val="00543F6D"/>
  </w:style>
  <w:style w:type="character" w:customStyle="1" w:styleId="WW8Num17z7">
    <w:name w:val="WW8Num17z7"/>
    <w:rsid w:val="00543F6D"/>
  </w:style>
  <w:style w:type="character" w:customStyle="1" w:styleId="WW8Num17z8">
    <w:name w:val="WW8Num17z8"/>
    <w:rsid w:val="00543F6D"/>
  </w:style>
  <w:style w:type="character" w:customStyle="1" w:styleId="WW8Num18z0">
    <w:name w:val="WW8Num18z0"/>
    <w:rsid w:val="00543F6D"/>
  </w:style>
  <w:style w:type="character" w:customStyle="1" w:styleId="WW8Num18z1">
    <w:name w:val="WW8Num18z1"/>
    <w:rsid w:val="00543F6D"/>
  </w:style>
  <w:style w:type="character" w:customStyle="1" w:styleId="WW8Num18z2">
    <w:name w:val="WW8Num18z2"/>
    <w:rsid w:val="00543F6D"/>
  </w:style>
  <w:style w:type="character" w:customStyle="1" w:styleId="WW8Num18z3">
    <w:name w:val="WW8Num18z3"/>
    <w:rsid w:val="00543F6D"/>
  </w:style>
  <w:style w:type="character" w:customStyle="1" w:styleId="WW8Num18z4">
    <w:name w:val="WW8Num18z4"/>
    <w:rsid w:val="00543F6D"/>
  </w:style>
  <w:style w:type="character" w:customStyle="1" w:styleId="WW8Num18z5">
    <w:name w:val="WW8Num18z5"/>
    <w:rsid w:val="00543F6D"/>
  </w:style>
  <w:style w:type="character" w:customStyle="1" w:styleId="WW8Num18z6">
    <w:name w:val="WW8Num18z6"/>
    <w:rsid w:val="00543F6D"/>
  </w:style>
  <w:style w:type="character" w:customStyle="1" w:styleId="WW8Num18z7">
    <w:name w:val="WW8Num18z7"/>
    <w:rsid w:val="00543F6D"/>
  </w:style>
  <w:style w:type="character" w:customStyle="1" w:styleId="WW8Num18z8">
    <w:name w:val="WW8Num18z8"/>
    <w:rsid w:val="00543F6D"/>
  </w:style>
  <w:style w:type="character" w:customStyle="1" w:styleId="WW8Num3z1">
    <w:name w:val="WW8Num3z1"/>
    <w:rsid w:val="00543F6D"/>
  </w:style>
  <w:style w:type="character" w:customStyle="1" w:styleId="WW8Num3z2">
    <w:name w:val="WW8Num3z2"/>
    <w:rsid w:val="00543F6D"/>
  </w:style>
  <w:style w:type="character" w:customStyle="1" w:styleId="WW8Num3z3">
    <w:name w:val="WW8Num3z3"/>
    <w:rsid w:val="00543F6D"/>
  </w:style>
  <w:style w:type="character" w:customStyle="1" w:styleId="WW8Num3z4">
    <w:name w:val="WW8Num3z4"/>
    <w:rsid w:val="00543F6D"/>
    <w:rPr>
      <w:rFonts w:ascii="Arial" w:hAnsi="Arial" w:cs="Times New Roman"/>
      <w:b w:val="0"/>
      <w:i w:val="0"/>
      <w:sz w:val="20"/>
      <w:szCs w:val="20"/>
    </w:rPr>
  </w:style>
  <w:style w:type="character" w:customStyle="1" w:styleId="WW8Num3z5">
    <w:name w:val="WW8Num3z5"/>
    <w:rsid w:val="00543F6D"/>
  </w:style>
  <w:style w:type="character" w:customStyle="1" w:styleId="WW8Num3z6">
    <w:name w:val="WW8Num3z6"/>
    <w:rsid w:val="00543F6D"/>
  </w:style>
  <w:style w:type="character" w:customStyle="1" w:styleId="WW8Num3z7">
    <w:name w:val="WW8Num3z7"/>
    <w:rsid w:val="00543F6D"/>
  </w:style>
  <w:style w:type="character" w:customStyle="1" w:styleId="WW8Num3z8">
    <w:name w:val="WW8Num3z8"/>
    <w:rsid w:val="00543F6D"/>
  </w:style>
  <w:style w:type="character" w:customStyle="1" w:styleId="WW-DefaultParagraphFont1111111">
    <w:name w:val="WW-Default Paragraph Font1111111"/>
    <w:rsid w:val="00543F6D"/>
  </w:style>
  <w:style w:type="character" w:customStyle="1" w:styleId="WW-DefaultParagraphFont11111111">
    <w:name w:val="WW-Default Paragraph Font11111111"/>
    <w:rsid w:val="00543F6D"/>
  </w:style>
  <w:style w:type="character" w:customStyle="1" w:styleId="WW-DefaultParagraphFont111111111">
    <w:name w:val="WW-Default Paragraph Font111111111"/>
    <w:rsid w:val="00543F6D"/>
  </w:style>
  <w:style w:type="character" w:customStyle="1" w:styleId="WW-DefaultParagraphFont1111111111">
    <w:name w:val="WW-Default Paragraph Font1111111111"/>
    <w:rsid w:val="00543F6D"/>
  </w:style>
  <w:style w:type="character" w:customStyle="1" w:styleId="20">
    <w:name w:val="Προεπιλεγμένη γραμματοσειρά2"/>
    <w:rsid w:val="00543F6D"/>
  </w:style>
  <w:style w:type="character" w:customStyle="1" w:styleId="WW8Num19z0">
    <w:name w:val="WW8Num19z0"/>
    <w:rsid w:val="00543F6D"/>
    <w:rPr>
      <w:rFonts w:ascii="Calibri" w:hAnsi="Calibri" w:cs="Calibri"/>
    </w:rPr>
  </w:style>
  <w:style w:type="character" w:customStyle="1" w:styleId="WW8Num19z1">
    <w:name w:val="WW8Num19z1"/>
    <w:rsid w:val="00543F6D"/>
  </w:style>
  <w:style w:type="character" w:customStyle="1" w:styleId="WW8Num20z0">
    <w:name w:val="WW8Num20z0"/>
    <w:rsid w:val="00543F6D"/>
    <w:rPr>
      <w:rFonts w:ascii="Calibri" w:eastAsia="Calibri" w:hAnsi="Calibri" w:cs="Times New Roman"/>
    </w:rPr>
  </w:style>
  <w:style w:type="character" w:customStyle="1" w:styleId="WW8Num20z1">
    <w:name w:val="WW8Num20z1"/>
    <w:rsid w:val="00543F6D"/>
    <w:rPr>
      <w:rFonts w:ascii="Courier New" w:hAnsi="Courier New" w:cs="Courier New"/>
    </w:rPr>
  </w:style>
  <w:style w:type="character" w:customStyle="1" w:styleId="WW8Num20z2">
    <w:name w:val="WW8Num20z2"/>
    <w:rsid w:val="00543F6D"/>
    <w:rPr>
      <w:rFonts w:ascii="Wingdings" w:hAnsi="Wingdings" w:cs="Wingdings"/>
    </w:rPr>
  </w:style>
  <w:style w:type="character" w:customStyle="1" w:styleId="WW8Num20z3">
    <w:name w:val="WW8Num20z3"/>
    <w:rsid w:val="00543F6D"/>
    <w:rPr>
      <w:rFonts w:ascii="Symbol" w:hAnsi="Symbol" w:cs="Symbol"/>
    </w:rPr>
  </w:style>
  <w:style w:type="character" w:customStyle="1" w:styleId="WW-DefaultParagraphFont11111111111">
    <w:name w:val="WW-Default Paragraph Font11111111111"/>
    <w:rsid w:val="00543F6D"/>
  </w:style>
  <w:style w:type="character" w:customStyle="1" w:styleId="WW8Num19z2">
    <w:name w:val="WW8Num19z2"/>
    <w:rsid w:val="00543F6D"/>
  </w:style>
  <w:style w:type="character" w:customStyle="1" w:styleId="WW8Num19z3">
    <w:name w:val="WW8Num19z3"/>
    <w:rsid w:val="00543F6D"/>
  </w:style>
  <w:style w:type="character" w:customStyle="1" w:styleId="WW8Num19z4">
    <w:name w:val="WW8Num19z4"/>
    <w:rsid w:val="00543F6D"/>
  </w:style>
  <w:style w:type="character" w:customStyle="1" w:styleId="WW8Num19z5">
    <w:name w:val="WW8Num19z5"/>
    <w:rsid w:val="00543F6D"/>
  </w:style>
  <w:style w:type="character" w:customStyle="1" w:styleId="WW8Num19z6">
    <w:name w:val="WW8Num19z6"/>
    <w:rsid w:val="00543F6D"/>
  </w:style>
  <w:style w:type="character" w:customStyle="1" w:styleId="WW8Num19z7">
    <w:name w:val="WW8Num19z7"/>
    <w:rsid w:val="00543F6D"/>
  </w:style>
  <w:style w:type="character" w:customStyle="1" w:styleId="WW8Num19z8">
    <w:name w:val="WW8Num19z8"/>
    <w:rsid w:val="00543F6D"/>
  </w:style>
  <w:style w:type="character" w:customStyle="1" w:styleId="WW8Num20z4">
    <w:name w:val="WW8Num20z4"/>
    <w:rsid w:val="00543F6D"/>
  </w:style>
  <w:style w:type="character" w:customStyle="1" w:styleId="WW8Num20z5">
    <w:name w:val="WW8Num20z5"/>
    <w:rsid w:val="00543F6D"/>
  </w:style>
  <w:style w:type="character" w:customStyle="1" w:styleId="WW8Num20z6">
    <w:name w:val="WW8Num20z6"/>
    <w:rsid w:val="00543F6D"/>
  </w:style>
  <w:style w:type="character" w:customStyle="1" w:styleId="WW8Num20z7">
    <w:name w:val="WW8Num20z7"/>
    <w:rsid w:val="00543F6D"/>
  </w:style>
  <w:style w:type="character" w:customStyle="1" w:styleId="WW8Num20z8">
    <w:name w:val="WW8Num20z8"/>
    <w:rsid w:val="00543F6D"/>
  </w:style>
  <w:style w:type="character" w:customStyle="1" w:styleId="WW-DefaultParagraphFont111111111111">
    <w:name w:val="WW-Default Paragraph Font111111111111"/>
    <w:rsid w:val="00543F6D"/>
  </w:style>
  <w:style w:type="character" w:customStyle="1" w:styleId="WW-DefaultParagraphFont1111111111111">
    <w:name w:val="WW-Default Paragraph Font1111111111111"/>
    <w:rsid w:val="00543F6D"/>
  </w:style>
  <w:style w:type="character" w:customStyle="1" w:styleId="WW8Num21z0">
    <w:name w:val="WW8Num21z0"/>
    <w:rsid w:val="00543F6D"/>
    <w:rPr>
      <w:rFonts w:ascii="Calibri" w:eastAsia="Times New Roman" w:hAnsi="Calibri" w:cs="Calibri"/>
    </w:rPr>
  </w:style>
  <w:style w:type="character" w:customStyle="1" w:styleId="WW8Num21z1">
    <w:name w:val="WW8Num21z1"/>
    <w:rsid w:val="00543F6D"/>
    <w:rPr>
      <w:rFonts w:ascii="Courier New" w:hAnsi="Courier New" w:cs="Courier New"/>
    </w:rPr>
  </w:style>
  <w:style w:type="character" w:customStyle="1" w:styleId="WW8Num21z2">
    <w:name w:val="WW8Num21z2"/>
    <w:rsid w:val="00543F6D"/>
    <w:rPr>
      <w:rFonts w:ascii="Wingdings" w:hAnsi="Wingdings" w:cs="Wingdings"/>
    </w:rPr>
  </w:style>
  <w:style w:type="character" w:customStyle="1" w:styleId="WW8Num21z3">
    <w:name w:val="WW8Num21z3"/>
    <w:rsid w:val="00543F6D"/>
    <w:rPr>
      <w:rFonts w:ascii="Symbol" w:hAnsi="Symbol" w:cs="Symbol"/>
    </w:rPr>
  </w:style>
  <w:style w:type="character" w:customStyle="1" w:styleId="WW8Num22z0">
    <w:name w:val="WW8Num22z0"/>
    <w:rsid w:val="00543F6D"/>
    <w:rPr>
      <w:rFonts w:ascii="Symbol" w:hAnsi="Symbol" w:cs="Symbol"/>
    </w:rPr>
  </w:style>
  <w:style w:type="character" w:customStyle="1" w:styleId="WW8Num22z1">
    <w:name w:val="WW8Num22z1"/>
    <w:rsid w:val="00543F6D"/>
    <w:rPr>
      <w:rFonts w:ascii="Courier New" w:hAnsi="Courier New" w:cs="Courier New"/>
    </w:rPr>
  </w:style>
  <w:style w:type="character" w:customStyle="1" w:styleId="WW8Num22z2">
    <w:name w:val="WW8Num22z2"/>
    <w:rsid w:val="00543F6D"/>
    <w:rPr>
      <w:rFonts w:ascii="Wingdings" w:hAnsi="Wingdings" w:cs="Wingdings"/>
    </w:rPr>
  </w:style>
  <w:style w:type="character" w:customStyle="1" w:styleId="WW8Num23z0">
    <w:name w:val="WW8Num23z0"/>
    <w:rsid w:val="00543F6D"/>
    <w:rPr>
      <w:rFonts w:ascii="Calibri" w:eastAsia="Times New Roman" w:hAnsi="Calibri" w:cs="Calibri"/>
    </w:rPr>
  </w:style>
  <w:style w:type="character" w:customStyle="1" w:styleId="WW8Num23z1">
    <w:name w:val="WW8Num23z1"/>
    <w:rsid w:val="00543F6D"/>
    <w:rPr>
      <w:rFonts w:ascii="Courier New" w:hAnsi="Courier New" w:cs="Courier New"/>
    </w:rPr>
  </w:style>
  <w:style w:type="character" w:customStyle="1" w:styleId="WW8Num23z2">
    <w:name w:val="WW8Num23z2"/>
    <w:rsid w:val="00543F6D"/>
    <w:rPr>
      <w:rFonts w:ascii="Wingdings" w:hAnsi="Wingdings" w:cs="Wingdings"/>
    </w:rPr>
  </w:style>
  <w:style w:type="character" w:customStyle="1" w:styleId="WW8Num23z3">
    <w:name w:val="WW8Num23z3"/>
    <w:rsid w:val="00543F6D"/>
    <w:rPr>
      <w:rFonts w:ascii="Symbol" w:hAnsi="Symbol" w:cs="Symbol"/>
    </w:rPr>
  </w:style>
  <w:style w:type="character" w:customStyle="1" w:styleId="WW8Num24z0">
    <w:name w:val="WW8Num24z0"/>
    <w:rsid w:val="00543F6D"/>
    <w:rPr>
      <w:rFonts w:ascii="Symbol" w:hAnsi="Symbol" w:cs="Symbol"/>
      <w:strike/>
      <w:color w:val="0070C0"/>
      <w:position w:val="0"/>
      <w:sz w:val="24"/>
      <w:vertAlign w:val="baseline"/>
      <w:lang w:val="el-GR"/>
    </w:rPr>
  </w:style>
  <w:style w:type="character" w:customStyle="1" w:styleId="WW8Num24z1">
    <w:name w:val="WW8Num24z1"/>
    <w:rsid w:val="00543F6D"/>
    <w:rPr>
      <w:rFonts w:ascii="Courier New" w:hAnsi="Courier New" w:cs="Courier New"/>
    </w:rPr>
  </w:style>
  <w:style w:type="character" w:customStyle="1" w:styleId="WW8Num24z2">
    <w:name w:val="WW8Num24z2"/>
    <w:rsid w:val="00543F6D"/>
    <w:rPr>
      <w:rFonts w:ascii="Wingdings" w:hAnsi="Wingdings" w:cs="Wingdings"/>
    </w:rPr>
  </w:style>
  <w:style w:type="character" w:customStyle="1" w:styleId="WW8Num25z0">
    <w:name w:val="WW8Num25z0"/>
    <w:rsid w:val="00543F6D"/>
    <w:rPr>
      <w:rFonts w:ascii="Symbol" w:hAnsi="Symbol" w:cs="Symbol"/>
    </w:rPr>
  </w:style>
  <w:style w:type="character" w:customStyle="1" w:styleId="WW8Num25z1">
    <w:name w:val="WW8Num25z1"/>
    <w:rsid w:val="00543F6D"/>
    <w:rPr>
      <w:rFonts w:ascii="Courier New" w:hAnsi="Courier New" w:cs="Courier New"/>
    </w:rPr>
  </w:style>
  <w:style w:type="character" w:customStyle="1" w:styleId="WW8Num25z2">
    <w:name w:val="WW8Num25z2"/>
    <w:rsid w:val="00543F6D"/>
    <w:rPr>
      <w:rFonts w:ascii="Wingdings" w:hAnsi="Wingdings" w:cs="Wingdings"/>
    </w:rPr>
  </w:style>
  <w:style w:type="character" w:customStyle="1" w:styleId="WW8Num26z0">
    <w:name w:val="WW8Num26z0"/>
    <w:rsid w:val="00543F6D"/>
    <w:rPr>
      <w:rFonts w:ascii="Symbol" w:hAnsi="Symbol" w:cs="Symbol"/>
    </w:rPr>
  </w:style>
  <w:style w:type="character" w:customStyle="1" w:styleId="WW8Num26z1">
    <w:name w:val="WW8Num26z1"/>
    <w:rsid w:val="00543F6D"/>
    <w:rPr>
      <w:rFonts w:ascii="Courier New" w:hAnsi="Courier New" w:cs="Courier New"/>
    </w:rPr>
  </w:style>
  <w:style w:type="character" w:customStyle="1" w:styleId="WW8Num26z2">
    <w:name w:val="WW8Num26z2"/>
    <w:rsid w:val="00543F6D"/>
    <w:rPr>
      <w:rFonts w:ascii="Wingdings" w:hAnsi="Wingdings" w:cs="Wingdings"/>
    </w:rPr>
  </w:style>
  <w:style w:type="character" w:customStyle="1" w:styleId="WW8Num27z0">
    <w:name w:val="WW8Num27z0"/>
    <w:rsid w:val="00543F6D"/>
    <w:rPr>
      <w:rFonts w:ascii="Calibri" w:eastAsia="Times New Roman" w:hAnsi="Calibri" w:cs="Calibri"/>
    </w:rPr>
  </w:style>
  <w:style w:type="character" w:customStyle="1" w:styleId="WW8Num27z1">
    <w:name w:val="WW8Num27z1"/>
    <w:rsid w:val="00543F6D"/>
    <w:rPr>
      <w:rFonts w:ascii="Courier New" w:hAnsi="Courier New" w:cs="Courier New"/>
    </w:rPr>
  </w:style>
  <w:style w:type="character" w:customStyle="1" w:styleId="WW8Num27z2">
    <w:name w:val="WW8Num27z2"/>
    <w:rsid w:val="00543F6D"/>
    <w:rPr>
      <w:rFonts w:ascii="Wingdings" w:hAnsi="Wingdings" w:cs="Wingdings"/>
    </w:rPr>
  </w:style>
  <w:style w:type="character" w:customStyle="1" w:styleId="WW8Num27z3">
    <w:name w:val="WW8Num27z3"/>
    <w:rsid w:val="00543F6D"/>
    <w:rPr>
      <w:rFonts w:ascii="Symbol" w:hAnsi="Symbol" w:cs="Symbol"/>
    </w:rPr>
  </w:style>
  <w:style w:type="character" w:customStyle="1" w:styleId="WW8Num28z0">
    <w:name w:val="WW8Num28z0"/>
    <w:rsid w:val="00543F6D"/>
    <w:rPr>
      <w:rFonts w:ascii="Symbol" w:hAnsi="Symbol" w:cs="Symbol"/>
    </w:rPr>
  </w:style>
  <w:style w:type="character" w:customStyle="1" w:styleId="WW8Num28z1">
    <w:name w:val="WW8Num28z1"/>
    <w:rsid w:val="00543F6D"/>
    <w:rPr>
      <w:rFonts w:ascii="Courier New" w:hAnsi="Courier New" w:cs="Courier New"/>
    </w:rPr>
  </w:style>
  <w:style w:type="character" w:customStyle="1" w:styleId="WW8Num28z2">
    <w:name w:val="WW8Num28z2"/>
    <w:rsid w:val="00543F6D"/>
    <w:rPr>
      <w:rFonts w:ascii="Wingdings" w:hAnsi="Wingdings" w:cs="Wingdings"/>
    </w:rPr>
  </w:style>
  <w:style w:type="character" w:customStyle="1" w:styleId="WW8Num29z0">
    <w:name w:val="WW8Num29z0"/>
    <w:rsid w:val="00543F6D"/>
    <w:rPr>
      <w:rFonts w:ascii="Calibri" w:eastAsia="Times New Roman" w:hAnsi="Calibri" w:cs="Calibri"/>
    </w:rPr>
  </w:style>
  <w:style w:type="character" w:customStyle="1" w:styleId="WW8Num29z1">
    <w:name w:val="WW8Num29z1"/>
    <w:rsid w:val="00543F6D"/>
    <w:rPr>
      <w:rFonts w:ascii="Courier New" w:hAnsi="Courier New" w:cs="Courier New"/>
    </w:rPr>
  </w:style>
  <w:style w:type="character" w:customStyle="1" w:styleId="WW8Num29z2">
    <w:name w:val="WW8Num29z2"/>
    <w:rsid w:val="00543F6D"/>
    <w:rPr>
      <w:rFonts w:ascii="Wingdings" w:hAnsi="Wingdings" w:cs="Wingdings"/>
    </w:rPr>
  </w:style>
  <w:style w:type="character" w:customStyle="1" w:styleId="WW8Num29z3">
    <w:name w:val="WW8Num29z3"/>
    <w:rsid w:val="00543F6D"/>
    <w:rPr>
      <w:rFonts w:ascii="Symbol" w:hAnsi="Symbol" w:cs="Symbol"/>
    </w:rPr>
  </w:style>
  <w:style w:type="character" w:customStyle="1" w:styleId="WW8Num30z0">
    <w:name w:val="WW8Num30z0"/>
    <w:rsid w:val="00543F6D"/>
    <w:rPr>
      <w:rFonts w:ascii="Symbol" w:hAnsi="Symbol" w:cs="Symbol"/>
      <w:shd w:val="clear" w:color="auto" w:fill="FFFF00"/>
    </w:rPr>
  </w:style>
  <w:style w:type="character" w:customStyle="1" w:styleId="WW8Num30z1">
    <w:name w:val="WW8Num30z1"/>
    <w:rsid w:val="00543F6D"/>
    <w:rPr>
      <w:rFonts w:ascii="Courier New" w:hAnsi="Courier New" w:cs="Courier New"/>
    </w:rPr>
  </w:style>
  <w:style w:type="character" w:customStyle="1" w:styleId="WW8Num30z2">
    <w:name w:val="WW8Num30z2"/>
    <w:rsid w:val="00543F6D"/>
    <w:rPr>
      <w:rFonts w:ascii="Wingdings" w:hAnsi="Wingdings" w:cs="Wingdings"/>
    </w:rPr>
  </w:style>
  <w:style w:type="character" w:customStyle="1" w:styleId="WW8Num31z0">
    <w:name w:val="WW8Num31z0"/>
    <w:rsid w:val="00543F6D"/>
    <w:rPr>
      <w:rFonts w:cs="Times New Roman"/>
    </w:rPr>
  </w:style>
  <w:style w:type="character" w:customStyle="1" w:styleId="WW8Num32z0">
    <w:name w:val="WW8Num32z0"/>
    <w:rsid w:val="00543F6D"/>
  </w:style>
  <w:style w:type="character" w:customStyle="1" w:styleId="WW8Num32z1">
    <w:name w:val="WW8Num32z1"/>
    <w:rsid w:val="00543F6D"/>
  </w:style>
  <w:style w:type="character" w:customStyle="1" w:styleId="WW8Num32z2">
    <w:name w:val="WW8Num32z2"/>
    <w:rsid w:val="00543F6D"/>
  </w:style>
  <w:style w:type="character" w:customStyle="1" w:styleId="WW8Num32z3">
    <w:name w:val="WW8Num32z3"/>
    <w:rsid w:val="00543F6D"/>
  </w:style>
  <w:style w:type="character" w:customStyle="1" w:styleId="WW8Num32z4">
    <w:name w:val="WW8Num32z4"/>
    <w:rsid w:val="00543F6D"/>
  </w:style>
  <w:style w:type="character" w:customStyle="1" w:styleId="WW8Num32z5">
    <w:name w:val="WW8Num32z5"/>
    <w:rsid w:val="00543F6D"/>
  </w:style>
  <w:style w:type="character" w:customStyle="1" w:styleId="WW8Num32z6">
    <w:name w:val="WW8Num32z6"/>
    <w:rsid w:val="00543F6D"/>
  </w:style>
  <w:style w:type="character" w:customStyle="1" w:styleId="WW8Num32z7">
    <w:name w:val="WW8Num32z7"/>
    <w:rsid w:val="00543F6D"/>
  </w:style>
  <w:style w:type="character" w:customStyle="1" w:styleId="WW8Num32z8">
    <w:name w:val="WW8Num32z8"/>
    <w:rsid w:val="00543F6D"/>
  </w:style>
  <w:style w:type="character" w:customStyle="1" w:styleId="WW8Num33z0">
    <w:name w:val="WW8Num33z0"/>
    <w:rsid w:val="00543F6D"/>
    <w:rPr>
      <w:rFonts w:ascii="Symbol" w:eastAsia="Calibri" w:hAnsi="Symbol" w:cs="Symbol"/>
    </w:rPr>
  </w:style>
  <w:style w:type="character" w:customStyle="1" w:styleId="WW8Num33z1">
    <w:name w:val="WW8Num33z1"/>
    <w:rsid w:val="00543F6D"/>
    <w:rPr>
      <w:rFonts w:ascii="Courier New" w:hAnsi="Courier New" w:cs="Courier New"/>
    </w:rPr>
  </w:style>
  <w:style w:type="character" w:customStyle="1" w:styleId="WW8Num33z2">
    <w:name w:val="WW8Num33z2"/>
    <w:rsid w:val="00543F6D"/>
    <w:rPr>
      <w:rFonts w:ascii="Wingdings" w:hAnsi="Wingdings" w:cs="Wingdings"/>
    </w:rPr>
  </w:style>
  <w:style w:type="character" w:customStyle="1" w:styleId="WW8Num34z0">
    <w:name w:val="WW8Num34z0"/>
    <w:rsid w:val="00543F6D"/>
    <w:rPr>
      <w:rFonts w:ascii="Symbol" w:hAnsi="Symbol" w:cs="Symbol"/>
    </w:rPr>
  </w:style>
  <w:style w:type="character" w:customStyle="1" w:styleId="WW8Num34z1">
    <w:name w:val="WW8Num34z1"/>
    <w:rsid w:val="00543F6D"/>
    <w:rPr>
      <w:rFonts w:ascii="Courier New" w:hAnsi="Courier New" w:cs="Courier New"/>
    </w:rPr>
  </w:style>
  <w:style w:type="character" w:customStyle="1" w:styleId="WW8Num34z2">
    <w:name w:val="WW8Num34z2"/>
    <w:rsid w:val="00543F6D"/>
    <w:rPr>
      <w:rFonts w:ascii="Wingdings" w:hAnsi="Wingdings" w:cs="Wingdings"/>
    </w:rPr>
  </w:style>
  <w:style w:type="character" w:customStyle="1" w:styleId="WW8Num35z0">
    <w:name w:val="WW8Num35z0"/>
    <w:rsid w:val="00543F6D"/>
    <w:rPr>
      <w:rFonts w:ascii="Calibri" w:eastAsia="Times New Roman" w:hAnsi="Calibri" w:cs="Calibri"/>
    </w:rPr>
  </w:style>
  <w:style w:type="character" w:customStyle="1" w:styleId="WW8Num35z1">
    <w:name w:val="WW8Num35z1"/>
    <w:rsid w:val="00543F6D"/>
    <w:rPr>
      <w:rFonts w:ascii="Courier New" w:hAnsi="Courier New" w:cs="Courier New"/>
    </w:rPr>
  </w:style>
  <w:style w:type="character" w:customStyle="1" w:styleId="WW8Num35z2">
    <w:name w:val="WW8Num35z2"/>
    <w:rsid w:val="00543F6D"/>
    <w:rPr>
      <w:rFonts w:ascii="Wingdings" w:hAnsi="Wingdings" w:cs="Wingdings"/>
    </w:rPr>
  </w:style>
  <w:style w:type="character" w:customStyle="1" w:styleId="WW8Num35z3">
    <w:name w:val="WW8Num35z3"/>
    <w:rsid w:val="00543F6D"/>
    <w:rPr>
      <w:rFonts w:ascii="Symbol" w:hAnsi="Symbol" w:cs="Symbol"/>
    </w:rPr>
  </w:style>
  <w:style w:type="character" w:customStyle="1" w:styleId="WW8Num36z0">
    <w:name w:val="WW8Num36z0"/>
    <w:rsid w:val="00543F6D"/>
    <w:rPr>
      <w:lang w:val="el-GR"/>
    </w:rPr>
  </w:style>
  <w:style w:type="character" w:customStyle="1" w:styleId="WW8Num36z1">
    <w:name w:val="WW8Num36z1"/>
    <w:rsid w:val="00543F6D"/>
  </w:style>
  <w:style w:type="character" w:customStyle="1" w:styleId="WW8Num36z2">
    <w:name w:val="WW8Num36z2"/>
    <w:rsid w:val="00543F6D"/>
  </w:style>
  <w:style w:type="character" w:customStyle="1" w:styleId="WW8Num36z3">
    <w:name w:val="WW8Num36z3"/>
    <w:rsid w:val="00543F6D"/>
  </w:style>
  <w:style w:type="character" w:customStyle="1" w:styleId="WW8Num36z4">
    <w:name w:val="WW8Num36z4"/>
    <w:rsid w:val="00543F6D"/>
  </w:style>
  <w:style w:type="character" w:customStyle="1" w:styleId="WW8Num36z5">
    <w:name w:val="WW8Num36z5"/>
    <w:rsid w:val="00543F6D"/>
  </w:style>
  <w:style w:type="character" w:customStyle="1" w:styleId="WW8Num36z6">
    <w:name w:val="WW8Num36z6"/>
    <w:rsid w:val="00543F6D"/>
  </w:style>
  <w:style w:type="character" w:customStyle="1" w:styleId="WW8Num36z7">
    <w:name w:val="WW8Num36z7"/>
    <w:rsid w:val="00543F6D"/>
  </w:style>
  <w:style w:type="character" w:customStyle="1" w:styleId="WW8Num36z8">
    <w:name w:val="WW8Num36z8"/>
    <w:rsid w:val="00543F6D"/>
  </w:style>
  <w:style w:type="character" w:customStyle="1" w:styleId="WW8Num37z0">
    <w:name w:val="WW8Num37z0"/>
    <w:rsid w:val="00543F6D"/>
    <w:rPr>
      <w:rFonts w:ascii="Calibri" w:eastAsia="Times New Roman" w:hAnsi="Calibri" w:cs="Calibri"/>
    </w:rPr>
  </w:style>
  <w:style w:type="character" w:customStyle="1" w:styleId="WW8Num37z1">
    <w:name w:val="WW8Num37z1"/>
    <w:rsid w:val="00543F6D"/>
    <w:rPr>
      <w:rFonts w:ascii="Courier New" w:hAnsi="Courier New" w:cs="Courier New"/>
    </w:rPr>
  </w:style>
  <w:style w:type="character" w:customStyle="1" w:styleId="WW8Num37z2">
    <w:name w:val="WW8Num37z2"/>
    <w:rsid w:val="00543F6D"/>
    <w:rPr>
      <w:rFonts w:ascii="Wingdings" w:hAnsi="Wingdings" w:cs="Wingdings"/>
    </w:rPr>
  </w:style>
  <w:style w:type="character" w:customStyle="1" w:styleId="WW8Num37z3">
    <w:name w:val="WW8Num37z3"/>
    <w:rsid w:val="00543F6D"/>
    <w:rPr>
      <w:rFonts w:ascii="Symbol" w:hAnsi="Symbol" w:cs="Symbol"/>
    </w:rPr>
  </w:style>
  <w:style w:type="character" w:customStyle="1" w:styleId="WW8Num38z0">
    <w:name w:val="WW8Num38z0"/>
    <w:rsid w:val="00543F6D"/>
  </w:style>
  <w:style w:type="character" w:customStyle="1" w:styleId="WW8Num38z1">
    <w:name w:val="WW8Num38z1"/>
    <w:rsid w:val="00543F6D"/>
  </w:style>
  <w:style w:type="character" w:customStyle="1" w:styleId="WW8Num38z2">
    <w:name w:val="WW8Num38z2"/>
    <w:rsid w:val="00543F6D"/>
  </w:style>
  <w:style w:type="character" w:customStyle="1" w:styleId="WW8Num38z3">
    <w:name w:val="WW8Num38z3"/>
    <w:rsid w:val="00543F6D"/>
  </w:style>
  <w:style w:type="character" w:customStyle="1" w:styleId="WW8Num38z4">
    <w:name w:val="WW8Num38z4"/>
    <w:rsid w:val="00543F6D"/>
  </w:style>
  <w:style w:type="character" w:customStyle="1" w:styleId="WW8Num38z5">
    <w:name w:val="WW8Num38z5"/>
    <w:rsid w:val="00543F6D"/>
  </w:style>
  <w:style w:type="character" w:customStyle="1" w:styleId="WW8Num38z6">
    <w:name w:val="WW8Num38z6"/>
    <w:rsid w:val="00543F6D"/>
  </w:style>
  <w:style w:type="character" w:customStyle="1" w:styleId="WW8Num38z7">
    <w:name w:val="WW8Num38z7"/>
    <w:rsid w:val="00543F6D"/>
  </w:style>
  <w:style w:type="character" w:customStyle="1" w:styleId="WW8Num38z8">
    <w:name w:val="WW8Num38z8"/>
    <w:rsid w:val="00543F6D"/>
  </w:style>
  <w:style w:type="character" w:customStyle="1" w:styleId="WW-DefaultParagraphFont11111111111111">
    <w:name w:val="WW-Default Paragraph Font11111111111111"/>
    <w:rsid w:val="00543F6D"/>
  </w:style>
  <w:style w:type="character" w:customStyle="1" w:styleId="WW8Num4z1">
    <w:name w:val="WW8Num4z1"/>
    <w:rsid w:val="00543F6D"/>
    <w:rPr>
      <w:rFonts w:cs="Times New Roman"/>
    </w:rPr>
  </w:style>
  <w:style w:type="character" w:customStyle="1" w:styleId="WW8Num5z1">
    <w:name w:val="WW8Num5z1"/>
    <w:rsid w:val="00543F6D"/>
    <w:rPr>
      <w:rFonts w:cs="Times New Roman"/>
    </w:rPr>
  </w:style>
  <w:style w:type="character" w:customStyle="1" w:styleId="WW8Num6z1">
    <w:name w:val="WW8Num6z1"/>
    <w:rsid w:val="00543F6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43F6D"/>
  </w:style>
  <w:style w:type="character" w:customStyle="1" w:styleId="WW8Num29z5">
    <w:name w:val="WW8Num29z5"/>
    <w:rsid w:val="00543F6D"/>
  </w:style>
  <w:style w:type="character" w:customStyle="1" w:styleId="WW8Num29z6">
    <w:name w:val="WW8Num29z6"/>
    <w:rsid w:val="00543F6D"/>
  </w:style>
  <w:style w:type="character" w:customStyle="1" w:styleId="WW8Num29z7">
    <w:name w:val="WW8Num29z7"/>
    <w:rsid w:val="00543F6D"/>
  </w:style>
  <w:style w:type="character" w:customStyle="1" w:styleId="WW8Num29z8">
    <w:name w:val="WW8Num29z8"/>
    <w:rsid w:val="00543F6D"/>
  </w:style>
  <w:style w:type="character" w:customStyle="1" w:styleId="WW8Num30z3">
    <w:name w:val="WW8Num30z3"/>
    <w:rsid w:val="00543F6D"/>
    <w:rPr>
      <w:rFonts w:ascii="Symbol" w:hAnsi="Symbol" w:cs="Symbol"/>
    </w:rPr>
  </w:style>
  <w:style w:type="character" w:customStyle="1" w:styleId="WW8Num31z1">
    <w:name w:val="WW8Num31z1"/>
    <w:rsid w:val="00543F6D"/>
  </w:style>
  <w:style w:type="character" w:customStyle="1" w:styleId="WW8Num31z2">
    <w:name w:val="WW8Num31z2"/>
    <w:rsid w:val="00543F6D"/>
  </w:style>
  <w:style w:type="character" w:customStyle="1" w:styleId="WW8Num31z3">
    <w:name w:val="WW8Num31z3"/>
    <w:rsid w:val="00543F6D"/>
  </w:style>
  <w:style w:type="character" w:customStyle="1" w:styleId="WW8Num31z4">
    <w:name w:val="WW8Num31z4"/>
    <w:rsid w:val="00543F6D"/>
  </w:style>
  <w:style w:type="character" w:customStyle="1" w:styleId="WW8Num31z5">
    <w:name w:val="WW8Num31z5"/>
    <w:rsid w:val="00543F6D"/>
  </w:style>
  <w:style w:type="character" w:customStyle="1" w:styleId="WW8Num31z6">
    <w:name w:val="WW8Num31z6"/>
    <w:rsid w:val="00543F6D"/>
  </w:style>
  <w:style w:type="character" w:customStyle="1" w:styleId="WW8Num31z7">
    <w:name w:val="WW8Num31z7"/>
    <w:rsid w:val="00543F6D"/>
  </w:style>
  <w:style w:type="character" w:customStyle="1" w:styleId="WW8Num31z8">
    <w:name w:val="WW8Num31z8"/>
    <w:rsid w:val="00543F6D"/>
  </w:style>
  <w:style w:type="character" w:customStyle="1" w:styleId="WW8Num39z0">
    <w:name w:val="WW8Num39z0"/>
    <w:rsid w:val="00543F6D"/>
    <w:rPr>
      <w:rFonts w:ascii="Calibri" w:eastAsia="Times New Roman" w:hAnsi="Calibri" w:cs="Calibri"/>
    </w:rPr>
  </w:style>
  <w:style w:type="character" w:customStyle="1" w:styleId="WW8Num39z1">
    <w:name w:val="WW8Num39z1"/>
    <w:rsid w:val="00543F6D"/>
    <w:rPr>
      <w:rFonts w:ascii="Courier New" w:hAnsi="Courier New" w:cs="Courier New"/>
    </w:rPr>
  </w:style>
  <w:style w:type="character" w:customStyle="1" w:styleId="WW8Num39z2">
    <w:name w:val="WW8Num39z2"/>
    <w:rsid w:val="00543F6D"/>
    <w:rPr>
      <w:rFonts w:ascii="Wingdings" w:hAnsi="Wingdings" w:cs="Wingdings"/>
    </w:rPr>
  </w:style>
  <w:style w:type="character" w:customStyle="1" w:styleId="WW8Num39z3">
    <w:name w:val="WW8Num39z3"/>
    <w:rsid w:val="00543F6D"/>
    <w:rPr>
      <w:rFonts w:ascii="Symbol" w:hAnsi="Symbol" w:cs="Symbol"/>
    </w:rPr>
  </w:style>
  <w:style w:type="character" w:customStyle="1" w:styleId="WW8Num40z0">
    <w:name w:val="WW8Num40z0"/>
    <w:rsid w:val="00543F6D"/>
    <w:rPr>
      <w:rFonts w:ascii="Symbol" w:hAnsi="Symbol" w:cs="Symbol"/>
    </w:rPr>
  </w:style>
  <w:style w:type="character" w:customStyle="1" w:styleId="WW8Num40z1">
    <w:name w:val="WW8Num40z1"/>
    <w:rsid w:val="00543F6D"/>
    <w:rPr>
      <w:rFonts w:ascii="Courier New" w:hAnsi="Courier New" w:cs="Courier New"/>
    </w:rPr>
  </w:style>
  <w:style w:type="character" w:customStyle="1" w:styleId="WW8Num40z2">
    <w:name w:val="WW8Num40z2"/>
    <w:rsid w:val="00543F6D"/>
    <w:rPr>
      <w:rFonts w:ascii="Wingdings" w:hAnsi="Wingdings" w:cs="Wingdings"/>
    </w:rPr>
  </w:style>
  <w:style w:type="character" w:customStyle="1" w:styleId="WW8Num41z0">
    <w:name w:val="WW8Num41z0"/>
    <w:rsid w:val="00543F6D"/>
    <w:rPr>
      <w:rFonts w:ascii="Arial" w:hAnsi="Arial" w:cs="Times New Roman"/>
      <w:b/>
      <w:i w:val="0"/>
      <w:sz w:val="20"/>
      <w:szCs w:val="20"/>
    </w:rPr>
  </w:style>
  <w:style w:type="character" w:customStyle="1" w:styleId="WW8Num41z1">
    <w:name w:val="WW8Num41z1"/>
    <w:rsid w:val="00543F6D"/>
    <w:rPr>
      <w:rFonts w:cs="Times New Roman"/>
    </w:rPr>
  </w:style>
  <w:style w:type="character" w:customStyle="1" w:styleId="WW8Num41z2">
    <w:name w:val="WW8Num41z2"/>
    <w:rsid w:val="00543F6D"/>
    <w:rPr>
      <w:rFonts w:ascii="Arial" w:hAnsi="Arial" w:cs="Times New Roman"/>
      <w:b w:val="0"/>
      <w:i w:val="0"/>
    </w:rPr>
  </w:style>
  <w:style w:type="character" w:customStyle="1" w:styleId="WW8Num41z3">
    <w:name w:val="WW8Num41z3"/>
    <w:rsid w:val="00543F6D"/>
    <w:rPr>
      <w:rFonts w:ascii="Arial" w:hAnsi="Arial" w:cs="Times New Roman"/>
      <w:b w:val="0"/>
      <w:i w:val="0"/>
      <w:sz w:val="20"/>
      <w:szCs w:val="20"/>
    </w:rPr>
  </w:style>
  <w:style w:type="character" w:customStyle="1" w:styleId="DefaultParagraphFont1">
    <w:name w:val="Default Paragraph Font1"/>
    <w:rsid w:val="00543F6D"/>
  </w:style>
  <w:style w:type="character" w:customStyle="1" w:styleId="Heading1Char">
    <w:name w:val="Heading 1 Char"/>
    <w:rsid w:val="00543F6D"/>
    <w:rPr>
      <w:rFonts w:ascii="Arial" w:hAnsi="Arial" w:cs="Arial"/>
      <w:b/>
      <w:bCs/>
      <w:color w:val="333399"/>
      <w:sz w:val="28"/>
      <w:szCs w:val="32"/>
      <w:lang w:val="en-US"/>
    </w:rPr>
  </w:style>
  <w:style w:type="character" w:customStyle="1" w:styleId="Heading2Char">
    <w:name w:val="Heading 2 Char"/>
    <w:rsid w:val="00543F6D"/>
    <w:rPr>
      <w:rFonts w:ascii="Arial" w:hAnsi="Arial" w:cs="Arial"/>
      <w:b/>
      <w:color w:val="002060"/>
      <w:sz w:val="24"/>
      <w:szCs w:val="22"/>
      <w:lang w:val="en-GB"/>
    </w:rPr>
  </w:style>
  <w:style w:type="character" w:customStyle="1" w:styleId="Heading5Char">
    <w:name w:val="Heading 5 Char"/>
    <w:rsid w:val="00543F6D"/>
    <w:rPr>
      <w:rFonts w:ascii="Calibri" w:eastAsia="Times New Roman" w:hAnsi="Calibri" w:cs="Times New Roman"/>
      <w:b/>
      <w:bCs/>
      <w:i/>
      <w:iCs/>
      <w:sz w:val="26"/>
      <w:szCs w:val="26"/>
      <w:lang w:val="en-GB"/>
    </w:rPr>
  </w:style>
  <w:style w:type="character" w:customStyle="1" w:styleId="DateChar">
    <w:name w:val="Date Char"/>
    <w:rsid w:val="00543F6D"/>
    <w:rPr>
      <w:sz w:val="24"/>
      <w:szCs w:val="24"/>
      <w:lang w:val="en-GB"/>
    </w:rPr>
  </w:style>
  <w:style w:type="character" w:customStyle="1" w:styleId="FooterChar">
    <w:name w:val="Footer Char"/>
    <w:rsid w:val="00543F6D"/>
    <w:rPr>
      <w:rFonts w:eastAsia="MS Mincho" w:cs="Times New Roman"/>
      <w:sz w:val="24"/>
      <w:szCs w:val="24"/>
      <w:lang w:val="en-US" w:eastAsia="ja-JP"/>
    </w:rPr>
  </w:style>
  <w:style w:type="character" w:customStyle="1" w:styleId="CommentReference1">
    <w:name w:val="Comment Reference1"/>
    <w:rsid w:val="00543F6D"/>
    <w:rPr>
      <w:sz w:val="16"/>
    </w:rPr>
  </w:style>
  <w:style w:type="character" w:styleId="-">
    <w:name w:val="Hyperlink"/>
    <w:uiPriority w:val="99"/>
    <w:rsid w:val="00543F6D"/>
    <w:rPr>
      <w:color w:val="0000FF"/>
      <w:u w:val="single"/>
    </w:rPr>
  </w:style>
  <w:style w:type="character" w:customStyle="1" w:styleId="HeaderChar">
    <w:name w:val="Header Char"/>
    <w:aliases w:val="hd Char"/>
    <w:rsid w:val="00543F6D"/>
    <w:rPr>
      <w:rFonts w:cs="Times New Roman"/>
      <w:sz w:val="24"/>
      <w:szCs w:val="24"/>
      <w:lang w:val="en-GB"/>
    </w:rPr>
  </w:style>
  <w:style w:type="character" w:styleId="a3">
    <w:name w:val="page number"/>
    <w:rsid w:val="00543F6D"/>
    <w:rPr>
      <w:rFonts w:cs="Times New Roman"/>
    </w:rPr>
  </w:style>
  <w:style w:type="character" w:customStyle="1" w:styleId="BalloonTextChar">
    <w:name w:val="Balloon Text Char"/>
    <w:rsid w:val="00543F6D"/>
    <w:rPr>
      <w:rFonts w:ascii="Tahoma" w:hAnsi="Tahoma" w:cs="Tahoma"/>
      <w:sz w:val="16"/>
      <w:szCs w:val="16"/>
      <w:lang w:val="en-GB"/>
    </w:rPr>
  </w:style>
  <w:style w:type="character" w:customStyle="1" w:styleId="CommentTextChar">
    <w:name w:val="Comment Text Char"/>
    <w:uiPriority w:val="99"/>
    <w:rsid w:val="00543F6D"/>
    <w:rPr>
      <w:rFonts w:cs="Times New Roman"/>
      <w:lang w:val="en-GB"/>
    </w:rPr>
  </w:style>
  <w:style w:type="character" w:customStyle="1" w:styleId="CommentSubjectChar">
    <w:name w:val="Comment Subject Char"/>
    <w:rsid w:val="00543F6D"/>
    <w:rPr>
      <w:rFonts w:cs="Times New Roman"/>
      <w:b/>
      <w:bCs/>
      <w:lang w:val="en-GB"/>
    </w:rPr>
  </w:style>
  <w:style w:type="character" w:customStyle="1" w:styleId="BodyTextChar">
    <w:name w:val="Body Text Char"/>
    <w:rsid w:val="00543F6D"/>
    <w:rPr>
      <w:rFonts w:cs="Times New Roman"/>
      <w:sz w:val="24"/>
      <w:szCs w:val="24"/>
      <w:lang w:val="en-GB"/>
    </w:rPr>
  </w:style>
  <w:style w:type="character" w:customStyle="1" w:styleId="11">
    <w:name w:val="Κείμενο κράτησης θέσης1"/>
    <w:rsid w:val="00543F6D"/>
    <w:rPr>
      <w:rFonts w:cs="Times New Roman"/>
      <w:color w:val="808080"/>
    </w:rPr>
  </w:style>
  <w:style w:type="character" w:customStyle="1" w:styleId="a4">
    <w:name w:val="Χαρακτήρες υποσημείωσης"/>
    <w:rsid w:val="00543F6D"/>
    <w:rPr>
      <w:rFonts w:cs="Times New Roman"/>
      <w:vertAlign w:val="superscript"/>
    </w:rPr>
  </w:style>
  <w:style w:type="character" w:customStyle="1" w:styleId="FootnoteTextChar">
    <w:name w:val="Footnote Text Char"/>
    <w:rsid w:val="00543F6D"/>
    <w:rPr>
      <w:rFonts w:ascii="Calibri" w:hAnsi="Calibri" w:cs="Times New Roman"/>
    </w:rPr>
  </w:style>
  <w:style w:type="character" w:customStyle="1" w:styleId="Heading3Char">
    <w:name w:val="Heading 3 Char"/>
    <w:rsid w:val="00543F6D"/>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543F6D"/>
    <w:rPr>
      <w:rFonts w:ascii="Arial" w:hAnsi="Arial" w:cs="Arial"/>
      <w:b/>
      <w:bCs/>
      <w:color w:val="333399"/>
      <w:sz w:val="28"/>
      <w:szCs w:val="32"/>
      <w:lang w:val="en-US"/>
    </w:rPr>
  </w:style>
  <w:style w:type="character" w:customStyle="1" w:styleId="Style1Char">
    <w:name w:val="Style1 Char"/>
    <w:rsid w:val="00543F6D"/>
    <w:rPr>
      <w:rFonts w:ascii="Calibri" w:hAnsi="Calibri" w:cs="Calibri"/>
      <w:b/>
      <w:bCs/>
      <w:color w:val="333399"/>
      <w:sz w:val="40"/>
      <w:szCs w:val="40"/>
      <w:lang w:val="en-US"/>
    </w:rPr>
  </w:style>
  <w:style w:type="character" w:customStyle="1" w:styleId="ContentsChar">
    <w:name w:val="Contents Char"/>
    <w:rsid w:val="00543F6D"/>
    <w:rPr>
      <w:rFonts w:ascii="Calibri" w:hAnsi="Calibri" w:cs="Calibri"/>
      <w:b/>
      <w:bCs/>
      <w:color w:val="333399"/>
      <w:sz w:val="28"/>
      <w:szCs w:val="32"/>
      <w:lang w:val="en-US"/>
    </w:rPr>
  </w:style>
  <w:style w:type="character" w:customStyle="1" w:styleId="EndnoteTextChar">
    <w:name w:val="Endnote Text Char"/>
    <w:rsid w:val="00543F6D"/>
    <w:rPr>
      <w:rFonts w:ascii="Calibri" w:hAnsi="Calibri" w:cs="Calibri"/>
      <w:lang w:val="en-GB"/>
    </w:rPr>
  </w:style>
  <w:style w:type="character" w:customStyle="1" w:styleId="a5">
    <w:name w:val="Χαρακτήρες σημείωσης τέλους"/>
    <w:rsid w:val="00543F6D"/>
    <w:rPr>
      <w:vertAlign w:val="superscript"/>
    </w:rPr>
  </w:style>
  <w:style w:type="character" w:customStyle="1" w:styleId="FootnoteReference2">
    <w:name w:val="Footnote Reference2"/>
    <w:rsid w:val="00543F6D"/>
    <w:rPr>
      <w:vertAlign w:val="superscript"/>
    </w:rPr>
  </w:style>
  <w:style w:type="character" w:customStyle="1" w:styleId="EndnoteReference1">
    <w:name w:val="Endnote Reference1"/>
    <w:rsid w:val="00543F6D"/>
    <w:rPr>
      <w:vertAlign w:val="superscript"/>
    </w:rPr>
  </w:style>
  <w:style w:type="character" w:customStyle="1" w:styleId="a6">
    <w:name w:val="Κουκκίδες"/>
    <w:rsid w:val="00543F6D"/>
    <w:rPr>
      <w:rFonts w:ascii="OpenSymbol" w:eastAsia="OpenSymbol" w:hAnsi="OpenSymbol" w:cs="OpenSymbol"/>
    </w:rPr>
  </w:style>
  <w:style w:type="character" w:styleId="a7">
    <w:name w:val="Strong"/>
    <w:qFormat/>
    <w:rsid w:val="00543F6D"/>
    <w:rPr>
      <w:b/>
      <w:bCs/>
    </w:rPr>
  </w:style>
  <w:style w:type="character" w:customStyle="1" w:styleId="12">
    <w:name w:val="Προεπιλεγμένη γραμματοσειρά1"/>
    <w:rsid w:val="00543F6D"/>
  </w:style>
  <w:style w:type="character" w:customStyle="1" w:styleId="a8">
    <w:name w:val="Σύμβολο υποσημείωσης"/>
    <w:rsid w:val="00543F6D"/>
    <w:rPr>
      <w:vertAlign w:val="superscript"/>
    </w:rPr>
  </w:style>
  <w:style w:type="character" w:styleId="a9">
    <w:name w:val="Emphasis"/>
    <w:qFormat/>
    <w:rsid w:val="00543F6D"/>
    <w:rPr>
      <w:i/>
      <w:iCs/>
    </w:rPr>
  </w:style>
  <w:style w:type="character" w:customStyle="1" w:styleId="aa">
    <w:name w:val="Χαρακτήρες αρίθμησης"/>
    <w:rsid w:val="00543F6D"/>
  </w:style>
  <w:style w:type="character" w:customStyle="1" w:styleId="normalwithoutspacingChar">
    <w:name w:val="normal_without_spacing Char"/>
    <w:rsid w:val="00543F6D"/>
    <w:rPr>
      <w:rFonts w:ascii="Calibri" w:hAnsi="Calibri" w:cs="Calibri"/>
      <w:sz w:val="22"/>
      <w:szCs w:val="24"/>
    </w:rPr>
  </w:style>
  <w:style w:type="character" w:customStyle="1" w:styleId="FootnoteTextChar1">
    <w:name w:val="Footnote Text Char1"/>
    <w:rsid w:val="00543F6D"/>
    <w:rPr>
      <w:rFonts w:ascii="Calibri" w:hAnsi="Calibri" w:cs="Calibri"/>
      <w:lang w:val="en-IE" w:eastAsia="zh-CN"/>
    </w:rPr>
  </w:style>
  <w:style w:type="character" w:customStyle="1" w:styleId="foothangingChar">
    <w:name w:val="foot_hanging Char"/>
    <w:rsid w:val="00543F6D"/>
    <w:rPr>
      <w:rFonts w:ascii="Calibri" w:hAnsi="Calibri" w:cs="Calibri"/>
      <w:sz w:val="18"/>
      <w:szCs w:val="18"/>
      <w:lang w:val="en-IE" w:eastAsia="zh-CN"/>
    </w:rPr>
  </w:style>
  <w:style w:type="character" w:customStyle="1" w:styleId="HTMLPreformattedChar">
    <w:name w:val="HTML Preformatted Char"/>
    <w:rsid w:val="00543F6D"/>
    <w:rPr>
      <w:rFonts w:ascii="Courier New" w:hAnsi="Courier New" w:cs="Courier New"/>
    </w:rPr>
  </w:style>
  <w:style w:type="character" w:customStyle="1" w:styleId="apple-converted-space">
    <w:name w:val="apple-converted-space"/>
    <w:basedOn w:val="WW-DefaultParagraphFont11111111111111"/>
    <w:rsid w:val="00543F6D"/>
  </w:style>
  <w:style w:type="character" w:customStyle="1" w:styleId="BodyTextIndent3Char">
    <w:name w:val="Body Text Indent 3 Char"/>
    <w:rsid w:val="00543F6D"/>
    <w:rPr>
      <w:rFonts w:ascii="Calibri" w:hAnsi="Calibri" w:cs="Calibri"/>
      <w:sz w:val="16"/>
      <w:szCs w:val="16"/>
      <w:lang w:val="en-GB"/>
    </w:rPr>
  </w:style>
  <w:style w:type="character" w:customStyle="1" w:styleId="WW-FootnoteReference">
    <w:name w:val="WW-Footnote Reference"/>
    <w:rsid w:val="00543F6D"/>
    <w:rPr>
      <w:vertAlign w:val="superscript"/>
    </w:rPr>
  </w:style>
  <w:style w:type="character" w:customStyle="1" w:styleId="WW-EndnoteReference">
    <w:name w:val="WW-Endnote Reference"/>
    <w:rsid w:val="00543F6D"/>
    <w:rPr>
      <w:vertAlign w:val="superscript"/>
    </w:rPr>
  </w:style>
  <w:style w:type="character" w:customStyle="1" w:styleId="FootnoteReference1">
    <w:name w:val="Footnote Reference1"/>
    <w:rsid w:val="00543F6D"/>
    <w:rPr>
      <w:vertAlign w:val="superscript"/>
    </w:rPr>
  </w:style>
  <w:style w:type="character" w:customStyle="1" w:styleId="FootnoteTextChar2">
    <w:name w:val="Footnote Text Char2"/>
    <w:rsid w:val="00543F6D"/>
    <w:rPr>
      <w:rFonts w:ascii="Calibri" w:hAnsi="Calibri" w:cs="Calibri"/>
      <w:sz w:val="18"/>
      <w:lang w:val="en-IE" w:eastAsia="zh-CN"/>
    </w:rPr>
  </w:style>
  <w:style w:type="character" w:customStyle="1" w:styleId="foothangingChar1">
    <w:name w:val="foot_hanging Char1"/>
    <w:rsid w:val="00543F6D"/>
    <w:rPr>
      <w:rFonts w:ascii="Calibri" w:hAnsi="Calibri" w:cs="Calibri"/>
      <w:sz w:val="18"/>
      <w:szCs w:val="18"/>
      <w:lang w:val="en-IE" w:eastAsia="zh-CN"/>
    </w:rPr>
  </w:style>
  <w:style w:type="character" w:customStyle="1" w:styleId="footersChar">
    <w:name w:val="footers Char"/>
    <w:basedOn w:val="foothangingChar1"/>
    <w:rsid w:val="00543F6D"/>
    <w:rPr>
      <w:rFonts w:ascii="Calibri" w:hAnsi="Calibri" w:cs="Calibri"/>
      <w:sz w:val="18"/>
      <w:szCs w:val="18"/>
      <w:lang w:val="en-IE" w:eastAsia="zh-CN"/>
    </w:rPr>
  </w:style>
  <w:style w:type="character" w:customStyle="1" w:styleId="CommentTextChar1">
    <w:name w:val="Comment Text Char1"/>
    <w:rsid w:val="00543F6D"/>
    <w:rPr>
      <w:rFonts w:ascii="Calibri" w:hAnsi="Calibri" w:cs="Calibri"/>
      <w:lang w:val="en-GB" w:eastAsia="zh-CN"/>
    </w:rPr>
  </w:style>
  <w:style w:type="character" w:customStyle="1" w:styleId="HTMLPreformattedChar1">
    <w:name w:val="HTML Preformatted Char1"/>
    <w:rsid w:val="00543F6D"/>
    <w:rPr>
      <w:rFonts w:ascii="Courier New" w:hAnsi="Courier New" w:cs="Courier New"/>
      <w:lang w:eastAsia="zh-CN"/>
    </w:rPr>
  </w:style>
  <w:style w:type="character" w:customStyle="1" w:styleId="BodyText3Char">
    <w:name w:val="Body Text 3 Char"/>
    <w:rsid w:val="00543F6D"/>
    <w:rPr>
      <w:rFonts w:ascii="Calibri" w:hAnsi="Calibri" w:cs="Calibri"/>
      <w:sz w:val="16"/>
      <w:szCs w:val="16"/>
      <w:lang w:val="en-GB" w:eastAsia="zh-CN"/>
    </w:rPr>
  </w:style>
  <w:style w:type="character" w:customStyle="1" w:styleId="WW-FootnoteReference1">
    <w:name w:val="WW-Footnote Reference1"/>
    <w:rsid w:val="00543F6D"/>
    <w:rPr>
      <w:vertAlign w:val="superscript"/>
    </w:rPr>
  </w:style>
  <w:style w:type="character" w:customStyle="1" w:styleId="WW-EndnoteReference1">
    <w:name w:val="WW-Endnote Reference1"/>
    <w:rsid w:val="00543F6D"/>
    <w:rPr>
      <w:vertAlign w:val="superscript"/>
    </w:rPr>
  </w:style>
  <w:style w:type="character" w:customStyle="1" w:styleId="WW-FootnoteReference2">
    <w:name w:val="WW-Footnote Reference2"/>
    <w:rsid w:val="00543F6D"/>
    <w:rPr>
      <w:vertAlign w:val="superscript"/>
    </w:rPr>
  </w:style>
  <w:style w:type="character" w:customStyle="1" w:styleId="WW-EndnoteReference2">
    <w:name w:val="WW-Endnote Reference2"/>
    <w:rsid w:val="00543F6D"/>
    <w:rPr>
      <w:vertAlign w:val="superscript"/>
    </w:rPr>
  </w:style>
  <w:style w:type="character" w:customStyle="1" w:styleId="FootnoteTextChar3">
    <w:name w:val="Footnote Text Char3"/>
    <w:rsid w:val="00543F6D"/>
    <w:rPr>
      <w:rFonts w:ascii="Calibri" w:hAnsi="Calibri" w:cs="Calibri"/>
      <w:sz w:val="18"/>
      <w:lang w:val="en-IE" w:eastAsia="zh-CN"/>
    </w:rPr>
  </w:style>
  <w:style w:type="character" w:customStyle="1" w:styleId="foothangingChar2">
    <w:name w:val="foot_hanging Char2"/>
    <w:rsid w:val="00543F6D"/>
    <w:rPr>
      <w:rFonts w:ascii="Calibri" w:hAnsi="Calibri" w:cs="Calibri"/>
      <w:sz w:val="18"/>
      <w:szCs w:val="18"/>
      <w:lang w:val="en-IE" w:eastAsia="zh-CN"/>
    </w:rPr>
  </w:style>
  <w:style w:type="character" w:customStyle="1" w:styleId="footersChar1">
    <w:name w:val="footers Char1"/>
    <w:basedOn w:val="foothangingChar2"/>
    <w:rsid w:val="00543F6D"/>
    <w:rPr>
      <w:rFonts w:ascii="Calibri" w:hAnsi="Calibri" w:cs="Calibri"/>
      <w:sz w:val="18"/>
      <w:szCs w:val="18"/>
      <w:lang w:val="en-IE" w:eastAsia="zh-CN"/>
    </w:rPr>
  </w:style>
  <w:style w:type="character" w:customStyle="1" w:styleId="foootChar">
    <w:name w:val="fooot Char"/>
    <w:basedOn w:val="footersChar1"/>
    <w:rsid w:val="00543F6D"/>
    <w:rPr>
      <w:rFonts w:ascii="Calibri" w:hAnsi="Calibri" w:cs="Calibri"/>
      <w:sz w:val="18"/>
      <w:szCs w:val="18"/>
      <w:lang w:val="en-IE" w:eastAsia="zh-CN"/>
    </w:rPr>
  </w:style>
  <w:style w:type="character" w:customStyle="1" w:styleId="13">
    <w:name w:val="Παραπομπή υποσημείωσης1"/>
    <w:rsid w:val="00543F6D"/>
    <w:rPr>
      <w:vertAlign w:val="superscript"/>
    </w:rPr>
  </w:style>
  <w:style w:type="character" w:customStyle="1" w:styleId="14">
    <w:name w:val="Παραπομπή σημείωσης τέλους1"/>
    <w:rsid w:val="00543F6D"/>
    <w:rPr>
      <w:vertAlign w:val="superscript"/>
    </w:rPr>
  </w:style>
  <w:style w:type="character" w:customStyle="1" w:styleId="Char">
    <w:name w:val="Κείμενο πλαισίου Char"/>
    <w:rsid w:val="00543F6D"/>
    <w:rPr>
      <w:rFonts w:ascii="Tahoma" w:hAnsi="Tahoma" w:cs="Tahoma"/>
      <w:sz w:val="16"/>
      <w:szCs w:val="16"/>
      <w:lang w:val="en-GB"/>
    </w:rPr>
  </w:style>
  <w:style w:type="character" w:customStyle="1" w:styleId="15">
    <w:name w:val="Παραπομπή σχολίου1"/>
    <w:rsid w:val="00543F6D"/>
    <w:rPr>
      <w:sz w:val="16"/>
      <w:szCs w:val="16"/>
    </w:rPr>
  </w:style>
  <w:style w:type="character" w:customStyle="1" w:styleId="Char0">
    <w:name w:val="Κείμενο σχολίου Char"/>
    <w:rsid w:val="00543F6D"/>
    <w:rPr>
      <w:rFonts w:ascii="Calibri" w:hAnsi="Calibri" w:cs="Calibri"/>
      <w:lang w:val="en-GB"/>
    </w:rPr>
  </w:style>
  <w:style w:type="character" w:customStyle="1" w:styleId="Char1">
    <w:name w:val="Θέμα σχολίου Char"/>
    <w:rsid w:val="00543F6D"/>
    <w:rPr>
      <w:rFonts w:ascii="Calibri" w:hAnsi="Calibri" w:cs="Calibri"/>
      <w:b/>
      <w:bCs/>
      <w:lang w:val="en-GB"/>
    </w:rPr>
  </w:style>
  <w:style w:type="character" w:customStyle="1" w:styleId="-HTMLChar">
    <w:name w:val="Προ-διαμορφωμένο HTML Char"/>
    <w:rsid w:val="00543F6D"/>
    <w:rPr>
      <w:rFonts w:ascii="Courier New" w:eastAsia="Times New Roman" w:hAnsi="Courier New" w:cs="Courier New"/>
    </w:rPr>
  </w:style>
  <w:style w:type="character" w:customStyle="1" w:styleId="WW-FootnoteReference3">
    <w:name w:val="WW-Footnote Reference3"/>
    <w:rsid w:val="00543F6D"/>
    <w:rPr>
      <w:vertAlign w:val="superscript"/>
    </w:rPr>
  </w:style>
  <w:style w:type="character" w:customStyle="1" w:styleId="WW-EndnoteReference3">
    <w:name w:val="WW-Endnote Reference3"/>
    <w:rsid w:val="00543F6D"/>
    <w:rPr>
      <w:vertAlign w:val="superscript"/>
    </w:rPr>
  </w:style>
  <w:style w:type="character" w:customStyle="1" w:styleId="WW-FootnoteReference4">
    <w:name w:val="WW-Footnote Reference4"/>
    <w:rsid w:val="00543F6D"/>
    <w:rPr>
      <w:vertAlign w:val="superscript"/>
    </w:rPr>
  </w:style>
  <w:style w:type="character" w:customStyle="1" w:styleId="WW-EndnoteReference4">
    <w:name w:val="WW-Endnote Reference4"/>
    <w:rsid w:val="00543F6D"/>
    <w:rPr>
      <w:vertAlign w:val="superscript"/>
    </w:rPr>
  </w:style>
  <w:style w:type="character" w:customStyle="1" w:styleId="WW-FootnoteReference5">
    <w:name w:val="WW-Footnote Reference5"/>
    <w:rsid w:val="00543F6D"/>
    <w:rPr>
      <w:vertAlign w:val="superscript"/>
    </w:rPr>
  </w:style>
  <w:style w:type="character" w:customStyle="1" w:styleId="WW-EndnoteReference5">
    <w:name w:val="WW-Endnote Reference5"/>
    <w:rsid w:val="00543F6D"/>
    <w:rPr>
      <w:vertAlign w:val="superscript"/>
    </w:rPr>
  </w:style>
  <w:style w:type="character" w:customStyle="1" w:styleId="WW-FootnoteReference6">
    <w:name w:val="WW-Footnote Reference6"/>
    <w:rsid w:val="00543F6D"/>
    <w:rPr>
      <w:vertAlign w:val="superscript"/>
    </w:rPr>
  </w:style>
  <w:style w:type="character" w:styleId="-0">
    <w:name w:val="FollowedHyperlink"/>
    <w:rsid w:val="00543F6D"/>
    <w:rPr>
      <w:color w:val="800000"/>
      <w:u w:val="single"/>
    </w:rPr>
  </w:style>
  <w:style w:type="character" w:customStyle="1" w:styleId="WW-EndnoteReference6">
    <w:name w:val="WW-Endnote Reference6"/>
    <w:rsid w:val="00543F6D"/>
    <w:rPr>
      <w:vertAlign w:val="superscript"/>
    </w:rPr>
  </w:style>
  <w:style w:type="character" w:customStyle="1" w:styleId="WW-FootnoteReference7">
    <w:name w:val="WW-Footnote Reference7"/>
    <w:rsid w:val="00543F6D"/>
    <w:rPr>
      <w:vertAlign w:val="superscript"/>
    </w:rPr>
  </w:style>
  <w:style w:type="character" w:customStyle="1" w:styleId="WW-EndnoteReference7">
    <w:name w:val="WW-Endnote Reference7"/>
    <w:rsid w:val="00543F6D"/>
    <w:rPr>
      <w:vertAlign w:val="superscript"/>
    </w:rPr>
  </w:style>
  <w:style w:type="character" w:customStyle="1" w:styleId="WW-FootnoteReference8">
    <w:name w:val="WW-Footnote Reference8"/>
    <w:rsid w:val="00543F6D"/>
    <w:rPr>
      <w:vertAlign w:val="superscript"/>
    </w:rPr>
  </w:style>
  <w:style w:type="character" w:customStyle="1" w:styleId="WW-EndnoteReference8">
    <w:name w:val="WW-Endnote Reference8"/>
    <w:rsid w:val="00543F6D"/>
    <w:rPr>
      <w:vertAlign w:val="superscript"/>
    </w:rPr>
  </w:style>
  <w:style w:type="character" w:customStyle="1" w:styleId="WW-FootnoteReference9">
    <w:name w:val="WW-Footnote Reference9"/>
    <w:rsid w:val="00543F6D"/>
    <w:rPr>
      <w:vertAlign w:val="superscript"/>
    </w:rPr>
  </w:style>
  <w:style w:type="character" w:customStyle="1" w:styleId="WW-EndnoteReference9">
    <w:name w:val="WW-Endnote Reference9"/>
    <w:rsid w:val="00543F6D"/>
    <w:rPr>
      <w:vertAlign w:val="superscript"/>
    </w:rPr>
  </w:style>
  <w:style w:type="character" w:customStyle="1" w:styleId="WW-FootnoteReference10">
    <w:name w:val="WW-Footnote Reference10"/>
    <w:rsid w:val="00543F6D"/>
    <w:rPr>
      <w:vertAlign w:val="superscript"/>
    </w:rPr>
  </w:style>
  <w:style w:type="character" w:customStyle="1" w:styleId="WW-EndnoteReference10">
    <w:name w:val="WW-Endnote Reference10"/>
    <w:rsid w:val="00543F6D"/>
    <w:rPr>
      <w:vertAlign w:val="superscript"/>
    </w:rPr>
  </w:style>
  <w:style w:type="character" w:customStyle="1" w:styleId="WW-FootnoteReference11">
    <w:name w:val="WW-Footnote Reference11"/>
    <w:rsid w:val="00543F6D"/>
    <w:rPr>
      <w:vertAlign w:val="superscript"/>
    </w:rPr>
  </w:style>
  <w:style w:type="character" w:customStyle="1" w:styleId="WW-EndnoteReference11">
    <w:name w:val="WW-Endnote Reference11"/>
    <w:rsid w:val="00543F6D"/>
    <w:rPr>
      <w:vertAlign w:val="superscript"/>
    </w:rPr>
  </w:style>
  <w:style w:type="character" w:customStyle="1" w:styleId="WW-FootnoteReference12">
    <w:name w:val="WW-Footnote Reference12"/>
    <w:rsid w:val="00543F6D"/>
    <w:rPr>
      <w:vertAlign w:val="superscript"/>
    </w:rPr>
  </w:style>
  <w:style w:type="character" w:customStyle="1" w:styleId="WW-EndnoteReference12">
    <w:name w:val="WW-Endnote Reference12"/>
    <w:rsid w:val="00543F6D"/>
    <w:rPr>
      <w:vertAlign w:val="superscript"/>
    </w:rPr>
  </w:style>
  <w:style w:type="character" w:customStyle="1" w:styleId="WW-FootnoteReference13">
    <w:name w:val="WW-Footnote Reference13"/>
    <w:rsid w:val="00543F6D"/>
    <w:rPr>
      <w:vertAlign w:val="superscript"/>
    </w:rPr>
  </w:style>
  <w:style w:type="character" w:customStyle="1" w:styleId="WW-EndnoteReference13">
    <w:name w:val="WW-Endnote Reference13"/>
    <w:rsid w:val="00543F6D"/>
    <w:rPr>
      <w:vertAlign w:val="superscript"/>
    </w:rPr>
  </w:style>
  <w:style w:type="character" w:customStyle="1" w:styleId="22">
    <w:name w:val="Παραπομπή υποσημείωσης2"/>
    <w:rsid w:val="00543F6D"/>
    <w:rPr>
      <w:vertAlign w:val="superscript"/>
    </w:rPr>
  </w:style>
  <w:style w:type="character" w:customStyle="1" w:styleId="23">
    <w:name w:val="Παραπομπή σημείωσης τέλους2"/>
    <w:rsid w:val="00543F6D"/>
    <w:rPr>
      <w:vertAlign w:val="superscript"/>
    </w:rPr>
  </w:style>
  <w:style w:type="character" w:customStyle="1" w:styleId="24">
    <w:name w:val="Παραπομπή υποσημείωσης2"/>
    <w:rsid w:val="00543F6D"/>
    <w:rPr>
      <w:vertAlign w:val="superscript"/>
    </w:rPr>
  </w:style>
  <w:style w:type="character" w:customStyle="1" w:styleId="25">
    <w:name w:val="Παραπομπή σημείωσης τέλους2"/>
    <w:rsid w:val="00543F6D"/>
    <w:rPr>
      <w:vertAlign w:val="superscript"/>
    </w:rPr>
  </w:style>
  <w:style w:type="character" w:customStyle="1" w:styleId="WW-FootnoteReference14">
    <w:name w:val="WW-Footnote Reference14"/>
    <w:rsid w:val="00543F6D"/>
    <w:rPr>
      <w:vertAlign w:val="superscript"/>
    </w:rPr>
  </w:style>
  <w:style w:type="character" w:customStyle="1" w:styleId="WW-EndnoteReference14">
    <w:name w:val="WW-Endnote Reference14"/>
    <w:rsid w:val="00543F6D"/>
    <w:rPr>
      <w:vertAlign w:val="superscript"/>
    </w:rPr>
  </w:style>
  <w:style w:type="character" w:styleId="ab">
    <w:name w:val="footnote reference"/>
    <w:aliases w:val="Footnote symbol,Footnote reference number,note TESI"/>
    <w:uiPriority w:val="99"/>
    <w:rsid w:val="00543F6D"/>
    <w:rPr>
      <w:vertAlign w:val="superscript"/>
    </w:rPr>
  </w:style>
  <w:style w:type="character" w:styleId="ac">
    <w:name w:val="endnote reference"/>
    <w:rsid w:val="00543F6D"/>
    <w:rPr>
      <w:vertAlign w:val="superscript"/>
    </w:rPr>
  </w:style>
  <w:style w:type="paragraph" w:customStyle="1" w:styleId="ad">
    <w:name w:val="Επικεφαλίδα"/>
    <w:basedOn w:val="a"/>
    <w:next w:val="ae"/>
    <w:rsid w:val="00543F6D"/>
    <w:pPr>
      <w:keepNext/>
      <w:spacing w:before="240"/>
    </w:pPr>
    <w:rPr>
      <w:rFonts w:ascii="Liberation Sans" w:eastAsia="Microsoft YaHei" w:hAnsi="Liberation Sans" w:cs="Mangal"/>
      <w:sz w:val="28"/>
      <w:szCs w:val="28"/>
    </w:rPr>
  </w:style>
  <w:style w:type="paragraph" w:styleId="ae">
    <w:name w:val="Body Text"/>
    <w:basedOn w:val="a"/>
    <w:rsid w:val="00543F6D"/>
    <w:pPr>
      <w:spacing w:after="240"/>
    </w:pPr>
  </w:style>
  <w:style w:type="paragraph" w:styleId="af">
    <w:name w:val="List"/>
    <w:basedOn w:val="ae"/>
    <w:rsid w:val="00543F6D"/>
    <w:rPr>
      <w:rFonts w:cs="Mangal"/>
    </w:rPr>
  </w:style>
  <w:style w:type="paragraph" w:styleId="af0">
    <w:name w:val="caption"/>
    <w:basedOn w:val="a"/>
    <w:qFormat/>
    <w:rsid w:val="00543F6D"/>
    <w:pPr>
      <w:suppressLineNumbers/>
      <w:spacing w:before="120"/>
    </w:pPr>
    <w:rPr>
      <w:rFonts w:cs="Mangal"/>
      <w:i/>
      <w:iCs/>
      <w:sz w:val="24"/>
    </w:rPr>
  </w:style>
  <w:style w:type="paragraph" w:customStyle="1" w:styleId="af1">
    <w:name w:val="Ευρετήριο"/>
    <w:basedOn w:val="a"/>
    <w:rsid w:val="00543F6D"/>
    <w:pPr>
      <w:suppressLineNumbers/>
    </w:pPr>
    <w:rPr>
      <w:rFonts w:cs="Mangal"/>
    </w:rPr>
  </w:style>
  <w:style w:type="paragraph" w:customStyle="1" w:styleId="16">
    <w:name w:val="Λεζάντα1"/>
    <w:basedOn w:val="a"/>
    <w:rsid w:val="00543F6D"/>
    <w:pPr>
      <w:suppressLineNumbers/>
      <w:spacing w:before="120"/>
    </w:pPr>
    <w:rPr>
      <w:rFonts w:cs="Mangal"/>
      <w:i/>
      <w:iCs/>
      <w:sz w:val="24"/>
    </w:rPr>
  </w:style>
  <w:style w:type="paragraph" w:customStyle="1" w:styleId="26">
    <w:name w:val="Λεζάντα2"/>
    <w:basedOn w:val="a"/>
    <w:rsid w:val="00543F6D"/>
    <w:pPr>
      <w:suppressLineNumbers/>
      <w:spacing w:before="120"/>
    </w:pPr>
    <w:rPr>
      <w:rFonts w:cs="Mangal"/>
      <w:i/>
      <w:iCs/>
      <w:sz w:val="24"/>
    </w:rPr>
  </w:style>
  <w:style w:type="paragraph" w:customStyle="1" w:styleId="Caption1">
    <w:name w:val="Caption1"/>
    <w:basedOn w:val="a"/>
    <w:rsid w:val="00543F6D"/>
    <w:pPr>
      <w:suppressLineNumbers/>
      <w:spacing w:before="120"/>
    </w:pPr>
    <w:rPr>
      <w:rFonts w:cs="Mangal"/>
      <w:i/>
      <w:iCs/>
      <w:sz w:val="24"/>
    </w:rPr>
  </w:style>
  <w:style w:type="paragraph" w:customStyle="1" w:styleId="WW-Caption">
    <w:name w:val="WW-Caption"/>
    <w:basedOn w:val="a"/>
    <w:rsid w:val="00543F6D"/>
    <w:pPr>
      <w:suppressLineNumbers/>
      <w:spacing w:before="120"/>
    </w:pPr>
    <w:rPr>
      <w:rFonts w:cs="Mangal"/>
      <w:i/>
      <w:iCs/>
      <w:sz w:val="24"/>
    </w:rPr>
  </w:style>
  <w:style w:type="paragraph" w:customStyle="1" w:styleId="WW-Caption1">
    <w:name w:val="WW-Caption1"/>
    <w:basedOn w:val="a"/>
    <w:rsid w:val="00543F6D"/>
    <w:pPr>
      <w:suppressLineNumbers/>
      <w:spacing w:before="120"/>
    </w:pPr>
    <w:rPr>
      <w:rFonts w:cs="Mangal"/>
      <w:i/>
      <w:iCs/>
      <w:sz w:val="24"/>
    </w:rPr>
  </w:style>
  <w:style w:type="paragraph" w:customStyle="1" w:styleId="WW-Caption11">
    <w:name w:val="WW-Caption11"/>
    <w:basedOn w:val="a"/>
    <w:rsid w:val="00543F6D"/>
    <w:pPr>
      <w:suppressLineNumbers/>
      <w:spacing w:before="120"/>
    </w:pPr>
    <w:rPr>
      <w:rFonts w:cs="Mangal"/>
      <w:i/>
      <w:iCs/>
      <w:sz w:val="24"/>
    </w:rPr>
  </w:style>
  <w:style w:type="paragraph" w:customStyle="1" w:styleId="WW-Caption111">
    <w:name w:val="WW-Caption111"/>
    <w:basedOn w:val="a"/>
    <w:rsid w:val="00543F6D"/>
    <w:pPr>
      <w:suppressLineNumbers/>
      <w:spacing w:before="120"/>
    </w:pPr>
    <w:rPr>
      <w:rFonts w:cs="Mangal"/>
      <w:i/>
      <w:iCs/>
      <w:sz w:val="24"/>
    </w:rPr>
  </w:style>
  <w:style w:type="paragraph" w:customStyle="1" w:styleId="WW-Caption1111">
    <w:name w:val="WW-Caption1111"/>
    <w:basedOn w:val="a"/>
    <w:rsid w:val="00543F6D"/>
    <w:pPr>
      <w:suppressLineNumbers/>
      <w:spacing w:before="120"/>
    </w:pPr>
    <w:rPr>
      <w:rFonts w:cs="Mangal"/>
      <w:i/>
      <w:iCs/>
      <w:sz w:val="24"/>
    </w:rPr>
  </w:style>
  <w:style w:type="paragraph" w:customStyle="1" w:styleId="WW-Caption11111">
    <w:name w:val="WW-Caption11111"/>
    <w:basedOn w:val="a"/>
    <w:rsid w:val="00543F6D"/>
    <w:pPr>
      <w:suppressLineNumbers/>
      <w:spacing w:before="120"/>
    </w:pPr>
    <w:rPr>
      <w:rFonts w:cs="Mangal"/>
      <w:i/>
      <w:iCs/>
      <w:sz w:val="24"/>
    </w:rPr>
  </w:style>
  <w:style w:type="paragraph" w:customStyle="1" w:styleId="WW-Caption111111">
    <w:name w:val="WW-Caption111111"/>
    <w:basedOn w:val="a"/>
    <w:rsid w:val="00543F6D"/>
    <w:pPr>
      <w:suppressLineNumbers/>
      <w:spacing w:before="120"/>
    </w:pPr>
    <w:rPr>
      <w:rFonts w:cs="Mangal"/>
      <w:i/>
      <w:iCs/>
      <w:sz w:val="24"/>
    </w:rPr>
  </w:style>
  <w:style w:type="paragraph" w:customStyle="1" w:styleId="WW-Caption1111111">
    <w:name w:val="WW-Caption1111111"/>
    <w:basedOn w:val="a"/>
    <w:rsid w:val="00543F6D"/>
    <w:pPr>
      <w:suppressLineNumbers/>
      <w:spacing w:before="120"/>
    </w:pPr>
    <w:rPr>
      <w:rFonts w:cs="Mangal"/>
      <w:i/>
      <w:iCs/>
      <w:sz w:val="24"/>
    </w:rPr>
  </w:style>
  <w:style w:type="paragraph" w:customStyle="1" w:styleId="WW-Caption11111111">
    <w:name w:val="WW-Caption11111111"/>
    <w:basedOn w:val="a"/>
    <w:rsid w:val="00543F6D"/>
    <w:pPr>
      <w:suppressLineNumbers/>
      <w:spacing w:before="120"/>
    </w:pPr>
    <w:rPr>
      <w:rFonts w:cs="Mangal"/>
      <w:i/>
      <w:iCs/>
      <w:sz w:val="24"/>
    </w:rPr>
  </w:style>
  <w:style w:type="paragraph" w:customStyle="1" w:styleId="WW-Caption111111111">
    <w:name w:val="WW-Caption111111111"/>
    <w:basedOn w:val="a"/>
    <w:rsid w:val="00543F6D"/>
    <w:pPr>
      <w:suppressLineNumbers/>
      <w:spacing w:before="120"/>
    </w:pPr>
    <w:rPr>
      <w:rFonts w:cs="Mangal"/>
      <w:i/>
      <w:iCs/>
      <w:sz w:val="24"/>
    </w:rPr>
  </w:style>
  <w:style w:type="paragraph" w:customStyle="1" w:styleId="WW-Caption1111111111">
    <w:name w:val="WW-Caption1111111111"/>
    <w:basedOn w:val="a"/>
    <w:rsid w:val="00543F6D"/>
    <w:pPr>
      <w:suppressLineNumbers/>
      <w:spacing w:before="120"/>
    </w:pPr>
    <w:rPr>
      <w:rFonts w:cs="Mangal"/>
      <w:i/>
      <w:iCs/>
      <w:sz w:val="24"/>
    </w:rPr>
  </w:style>
  <w:style w:type="paragraph" w:customStyle="1" w:styleId="17">
    <w:name w:val="Λεζάντα1"/>
    <w:basedOn w:val="a"/>
    <w:rsid w:val="00543F6D"/>
    <w:pPr>
      <w:suppressLineNumbers/>
      <w:spacing w:before="120"/>
    </w:pPr>
    <w:rPr>
      <w:rFonts w:cs="Mangal"/>
      <w:i/>
      <w:iCs/>
      <w:sz w:val="24"/>
    </w:rPr>
  </w:style>
  <w:style w:type="paragraph" w:customStyle="1" w:styleId="WW-Caption11111111111">
    <w:name w:val="WW-Caption11111111111"/>
    <w:basedOn w:val="a"/>
    <w:rsid w:val="00543F6D"/>
    <w:pPr>
      <w:suppressLineNumbers/>
      <w:spacing w:before="120"/>
    </w:pPr>
    <w:rPr>
      <w:rFonts w:cs="Mangal"/>
      <w:i/>
      <w:iCs/>
      <w:sz w:val="24"/>
    </w:rPr>
  </w:style>
  <w:style w:type="paragraph" w:customStyle="1" w:styleId="WW-Caption111111111111">
    <w:name w:val="WW-Caption111111111111"/>
    <w:basedOn w:val="a"/>
    <w:rsid w:val="00543F6D"/>
    <w:pPr>
      <w:suppressLineNumbers/>
      <w:spacing w:before="120"/>
    </w:pPr>
    <w:rPr>
      <w:rFonts w:cs="Mangal"/>
      <w:i/>
      <w:iCs/>
      <w:sz w:val="24"/>
    </w:rPr>
  </w:style>
  <w:style w:type="paragraph" w:customStyle="1" w:styleId="WW-Caption1111111111111">
    <w:name w:val="WW-Caption1111111111111"/>
    <w:basedOn w:val="a"/>
    <w:rsid w:val="00543F6D"/>
    <w:pPr>
      <w:suppressLineNumbers/>
      <w:spacing w:before="120"/>
    </w:pPr>
    <w:rPr>
      <w:rFonts w:cs="Mangal"/>
      <w:i/>
      <w:iCs/>
      <w:sz w:val="24"/>
    </w:rPr>
  </w:style>
  <w:style w:type="paragraph" w:customStyle="1" w:styleId="WW-Caption11111111111111">
    <w:name w:val="WW-Caption11111111111111"/>
    <w:basedOn w:val="a"/>
    <w:rsid w:val="00543F6D"/>
    <w:pPr>
      <w:suppressLineNumbers/>
      <w:spacing w:before="120"/>
    </w:pPr>
    <w:rPr>
      <w:rFonts w:cs="Mangal"/>
      <w:i/>
      <w:iCs/>
      <w:sz w:val="24"/>
    </w:rPr>
  </w:style>
  <w:style w:type="paragraph" w:customStyle="1" w:styleId="Bullet">
    <w:name w:val="Bullet"/>
    <w:basedOn w:val="a"/>
    <w:rsid w:val="00543F6D"/>
    <w:pPr>
      <w:numPr>
        <w:numId w:val="2"/>
      </w:numPr>
      <w:spacing w:after="100"/>
    </w:pPr>
    <w:rPr>
      <w:rFonts w:eastAsia="MS Mincho"/>
      <w:lang w:val="en-US" w:eastAsia="ja-JP"/>
    </w:rPr>
  </w:style>
  <w:style w:type="paragraph" w:customStyle="1" w:styleId="18">
    <w:name w:val="Ημερομηνία1"/>
    <w:basedOn w:val="a"/>
    <w:next w:val="a"/>
    <w:rsid w:val="00543F6D"/>
    <w:pPr>
      <w:spacing w:after="100"/>
    </w:pPr>
    <w:rPr>
      <w:rFonts w:eastAsia="MS Mincho"/>
      <w:lang w:val="en-US" w:eastAsia="ja-JP"/>
    </w:rPr>
  </w:style>
  <w:style w:type="paragraph" w:customStyle="1" w:styleId="DocTitle">
    <w:name w:val="Doc Title"/>
    <w:basedOn w:val="1"/>
    <w:rsid w:val="00543F6D"/>
  </w:style>
  <w:style w:type="paragraph" w:customStyle="1" w:styleId="inserttext">
    <w:name w:val="insert text"/>
    <w:basedOn w:val="a"/>
    <w:rsid w:val="00543F6D"/>
    <w:pPr>
      <w:spacing w:after="100"/>
      <w:ind w:left="794"/>
    </w:pPr>
    <w:rPr>
      <w:rFonts w:eastAsia="MS Mincho"/>
      <w:lang w:val="en-US" w:eastAsia="ja-JP"/>
    </w:rPr>
  </w:style>
  <w:style w:type="paragraph" w:styleId="af2">
    <w:name w:val="footer"/>
    <w:basedOn w:val="a"/>
    <w:rsid w:val="00543F6D"/>
    <w:pPr>
      <w:spacing w:after="100"/>
    </w:pPr>
    <w:rPr>
      <w:rFonts w:eastAsia="MS Mincho"/>
      <w:lang w:val="en-US" w:eastAsia="ja-JP"/>
    </w:rPr>
  </w:style>
  <w:style w:type="paragraph" w:styleId="af3">
    <w:name w:val="header"/>
    <w:aliases w:val="hd,ho,header odd,Header Titlos Prosforas"/>
    <w:basedOn w:val="a"/>
    <w:rsid w:val="00543F6D"/>
  </w:style>
  <w:style w:type="paragraph" w:customStyle="1" w:styleId="19">
    <w:name w:val="Κείμενο πλαισίου1"/>
    <w:basedOn w:val="a"/>
    <w:rsid w:val="00543F6D"/>
    <w:rPr>
      <w:sz w:val="16"/>
      <w:szCs w:val="16"/>
    </w:rPr>
  </w:style>
  <w:style w:type="paragraph" w:customStyle="1" w:styleId="CommentText1">
    <w:name w:val="Comment Text1"/>
    <w:basedOn w:val="a"/>
    <w:rsid w:val="00543F6D"/>
    <w:rPr>
      <w:sz w:val="20"/>
      <w:szCs w:val="20"/>
    </w:rPr>
  </w:style>
  <w:style w:type="paragraph" w:customStyle="1" w:styleId="CommentSubject1">
    <w:name w:val="Comment Subject1"/>
    <w:basedOn w:val="CommentText1"/>
    <w:next w:val="CommentText1"/>
    <w:rsid w:val="00543F6D"/>
    <w:rPr>
      <w:b/>
      <w:bCs/>
    </w:rPr>
  </w:style>
  <w:style w:type="paragraph" w:customStyle="1" w:styleId="1a">
    <w:name w:val="Αναθεώρηση1"/>
    <w:rsid w:val="00543F6D"/>
    <w:pPr>
      <w:suppressAutoHyphens/>
    </w:pPr>
    <w:rPr>
      <w:sz w:val="24"/>
      <w:szCs w:val="24"/>
      <w:lang w:val="en-GB" w:eastAsia="zh-CN"/>
    </w:rPr>
  </w:style>
  <w:style w:type="paragraph" w:customStyle="1" w:styleId="western">
    <w:name w:val="western"/>
    <w:basedOn w:val="a"/>
    <w:rsid w:val="00543F6D"/>
    <w:pPr>
      <w:spacing w:before="280" w:after="200"/>
    </w:pPr>
    <w:rPr>
      <w:rFonts w:ascii="Arial Unicode MS" w:eastAsia="Arial Unicode MS" w:hAnsi="Arial Unicode MS" w:cs="Arial Unicode MS"/>
    </w:rPr>
  </w:style>
  <w:style w:type="paragraph" w:customStyle="1" w:styleId="1b">
    <w:name w:val="Παράγραφος λίστας1"/>
    <w:basedOn w:val="a"/>
    <w:rsid w:val="00543F6D"/>
    <w:pPr>
      <w:spacing w:after="200"/>
      <w:ind w:left="720"/>
      <w:contextualSpacing/>
    </w:pPr>
  </w:style>
  <w:style w:type="paragraph" w:styleId="af4">
    <w:name w:val="footnote text"/>
    <w:basedOn w:val="a"/>
    <w:link w:val="Char2"/>
    <w:rsid w:val="00543F6D"/>
    <w:pPr>
      <w:spacing w:after="0"/>
      <w:ind w:left="425" w:hanging="425"/>
    </w:pPr>
    <w:rPr>
      <w:sz w:val="18"/>
      <w:szCs w:val="20"/>
      <w:lang w:val="en-IE"/>
    </w:rPr>
  </w:style>
  <w:style w:type="paragraph" w:styleId="1c">
    <w:name w:val="toc 1"/>
    <w:basedOn w:val="a"/>
    <w:next w:val="a"/>
    <w:uiPriority w:val="39"/>
    <w:rsid w:val="00543F6D"/>
    <w:pPr>
      <w:spacing w:before="120"/>
      <w:jc w:val="left"/>
    </w:pPr>
    <w:rPr>
      <w:b/>
      <w:bCs/>
      <w:caps/>
      <w:sz w:val="20"/>
      <w:szCs w:val="20"/>
    </w:rPr>
  </w:style>
  <w:style w:type="paragraph" w:styleId="28">
    <w:name w:val="toc 2"/>
    <w:basedOn w:val="a"/>
    <w:next w:val="a"/>
    <w:uiPriority w:val="39"/>
    <w:rsid w:val="00543F6D"/>
    <w:pPr>
      <w:spacing w:after="0"/>
      <w:ind w:left="220"/>
      <w:jc w:val="left"/>
    </w:pPr>
    <w:rPr>
      <w:smallCaps/>
      <w:sz w:val="20"/>
      <w:szCs w:val="20"/>
    </w:rPr>
  </w:style>
  <w:style w:type="paragraph" w:styleId="31">
    <w:name w:val="toc 3"/>
    <w:basedOn w:val="a"/>
    <w:next w:val="a"/>
    <w:uiPriority w:val="39"/>
    <w:rsid w:val="00543F6D"/>
    <w:pPr>
      <w:spacing w:after="0"/>
      <w:ind w:left="440"/>
      <w:jc w:val="left"/>
    </w:pPr>
    <w:rPr>
      <w:i/>
      <w:iCs/>
      <w:sz w:val="20"/>
      <w:szCs w:val="20"/>
    </w:rPr>
  </w:style>
  <w:style w:type="paragraph" w:styleId="40">
    <w:name w:val="toc 4"/>
    <w:basedOn w:val="a"/>
    <w:next w:val="a"/>
    <w:uiPriority w:val="39"/>
    <w:rsid w:val="00543F6D"/>
    <w:pPr>
      <w:spacing w:after="0"/>
      <w:ind w:left="660"/>
      <w:jc w:val="left"/>
    </w:pPr>
    <w:rPr>
      <w:sz w:val="18"/>
      <w:szCs w:val="18"/>
    </w:rPr>
  </w:style>
  <w:style w:type="paragraph" w:styleId="50">
    <w:name w:val="toc 5"/>
    <w:basedOn w:val="a"/>
    <w:next w:val="a"/>
    <w:uiPriority w:val="39"/>
    <w:rsid w:val="00543F6D"/>
    <w:pPr>
      <w:spacing w:after="0"/>
      <w:ind w:left="880"/>
      <w:jc w:val="left"/>
    </w:pPr>
    <w:rPr>
      <w:sz w:val="18"/>
      <w:szCs w:val="18"/>
    </w:rPr>
  </w:style>
  <w:style w:type="paragraph" w:styleId="60">
    <w:name w:val="toc 6"/>
    <w:basedOn w:val="a"/>
    <w:next w:val="a"/>
    <w:uiPriority w:val="39"/>
    <w:rsid w:val="00543F6D"/>
    <w:pPr>
      <w:spacing w:after="0"/>
      <w:ind w:left="1100"/>
      <w:jc w:val="left"/>
    </w:pPr>
    <w:rPr>
      <w:sz w:val="18"/>
      <w:szCs w:val="18"/>
    </w:rPr>
  </w:style>
  <w:style w:type="paragraph" w:styleId="70">
    <w:name w:val="toc 7"/>
    <w:basedOn w:val="a"/>
    <w:next w:val="a"/>
    <w:uiPriority w:val="39"/>
    <w:rsid w:val="00543F6D"/>
    <w:pPr>
      <w:spacing w:after="0"/>
      <w:ind w:left="1320"/>
      <w:jc w:val="left"/>
    </w:pPr>
    <w:rPr>
      <w:sz w:val="18"/>
      <w:szCs w:val="18"/>
    </w:rPr>
  </w:style>
  <w:style w:type="paragraph" w:styleId="80">
    <w:name w:val="toc 8"/>
    <w:basedOn w:val="a"/>
    <w:next w:val="a"/>
    <w:uiPriority w:val="39"/>
    <w:rsid w:val="00543F6D"/>
    <w:pPr>
      <w:spacing w:after="0"/>
      <w:ind w:left="1540"/>
      <w:jc w:val="left"/>
    </w:pPr>
    <w:rPr>
      <w:sz w:val="18"/>
      <w:szCs w:val="18"/>
    </w:rPr>
  </w:style>
  <w:style w:type="paragraph" w:styleId="90">
    <w:name w:val="toc 9"/>
    <w:basedOn w:val="a"/>
    <w:next w:val="a"/>
    <w:uiPriority w:val="39"/>
    <w:rsid w:val="00543F6D"/>
    <w:pPr>
      <w:spacing w:after="0"/>
      <w:ind w:left="1760"/>
      <w:jc w:val="left"/>
    </w:pPr>
    <w:rPr>
      <w:sz w:val="18"/>
      <w:szCs w:val="18"/>
    </w:rPr>
  </w:style>
  <w:style w:type="paragraph" w:customStyle="1" w:styleId="Style1">
    <w:name w:val="Style1"/>
    <w:basedOn w:val="DocTitle"/>
    <w:rsid w:val="00543F6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543F6D"/>
    <w:rPr>
      <w:rFonts w:ascii="Calibri" w:hAnsi="Calibri" w:cs="Calibri"/>
      <w:lang w:val="el-GR"/>
    </w:rPr>
  </w:style>
  <w:style w:type="paragraph" w:styleId="af5">
    <w:name w:val="endnote text"/>
    <w:basedOn w:val="a"/>
    <w:link w:val="Char3"/>
    <w:rsid w:val="00543F6D"/>
    <w:rPr>
      <w:sz w:val="20"/>
      <w:szCs w:val="20"/>
    </w:rPr>
  </w:style>
  <w:style w:type="paragraph" w:customStyle="1" w:styleId="Default">
    <w:name w:val="Default"/>
    <w:rsid w:val="00543F6D"/>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543F6D"/>
  </w:style>
  <w:style w:type="paragraph" w:styleId="af7">
    <w:name w:val="Body Text Indent"/>
    <w:basedOn w:val="a"/>
    <w:rsid w:val="00543F6D"/>
    <w:pPr>
      <w:ind w:firstLine="1134"/>
    </w:pPr>
    <w:rPr>
      <w:rFonts w:ascii="Arial" w:hAnsi="Arial" w:cs="Arial"/>
    </w:rPr>
  </w:style>
  <w:style w:type="paragraph" w:customStyle="1" w:styleId="normalwithoutspacing">
    <w:name w:val="normal_without_spacing"/>
    <w:basedOn w:val="a"/>
    <w:rsid w:val="00543F6D"/>
    <w:pPr>
      <w:spacing w:after="60"/>
    </w:pPr>
    <w:rPr>
      <w:lang w:val="el-GR"/>
    </w:rPr>
  </w:style>
  <w:style w:type="paragraph" w:customStyle="1" w:styleId="foothanging">
    <w:name w:val="foot_hanging"/>
    <w:basedOn w:val="af4"/>
    <w:rsid w:val="00543F6D"/>
    <w:pPr>
      <w:ind w:left="426" w:hanging="426"/>
    </w:pPr>
    <w:rPr>
      <w:szCs w:val="18"/>
    </w:rPr>
  </w:style>
  <w:style w:type="paragraph" w:customStyle="1" w:styleId="-HTML1">
    <w:name w:val="Προ-διαμορφωμένο HTML1"/>
    <w:basedOn w:val="a"/>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543F6D"/>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543F6D"/>
    <w:pPr>
      <w:suppressAutoHyphens w:val="0"/>
      <w:spacing w:line="312" w:lineRule="auto"/>
      <w:ind w:left="283"/>
    </w:pPr>
    <w:rPr>
      <w:rFonts w:cs="Times New Roman"/>
      <w:sz w:val="16"/>
      <w:szCs w:val="16"/>
    </w:rPr>
  </w:style>
  <w:style w:type="paragraph" w:customStyle="1" w:styleId="1d">
    <w:name w:val="Χωρίς διάστιχο1"/>
    <w:rsid w:val="00543F6D"/>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543F6D"/>
    <w:pPr>
      <w:suppressLineNumbers/>
    </w:pPr>
  </w:style>
  <w:style w:type="paragraph" w:customStyle="1" w:styleId="af9">
    <w:name w:val="Επικεφαλίδα πίνακα"/>
    <w:basedOn w:val="af8"/>
    <w:rsid w:val="00543F6D"/>
    <w:pPr>
      <w:jc w:val="center"/>
    </w:pPr>
    <w:rPr>
      <w:b/>
      <w:bCs/>
    </w:rPr>
  </w:style>
  <w:style w:type="paragraph" w:customStyle="1" w:styleId="footers">
    <w:name w:val="footers"/>
    <w:basedOn w:val="foothanging"/>
    <w:rsid w:val="00543F6D"/>
  </w:style>
  <w:style w:type="paragraph" w:customStyle="1" w:styleId="Standard">
    <w:name w:val="Standard"/>
    <w:rsid w:val="00543F6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543F6D"/>
    <w:pPr>
      <w:spacing w:after="120"/>
    </w:pPr>
  </w:style>
  <w:style w:type="paragraph" w:customStyle="1" w:styleId="Footnote">
    <w:name w:val="Footnote"/>
    <w:basedOn w:val="Standard"/>
    <w:rsid w:val="00543F6D"/>
    <w:pPr>
      <w:suppressLineNumbers/>
      <w:ind w:left="283" w:hanging="283"/>
    </w:pPr>
    <w:rPr>
      <w:sz w:val="20"/>
      <w:szCs w:val="20"/>
    </w:rPr>
  </w:style>
  <w:style w:type="paragraph" w:customStyle="1" w:styleId="311">
    <w:name w:val="Σώμα κείμενου 31"/>
    <w:basedOn w:val="a"/>
    <w:rsid w:val="00543F6D"/>
    <w:rPr>
      <w:sz w:val="16"/>
      <w:szCs w:val="16"/>
    </w:rPr>
  </w:style>
  <w:style w:type="paragraph" w:customStyle="1" w:styleId="fooot">
    <w:name w:val="fooot"/>
    <w:basedOn w:val="footers"/>
    <w:rsid w:val="00543F6D"/>
  </w:style>
  <w:style w:type="paragraph" w:styleId="afa">
    <w:name w:val="Balloon Text"/>
    <w:basedOn w:val="a"/>
    <w:rsid w:val="00543F6D"/>
    <w:pPr>
      <w:spacing w:after="0"/>
    </w:pPr>
    <w:rPr>
      <w:sz w:val="16"/>
      <w:szCs w:val="16"/>
    </w:rPr>
  </w:style>
  <w:style w:type="paragraph" w:customStyle="1" w:styleId="1e">
    <w:name w:val="Κείμενο σχολίου1"/>
    <w:basedOn w:val="a"/>
    <w:rsid w:val="00543F6D"/>
    <w:rPr>
      <w:sz w:val="20"/>
      <w:szCs w:val="20"/>
    </w:rPr>
  </w:style>
  <w:style w:type="paragraph" w:styleId="afb">
    <w:name w:val="annotation subject"/>
    <w:basedOn w:val="1e"/>
    <w:next w:val="1e"/>
    <w:rsid w:val="00543F6D"/>
    <w:rPr>
      <w:b/>
      <w:bCs/>
    </w:rPr>
  </w:style>
  <w:style w:type="paragraph" w:styleId="-HTML">
    <w:name w:val="HTML Preformatted"/>
    <w:basedOn w:val="a"/>
    <w:uiPriority w:val="99"/>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543F6D"/>
    <w:pPr>
      <w:suppressAutoHyphens/>
    </w:pPr>
    <w:rPr>
      <w:rFonts w:ascii="Calibri" w:hAnsi="Calibri" w:cs="Calibri"/>
      <w:sz w:val="22"/>
      <w:szCs w:val="24"/>
      <w:lang w:val="en-GB" w:eastAsia="zh-CN"/>
    </w:rPr>
  </w:style>
  <w:style w:type="paragraph" w:customStyle="1" w:styleId="21">
    <w:name w:val="Λίστα με κουκκίδες 21"/>
    <w:basedOn w:val="a"/>
    <w:rsid w:val="00543F6D"/>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543F6D"/>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l"/>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1187492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990979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36733604">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897810330">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7CAE3-4B45-4D7F-BEFE-DDC94EA48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35922</Words>
  <Characters>204758</Characters>
  <Application>Microsoft Office Word</Application>
  <DocSecurity>0</DocSecurity>
  <Lines>1706</Lines>
  <Paragraphs>480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2023-01-11T08:09:00Z</dcterms:created>
  <dcterms:modified xsi:type="dcterms:W3CDTF">2023-01-25T12:18:00Z</dcterms:modified>
</cp:coreProperties>
</file>